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B1" w:rsidRPr="00487289" w:rsidRDefault="005846B1" w:rsidP="00016184">
      <w:pPr>
        <w:rPr>
          <w:sz w:val="40"/>
        </w:rPr>
      </w:pPr>
      <w:r w:rsidRPr="00487289">
        <w:rPr>
          <w:rFonts w:ascii="Trebuchet MS" w:hAnsi="Trebuchet MS"/>
          <w:noProof/>
        </w:rPr>
        <w:drawing>
          <wp:inline distT="0" distB="0" distL="0" distR="0">
            <wp:extent cx="6115685" cy="1448435"/>
            <wp:effectExtent l="0" t="0" r="0" b="0"/>
            <wp:docPr id="1" name="Obrázek 1" descr="fhs_logo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hs_logo_cz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6B1" w:rsidRPr="00487289" w:rsidRDefault="005846B1" w:rsidP="005846B1">
      <w:pPr>
        <w:jc w:val="center"/>
        <w:rPr>
          <w:sz w:val="40"/>
        </w:rPr>
      </w:pPr>
    </w:p>
    <w:p w:rsidR="005846B1" w:rsidRPr="00487289" w:rsidRDefault="005846B1" w:rsidP="005846B1">
      <w:pPr>
        <w:jc w:val="center"/>
        <w:rPr>
          <w:sz w:val="40"/>
        </w:rPr>
      </w:pPr>
    </w:p>
    <w:p w:rsidR="005846B1" w:rsidRPr="00487289" w:rsidRDefault="005846B1" w:rsidP="005846B1">
      <w:pPr>
        <w:jc w:val="center"/>
        <w:rPr>
          <w:sz w:val="40"/>
        </w:rPr>
      </w:pPr>
    </w:p>
    <w:p w:rsidR="005846B1" w:rsidRPr="00487289" w:rsidRDefault="005846B1" w:rsidP="005846B1">
      <w:pPr>
        <w:jc w:val="center"/>
        <w:rPr>
          <w:sz w:val="40"/>
        </w:rPr>
      </w:pPr>
    </w:p>
    <w:p w:rsidR="005846B1" w:rsidRPr="00487289" w:rsidRDefault="005846B1" w:rsidP="005846B1">
      <w:pPr>
        <w:rPr>
          <w:sz w:val="40"/>
        </w:rPr>
      </w:pPr>
    </w:p>
    <w:p w:rsidR="005846B1" w:rsidRPr="00487289" w:rsidRDefault="003939B0" w:rsidP="003939B0">
      <w:pPr>
        <w:pStyle w:val="Nadpis2"/>
        <w:shd w:val="clear" w:color="auto" w:fill="D9D9D9"/>
        <w:jc w:val="center"/>
        <w:rPr>
          <w:b/>
          <w:color w:val="auto"/>
          <w:sz w:val="48"/>
          <w:szCs w:val="52"/>
        </w:rPr>
      </w:pPr>
      <w:r w:rsidRPr="00487289">
        <w:rPr>
          <w:b/>
          <w:color w:val="auto"/>
          <w:sz w:val="48"/>
          <w:szCs w:val="52"/>
        </w:rPr>
        <w:t xml:space="preserve">ŽÁDOST </w:t>
      </w:r>
      <w:r w:rsidR="005846B1" w:rsidRPr="00487289">
        <w:rPr>
          <w:b/>
          <w:color w:val="auto"/>
          <w:sz w:val="48"/>
          <w:szCs w:val="52"/>
        </w:rPr>
        <w:t xml:space="preserve">O </w:t>
      </w:r>
      <w:del w:id="0" w:author="Hana Navrátilová" w:date="2018-05-31T11:33:00Z">
        <w:r w:rsidR="005846B1" w:rsidRPr="00487289" w:rsidDel="00506775">
          <w:rPr>
            <w:b/>
            <w:color w:val="auto"/>
            <w:sz w:val="48"/>
            <w:szCs w:val="52"/>
          </w:rPr>
          <w:delText>AKREDITACI BAKALÁŘSKÉHO STUDIJNÍHO PROGRAMU</w:delText>
        </w:r>
      </w:del>
      <w:ins w:id="1" w:author="Hana Navrátilová" w:date="2018-05-31T11:33:00Z">
        <w:r w:rsidR="00506775">
          <w:rPr>
            <w:b/>
            <w:color w:val="auto"/>
            <w:sz w:val="48"/>
            <w:szCs w:val="52"/>
          </w:rPr>
          <w:t>UDĚLENÍ AKREDITACE</w:t>
        </w:r>
      </w:ins>
    </w:p>
    <w:p w:rsidR="005846B1" w:rsidRPr="00487289" w:rsidRDefault="005846B1" w:rsidP="005846B1">
      <w:pPr>
        <w:rPr>
          <w:b/>
          <w:bCs/>
          <w:sz w:val="40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752"/>
      </w:tblGrid>
      <w:tr w:rsidR="005846B1" w:rsidRPr="00487289" w:rsidTr="005846B1">
        <w:tc>
          <w:tcPr>
            <w:tcW w:w="4390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b/>
                <w:bCs/>
                <w:sz w:val="32"/>
              </w:rPr>
              <w:t>Název studijního programu:</w:t>
            </w:r>
          </w:p>
        </w:tc>
        <w:tc>
          <w:tcPr>
            <w:tcW w:w="4752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b/>
                <w:bCs/>
                <w:sz w:val="32"/>
              </w:rPr>
              <w:t>Učitelství pro mateřské školy</w:t>
            </w:r>
          </w:p>
        </w:tc>
      </w:tr>
      <w:tr w:rsidR="005846B1" w:rsidRPr="00487289" w:rsidTr="005846B1">
        <w:tc>
          <w:tcPr>
            <w:tcW w:w="4390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b/>
                <w:bCs/>
                <w:sz w:val="32"/>
              </w:rPr>
              <w:t>Typ studijního programu:</w:t>
            </w:r>
          </w:p>
        </w:tc>
        <w:tc>
          <w:tcPr>
            <w:tcW w:w="4752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sz w:val="32"/>
              </w:rPr>
              <w:t>bakalářský</w:t>
            </w:r>
          </w:p>
        </w:tc>
      </w:tr>
      <w:tr w:rsidR="005846B1" w:rsidRPr="00487289" w:rsidTr="005846B1">
        <w:tc>
          <w:tcPr>
            <w:tcW w:w="4390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b/>
                <w:bCs/>
                <w:sz w:val="32"/>
              </w:rPr>
              <w:t>Forma studia:</w:t>
            </w:r>
          </w:p>
        </w:tc>
        <w:tc>
          <w:tcPr>
            <w:tcW w:w="4752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sz w:val="32"/>
              </w:rPr>
              <w:t>prezenční</w:t>
            </w:r>
          </w:p>
        </w:tc>
      </w:tr>
      <w:tr w:rsidR="005846B1" w:rsidRPr="00487289" w:rsidTr="005846B1">
        <w:tc>
          <w:tcPr>
            <w:tcW w:w="4390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b/>
                <w:bCs/>
                <w:sz w:val="32"/>
              </w:rPr>
              <w:t>Délka studia:</w:t>
            </w:r>
          </w:p>
        </w:tc>
        <w:tc>
          <w:tcPr>
            <w:tcW w:w="4752" w:type="dxa"/>
          </w:tcPr>
          <w:p w:rsidR="005846B1" w:rsidRPr="00487289" w:rsidRDefault="005846B1" w:rsidP="005846B1">
            <w:pPr>
              <w:rPr>
                <w:b/>
                <w:bCs/>
                <w:sz w:val="32"/>
              </w:rPr>
            </w:pPr>
            <w:r w:rsidRPr="00487289">
              <w:rPr>
                <w:sz w:val="32"/>
              </w:rPr>
              <w:t>3 roky</w:t>
            </w:r>
          </w:p>
        </w:tc>
      </w:tr>
    </w:tbl>
    <w:p w:rsidR="005846B1" w:rsidRPr="00487289" w:rsidRDefault="005846B1" w:rsidP="005846B1">
      <w:pPr>
        <w:rPr>
          <w:sz w:val="32"/>
        </w:rPr>
      </w:pPr>
    </w:p>
    <w:p w:rsidR="005846B1" w:rsidRPr="00487289" w:rsidRDefault="005846B1" w:rsidP="005846B1">
      <w:pPr>
        <w:pStyle w:val="Nadpis1"/>
        <w:numPr>
          <w:ilvl w:val="0"/>
          <w:numId w:val="0"/>
        </w:numPr>
        <w:ind w:left="360"/>
      </w:pPr>
    </w:p>
    <w:p w:rsidR="005846B1" w:rsidRPr="00487289" w:rsidRDefault="005846B1" w:rsidP="005846B1">
      <w:pPr>
        <w:rPr>
          <w:sz w:val="40"/>
          <w:szCs w:val="24"/>
        </w:rPr>
      </w:pPr>
    </w:p>
    <w:p w:rsidR="005846B1" w:rsidRPr="00487289" w:rsidRDefault="005846B1" w:rsidP="005846B1">
      <w:pPr>
        <w:rPr>
          <w:sz w:val="40"/>
          <w:szCs w:val="24"/>
        </w:rPr>
      </w:pPr>
    </w:p>
    <w:p w:rsidR="005846B1" w:rsidRPr="00487289" w:rsidRDefault="005846B1" w:rsidP="005846B1">
      <w:pPr>
        <w:rPr>
          <w:sz w:val="40"/>
          <w:szCs w:val="24"/>
        </w:rPr>
      </w:pPr>
    </w:p>
    <w:p w:rsidR="005846B1" w:rsidRPr="00487289" w:rsidRDefault="005846B1" w:rsidP="005846B1">
      <w:pPr>
        <w:rPr>
          <w:sz w:val="40"/>
          <w:szCs w:val="24"/>
        </w:rPr>
      </w:pPr>
    </w:p>
    <w:p w:rsidR="005846B1" w:rsidRPr="00487289" w:rsidRDefault="005846B1" w:rsidP="005846B1">
      <w:pPr>
        <w:rPr>
          <w:sz w:val="40"/>
          <w:szCs w:val="24"/>
        </w:rPr>
      </w:pPr>
    </w:p>
    <w:p w:rsidR="003939B0" w:rsidRDefault="003939B0" w:rsidP="005846B1">
      <w:pPr>
        <w:rPr>
          <w:sz w:val="40"/>
          <w:szCs w:val="24"/>
        </w:rPr>
      </w:pPr>
    </w:p>
    <w:p w:rsidR="00896C3A" w:rsidRDefault="00896C3A" w:rsidP="005846B1">
      <w:pPr>
        <w:rPr>
          <w:sz w:val="40"/>
          <w:szCs w:val="24"/>
        </w:rPr>
      </w:pPr>
    </w:p>
    <w:p w:rsidR="00896C3A" w:rsidRPr="00487289" w:rsidRDefault="00896C3A" w:rsidP="005846B1">
      <w:pPr>
        <w:rPr>
          <w:sz w:val="40"/>
          <w:szCs w:val="24"/>
        </w:rPr>
      </w:pPr>
    </w:p>
    <w:p w:rsidR="005846B1" w:rsidRDefault="00E32103" w:rsidP="00891C8A">
      <w:pPr>
        <w:jc w:val="center"/>
        <w:rPr>
          <w:ins w:id="2" w:author="Hana Navrátilová" w:date="2018-05-31T11:33:00Z"/>
          <w:b/>
          <w:sz w:val="36"/>
        </w:rPr>
      </w:pPr>
      <w:r>
        <w:rPr>
          <w:b/>
          <w:sz w:val="36"/>
        </w:rPr>
        <w:t>2018</w:t>
      </w:r>
    </w:p>
    <w:p w:rsidR="00F56CDE" w:rsidRPr="00487289" w:rsidRDefault="00F56CDE" w:rsidP="00891C8A">
      <w:pPr>
        <w:jc w:val="center"/>
        <w:rPr>
          <w:b/>
          <w:sz w:val="36"/>
        </w:rPr>
      </w:pPr>
    </w:p>
    <w:p w:rsidR="00001E3D" w:rsidRPr="00487289" w:rsidRDefault="00001E3D" w:rsidP="00CB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 w:rsidRPr="00487289">
        <w:rPr>
          <w:b/>
          <w:sz w:val="28"/>
        </w:rPr>
        <w:lastRenderedPageBreak/>
        <w:t xml:space="preserve">A-I – </w:t>
      </w:r>
      <w:r w:rsidRPr="00487289">
        <w:rPr>
          <w:b/>
          <w:sz w:val="26"/>
          <w:szCs w:val="26"/>
        </w:rPr>
        <w:t>Základní informace o žádosti o akreditaci</w:t>
      </w:r>
    </w:p>
    <w:p w:rsidR="00001E3D" w:rsidRPr="00487289" w:rsidRDefault="00001E3D" w:rsidP="00CB41FC">
      <w:pPr>
        <w:rPr>
          <w:b/>
          <w:sz w:val="28"/>
        </w:rPr>
      </w:pPr>
    </w:p>
    <w:p w:rsidR="00001E3D" w:rsidRPr="00487289" w:rsidRDefault="00001E3D" w:rsidP="002909C8">
      <w:pPr>
        <w:spacing w:after="240"/>
        <w:rPr>
          <w:b/>
          <w:sz w:val="28"/>
        </w:rPr>
      </w:pPr>
      <w:r w:rsidRPr="00487289">
        <w:rPr>
          <w:b/>
          <w:sz w:val="28"/>
        </w:rPr>
        <w:t>Název vysoké školy:</w:t>
      </w:r>
      <w:r w:rsidR="002909C8" w:rsidRPr="00487289">
        <w:rPr>
          <w:b/>
          <w:sz w:val="28"/>
        </w:rPr>
        <w:t xml:space="preserve"> </w:t>
      </w:r>
      <w:r w:rsidR="002909C8" w:rsidRPr="00487289">
        <w:rPr>
          <w:sz w:val="28"/>
        </w:rPr>
        <w:t>Univerzita Tomáše Bati ve Zlíně</w:t>
      </w:r>
    </w:p>
    <w:p w:rsidR="002909C8" w:rsidRPr="00487289" w:rsidRDefault="002909C8" w:rsidP="00C50458">
      <w:pPr>
        <w:spacing w:after="240"/>
        <w:rPr>
          <w:b/>
          <w:sz w:val="28"/>
        </w:rPr>
      </w:pPr>
    </w:p>
    <w:p w:rsidR="00001E3D" w:rsidRPr="00487289" w:rsidRDefault="00001E3D" w:rsidP="002909C8">
      <w:pPr>
        <w:spacing w:after="240"/>
        <w:rPr>
          <w:b/>
          <w:sz w:val="28"/>
        </w:rPr>
      </w:pPr>
      <w:r w:rsidRPr="00487289">
        <w:rPr>
          <w:b/>
          <w:sz w:val="28"/>
        </w:rPr>
        <w:t>Název součásti vysoké školy</w:t>
      </w:r>
      <w:r w:rsidR="002909C8" w:rsidRPr="00487289">
        <w:rPr>
          <w:b/>
          <w:sz w:val="28"/>
        </w:rPr>
        <w:t xml:space="preserve">: </w:t>
      </w:r>
      <w:r w:rsidR="002909C8" w:rsidRPr="00487289">
        <w:rPr>
          <w:sz w:val="28"/>
        </w:rPr>
        <w:t>Fakulta humanitních studií</w:t>
      </w:r>
      <w:r w:rsidR="005F36BC" w:rsidRPr="00487289">
        <w:rPr>
          <w:sz w:val="28"/>
        </w:rPr>
        <w:t xml:space="preserve"> </w:t>
      </w:r>
    </w:p>
    <w:p w:rsidR="002909C8" w:rsidRPr="00487289" w:rsidRDefault="002909C8" w:rsidP="00C50458">
      <w:pPr>
        <w:spacing w:after="240"/>
        <w:rPr>
          <w:b/>
          <w:sz w:val="28"/>
        </w:rPr>
      </w:pPr>
    </w:p>
    <w:p w:rsidR="00001E3D" w:rsidRPr="00487289" w:rsidRDefault="00001E3D" w:rsidP="00C50458">
      <w:pPr>
        <w:spacing w:after="240"/>
        <w:rPr>
          <w:b/>
          <w:sz w:val="28"/>
        </w:rPr>
      </w:pPr>
      <w:r w:rsidRPr="00487289">
        <w:rPr>
          <w:b/>
          <w:sz w:val="28"/>
        </w:rPr>
        <w:t>Název spolupracující instituce:</w:t>
      </w:r>
      <w:r w:rsidR="00BF0F56" w:rsidRPr="00487289">
        <w:rPr>
          <w:b/>
          <w:sz w:val="28"/>
        </w:rPr>
        <w:t xml:space="preserve"> </w:t>
      </w:r>
    </w:p>
    <w:p w:rsidR="00001E3D" w:rsidRPr="00487289" w:rsidRDefault="00001E3D" w:rsidP="00C50458">
      <w:pPr>
        <w:spacing w:after="240"/>
        <w:rPr>
          <w:b/>
          <w:sz w:val="28"/>
        </w:rPr>
      </w:pPr>
    </w:p>
    <w:p w:rsidR="00001E3D" w:rsidRPr="00487289" w:rsidRDefault="002909C8" w:rsidP="00C50458">
      <w:pPr>
        <w:spacing w:after="240"/>
        <w:rPr>
          <w:b/>
          <w:sz w:val="28"/>
        </w:rPr>
      </w:pPr>
      <w:r w:rsidRPr="00487289">
        <w:rPr>
          <w:b/>
          <w:sz w:val="28"/>
        </w:rPr>
        <w:t xml:space="preserve">Název studijního programu: </w:t>
      </w:r>
      <w:r w:rsidRPr="00487289">
        <w:rPr>
          <w:sz w:val="28"/>
        </w:rPr>
        <w:t>Učitelství pro mateřské školy</w:t>
      </w:r>
    </w:p>
    <w:p w:rsidR="00001E3D" w:rsidRPr="00487289" w:rsidRDefault="00001E3D" w:rsidP="00C50458">
      <w:pPr>
        <w:spacing w:after="240"/>
        <w:rPr>
          <w:b/>
          <w:sz w:val="28"/>
        </w:rPr>
      </w:pPr>
    </w:p>
    <w:p w:rsidR="00001E3D" w:rsidRPr="00487289" w:rsidRDefault="00001E3D" w:rsidP="008F099C">
      <w:pPr>
        <w:spacing w:after="240"/>
        <w:ind w:left="3544" w:hanging="3544"/>
        <w:rPr>
          <w:sz w:val="28"/>
          <w:szCs w:val="28"/>
        </w:rPr>
      </w:pPr>
      <w:r w:rsidRPr="00487289">
        <w:rPr>
          <w:b/>
          <w:sz w:val="28"/>
          <w:szCs w:val="28"/>
        </w:rPr>
        <w:t>Typ žádosti o akreditaci:</w:t>
      </w:r>
      <w:r w:rsidR="00056D81" w:rsidRPr="00487289">
        <w:rPr>
          <w:sz w:val="28"/>
          <w:szCs w:val="28"/>
        </w:rPr>
        <w:t xml:space="preserve"> </w:t>
      </w:r>
      <w:r w:rsidR="004B1641">
        <w:rPr>
          <w:sz w:val="28"/>
          <w:szCs w:val="28"/>
        </w:rPr>
        <w:t>udělení</w:t>
      </w:r>
      <w:bookmarkStart w:id="3" w:name="_GoBack"/>
      <w:bookmarkEnd w:id="3"/>
      <w:r w:rsidR="00D15796" w:rsidRPr="00487289">
        <w:rPr>
          <w:sz w:val="28"/>
          <w:szCs w:val="28"/>
        </w:rPr>
        <w:t xml:space="preserve"> </w:t>
      </w:r>
      <w:r w:rsidRPr="00487289">
        <w:rPr>
          <w:sz w:val="28"/>
          <w:szCs w:val="28"/>
        </w:rPr>
        <w:t xml:space="preserve">akreditace </w:t>
      </w:r>
    </w:p>
    <w:p w:rsidR="00001E3D" w:rsidRPr="00487289" w:rsidRDefault="00001E3D" w:rsidP="00C50458">
      <w:pPr>
        <w:spacing w:after="240"/>
        <w:rPr>
          <w:b/>
          <w:sz w:val="28"/>
        </w:rPr>
      </w:pPr>
    </w:p>
    <w:p w:rsidR="00896C3A" w:rsidRPr="0099355C" w:rsidRDefault="00896C3A" w:rsidP="00896C3A">
      <w:pPr>
        <w:rPr>
          <w:sz w:val="28"/>
        </w:rPr>
      </w:pPr>
      <w:r>
        <w:rPr>
          <w:b/>
          <w:sz w:val="28"/>
        </w:rPr>
        <w:t xml:space="preserve">Schvalující orgán: </w:t>
      </w:r>
      <w:r>
        <w:rPr>
          <w:sz w:val="28"/>
        </w:rPr>
        <w:t>Vědecká rada FHS UTB</w:t>
      </w:r>
      <w:r>
        <w:rPr>
          <w:sz w:val="28"/>
        </w:rPr>
        <w:t xml:space="preserve">, </w:t>
      </w:r>
      <w:r>
        <w:rPr>
          <w:sz w:val="28"/>
        </w:rPr>
        <w:t xml:space="preserve">Rada pro vnitřní hodnocení UTB </w:t>
      </w:r>
    </w:p>
    <w:p w:rsidR="00896C3A" w:rsidRDefault="00896C3A" w:rsidP="00896C3A">
      <w:pPr>
        <w:rPr>
          <w:b/>
          <w:sz w:val="28"/>
        </w:rPr>
      </w:pPr>
    </w:p>
    <w:p w:rsidR="00896C3A" w:rsidRDefault="00896C3A" w:rsidP="00896C3A">
      <w:pPr>
        <w:rPr>
          <w:b/>
          <w:sz w:val="28"/>
        </w:rPr>
      </w:pPr>
    </w:p>
    <w:p w:rsidR="00896C3A" w:rsidRDefault="00896C3A" w:rsidP="00896C3A">
      <w:pPr>
        <w:rPr>
          <w:b/>
          <w:sz w:val="28"/>
        </w:rPr>
      </w:pPr>
      <w:r>
        <w:rPr>
          <w:b/>
          <w:sz w:val="28"/>
        </w:rPr>
        <w:t xml:space="preserve">Datum schválení žádosti: </w:t>
      </w:r>
      <w:r>
        <w:rPr>
          <w:sz w:val="28"/>
        </w:rPr>
        <w:t>Schváleno Vědeckou radu FHS UTB 3. 1. 2018</w:t>
      </w:r>
    </w:p>
    <w:p w:rsidR="00001E3D" w:rsidRPr="00487289" w:rsidRDefault="00001E3D" w:rsidP="00C50458">
      <w:pPr>
        <w:spacing w:after="240"/>
        <w:rPr>
          <w:b/>
          <w:sz w:val="28"/>
        </w:rPr>
      </w:pPr>
    </w:p>
    <w:p w:rsidR="00896C3A" w:rsidRPr="000B7B38" w:rsidRDefault="00896C3A" w:rsidP="00896C3A">
      <w:pPr>
        <w:spacing w:after="240"/>
        <w:rPr>
          <w:b/>
          <w:sz w:val="28"/>
          <w:szCs w:val="28"/>
        </w:rPr>
      </w:pPr>
      <w:r w:rsidRPr="000B7B38">
        <w:rPr>
          <w:b/>
          <w:sz w:val="28"/>
          <w:szCs w:val="28"/>
        </w:rPr>
        <w:t>Odkaz na elektronickou podobu žádosti:</w:t>
      </w:r>
    </w:p>
    <w:p w:rsidR="00896C3A" w:rsidRPr="000B7B38" w:rsidRDefault="00896C3A" w:rsidP="00896C3A">
      <w:pPr>
        <w:rPr>
          <w:sz w:val="28"/>
          <w:szCs w:val="28"/>
        </w:rPr>
      </w:pPr>
      <w:hyperlink r:id="rId10" w:history="1">
        <w:r w:rsidRPr="00080B8A">
          <w:rPr>
            <w:rStyle w:val="Hypertextovodkaz"/>
            <w:rFonts w:eastAsiaTheme="majorEastAsia"/>
            <w:sz w:val="28"/>
            <w:szCs w:val="28"/>
          </w:rPr>
          <w:t>https://fhs.utb.cz/wp-login.php</w:t>
        </w:r>
      </w:hyperlink>
      <w:r w:rsidRPr="000B7B38">
        <w:rPr>
          <w:sz w:val="28"/>
          <w:szCs w:val="28"/>
        </w:rPr>
        <w:t xml:space="preserve">       </w:t>
      </w:r>
    </w:p>
    <w:p w:rsidR="00896C3A" w:rsidRPr="00105216" w:rsidRDefault="00896C3A" w:rsidP="00896C3A">
      <w:pPr>
        <w:rPr>
          <w:sz w:val="28"/>
          <w:szCs w:val="28"/>
        </w:rPr>
      </w:pPr>
      <w:r w:rsidRPr="00105216">
        <w:rPr>
          <w:sz w:val="28"/>
          <w:szCs w:val="28"/>
        </w:rPr>
        <w:t>jméno a heslo k přístupu na www: fhs-akreditace, FHS_akreditace/123</w:t>
      </w:r>
    </w:p>
    <w:p w:rsidR="00001E3D" w:rsidRPr="00487289" w:rsidRDefault="00896C3A" w:rsidP="00896C3A">
      <w:pPr>
        <w:spacing w:after="240"/>
        <w:rPr>
          <w:sz w:val="28"/>
        </w:rPr>
      </w:pPr>
      <w:r w:rsidRPr="00105216">
        <w:rPr>
          <w:sz w:val="28"/>
          <w:szCs w:val="28"/>
        </w:rPr>
        <w:t xml:space="preserve">Poté odkaz: </w:t>
      </w:r>
      <w:hyperlink r:id="rId11" w:history="1">
        <w:r w:rsidRPr="00080B8A">
          <w:rPr>
            <w:rStyle w:val="Hypertextovodkaz"/>
            <w:rFonts w:eastAsiaTheme="majorEastAsia"/>
            <w:sz w:val="28"/>
            <w:szCs w:val="28"/>
          </w:rPr>
          <w:t>https://fhs.utb.cz/o-fakulte/uredni-deska/akreditace/</w:t>
        </w:r>
      </w:hyperlink>
    </w:p>
    <w:p w:rsidR="00001E3D" w:rsidRPr="00487289" w:rsidRDefault="00001E3D" w:rsidP="00C50458">
      <w:pPr>
        <w:spacing w:after="240"/>
        <w:rPr>
          <w:b/>
          <w:sz w:val="28"/>
        </w:rPr>
      </w:pPr>
    </w:p>
    <w:p w:rsidR="00896C3A" w:rsidRDefault="00896C3A" w:rsidP="00896C3A">
      <w:pPr>
        <w:spacing w:after="240"/>
        <w:rPr>
          <w:b/>
          <w:sz w:val="28"/>
        </w:rPr>
      </w:pPr>
      <w:r>
        <w:rPr>
          <w:b/>
          <w:sz w:val="28"/>
        </w:rPr>
        <w:t xml:space="preserve">Odkazy na relevantní vnitřní předpisy: </w:t>
      </w:r>
    </w:p>
    <w:p w:rsidR="00896C3A" w:rsidRPr="00E61CBD" w:rsidRDefault="00896C3A" w:rsidP="00896C3A">
      <w:pPr>
        <w:rPr>
          <w:sz w:val="28"/>
          <w:szCs w:val="28"/>
        </w:rPr>
      </w:pPr>
      <w:r w:rsidRPr="00E61CBD">
        <w:rPr>
          <w:sz w:val="28"/>
          <w:szCs w:val="28"/>
        </w:rPr>
        <w:t xml:space="preserve">Vnitřní předpisy UTB: </w:t>
      </w:r>
      <w:hyperlink r:id="rId12" w:history="1">
        <w:r w:rsidRPr="00E61CBD">
          <w:rPr>
            <w:rStyle w:val="Hypertextovodkaz"/>
            <w:sz w:val="28"/>
            <w:szCs w:val="28"/>
          </w:rPr>
          <w:t>https://www.utb.cz/univerzita/uredni-deska/vnitrni-normy-a-predpisy/vnitrni-predpisy/</w:t>
        </w:r>
      </w:hyperlink>
    </w:p>
    <w:p w:rsidR="00896C3A" w:rsidRPr="00E61CBD" w:rsidRDefault="00896C3A" w:rsidP="00896C3A">
      <w:pPr>
        <w:rPr>
          <w:sz w:val="28"/>
          <w:szCs w:val="28"/>
        </w:rPr>
      </w:pPr>
      <w:r w:rsidRPr="00E61CBD">
        <w:rPr>
          <w:sz w:val="28"/>
          <w:szCs w:val="28"/>
        </w:rPr>
        <w:t xml:space="preserve">Vnitřní předpisy FHS UTB: </w:t>
      </w:r>
      <w:hyperlink r:id="rId13" w:history="1">
        <w:r w:rsidRPr="00E61CBD">
          <w:rPr>
            <w:rStyle w:val="Hypertextovodkaz"/>
            <w:sz w:val="28"/>
            <w:szCs w:val="28"/>
          </w:rPr>
          <w:t>https://fhs.utb.cz/o-fakulte/uredni-deska/vnitrni-normy-a-predpisy/vnitrni-predpisy-utb-a-fhs/</w:t>
        </w:r>
      </w:hyperlink>
    </w:p>
    <w:p w:rsidR="00C51375" w:rsidRPr="00487289" w:rsidRDefault="00C51375" w:rsidP="00C50458">
      <w:pPr>
        <w:spacing w:after="240"/>
        <w:rPr>
          <w:b/>
          <w:sz w:val="28"/>
          <w:szCs w:val="28"/>
        </w:rPr>
      </w:pPr>
    </w:p>
    <w:p w:rsidR="00BF0F56" w:rsidRPr="00487289" w:rsidRDefault="00001E3D" w:rsidP="00896C3A">
      <w:pPr>
        <w:spacing w:after="240"/>
        <w:rPr>
          <w:b/>
          <w:color w:val="000000"/>
          <w:sz w:val="28"/>
          <w:szCs w:val="28"/>
        </w:rPr>
      </w:pPr>
      <w:r w:rsidRPr="00487289">
        <w:rPr>
          <w:b/>
          <w:sz w:val="28"/>
          <w:szCs w:val="28"/>
        </w:rPr>
        <w:t>ISCED F:</w:t>
      </w:r>
      <w:r w:rsidR="00896C3A">
        <w:rPr>
          <w:b/>
          <w:sz w:val="28"/>
          <w:szCs w:val="28"/>
        </w:rPr>
        <w:t xml:space="preserve"> </w:t>
      </w:r>
      <w:r w:rsidR="00063404" w:rsidRPr="00487289">
        <w:rPr>
          <w:color w:val="000000"/>
          <w:sz w:val="28"/>
          <w:szCs w:val="28"/>
        </w:rPr>
        <w:t>01 Vzdělávání a výchova</w:t>
      </w:r>
      <w:r w:rsidR="00896C3A">
        <w:rPr>
          <w:color w:val="000000"/>
          <w:sz w:val="28"/>
          <w:szCs w:val="28"/>
        </w:rPr>
        <w:t xml:space="preserve">, </w:t>
      </w:r>
      <w:r w:rsidR="00063404" w:rsidRPr="00487289">
        <w:rPr>
          <w:color w:val="000000"/>
          <w:sz w:val="28"/>
          <w:szCs w:val="28"/>
        </w:rPr>
        <w:t>011 Vzdělávání a výchova</w:t>
      </w:r>
      <w:r w:rsidR="00896C3A">
        <w:rPr>
          <w:color w:val="000000"/>
          <w:sz w:val="28"/>
          <w:szCs w:val="28"/>
        </w:rPr>
        <w:t xml:space="preserve">, </w:t>
      </w:r>
      <w:r w:rsidR="001A3D2C" w:rsidRPr="00487289">
        <w:rPr>
          <w:b/>
          <w:color w:val="000000"/>
          <w:sz w:val="28"/>
          <w:szCs w:val="28"/>
        </w:rPr>
        <w:t>0112 Příprava učitelů pro předškolní vzdělávání a výchovu</w:t>
      </w:r>
    </w:p>
    <w:p w:rsidR="00BF0F56" w:rsidRPr="00487289" w:rsidRDefault="00BF0F56" w:rsidP="00A71E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4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B32C84" w:rsidRPr="00487289" w:rsidTr="00F37C01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:rsidR="00B32C84" w:rsidRPr="00487289" w:rsidRDefault="00B32C84" w:rsidP="00F37C01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lastRenderedPageBreak/>
              <w:t xml:space="preserve">B-I – </w:t>
            </w:r>
            <w:r w:rsidRPr="00487289"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55284E" w:rsidP="00F37C01">
            <w:r w:rsidRPr="00487289">
              <w:t>Učitelství pro mateřské školy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B32C84" w:rsidP="0055284E">
            <w:r w:rsidRPr="00487289">
              <w:t xml:space="preserve">bakalářský 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B32C84" w:rsidP="00F37C01">
            <w:r w:rsidRPr="00487289">
              <w:t>profesně zaměřený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55284E" w:rsidP="00056D81">
            <w:r w:rsidRPr="00487289">
              <w:t xml:space="preserve">prezenční 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55284E" w:rsidP="00056D81">
            <w:r w:rsidRPr="00487289">
              <w:t xml:space="preserve">3 roky 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AA64F0" w:rsidP="00F37C01">
            <w:r w:rsidRPr="00487289">
              <w:t>č</w:t>
            </w:r>
            <w:r w:rsidR="001971A9" w:rsidRPr="00487289">
              <w:t>e</w:t>
            </w:r>
            <w:r w:rsidR="0055284E" w:rsidRPr="00487289">
              <w:t>ský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55284E" w:rsidP="00F37C01">
            <w:r w:rsidRPr="00487289">
              <w:t>Bc.</w:t>
            </w:r>
          </w:p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:rsidR="00B32C84" w:rsidRPr="00487289" w:rsidRDefault="00B32C84" w:rsidP="00F37C01">
            <w:r w:rsidRPr="00487289">
              <w:t>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rPr>
                <w:b/>
                <w:bCs/>
              </w:rPr>
            </w:pPr>
            <w:r w:rsidRPr="00487289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:rsidR="00B32C84" w:rsidRPr="00487289" w:rsidRDefault="00B32C84" w:rsidP="00F37C01"/>
        </w:tc>
      </w:tr>
      <w:tr w:rsidR="00B32C84" w:rsidRPr="00487289" w:rsidTr="00F37C01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:rsidR="00B32C84" w:rsidRPr="00487289" w:rsidRDefault="0055284E" w:rsidP="00F37C01">
            <w:r w:rsidRPr="00487289">
              <w:t>doc. PaedDr. Jana Majerčíková, PhD.</w:t>
            </w:r>
          </w:p>
        </w:tc>
      </w:tr>
      <w:tr w:rsidR="00B32C84" w:rsidRPr="00487289" w:rsidTr="00F37C01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C84" w:rsidRPr="00487289" w:rsidRDefault="00B32C84" w:rsidP="000648A5">
            <w:r w:rsidRPr="00487289">
              <w:t xml:space="preserve">ano </w:t>
            </w:r>
          </w:p>
        </w:tc>
      </w:tr>
      <w:tr w:rsidR="00B32C84" w:rsidRPr="00487289" w:rsidTr="00F37C01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C84" w:rsidRPr="00487289" w:rsidRDefault="00056D81" w:rsidP="00F37C01">
            <w:r w:rsidRPr="00487289">
              <w:t>n</w:t>
            </w:r>
            <w:r w:rsidR="00B32C84" w:rsidRPr="00487289">
              <w:t>e</w:t>
            </w:r>
          </w:p>
        </w:tc>
      </w:tr>
      <w:tr w:rsidR="00B32C84" w:rsidRPr="00487289" w:rsidTr="00F37C01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C84" w:rsidRPr="00487289" w:rsidRDefault="000648A5" w:rsidP="00F37C01">
            <w:r w:rsidRPr="00487289">
              <w:rPr>
                <w:bCs/>
              </w:rPr>
              <w:t>Ministerstvo školství, mládeže a tělovýchovy</w:t>
            </w:r>
          </w:p>
        </w:tc>
      </w:tr>
      <w:tr w:rsidR="00B32C84" w:rsidRPr="00487289" w:rsidTr="00F37C01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B32C84" w:rsidRPr="00487289" w:rsidRDefault="00551A1B" w:rsidP="00F37C01">
            <w:pPr>
              <w:jc w:val="both"/>
            </w:pPr>
            <w:r w:rsidRPr="00487289">
              <w:rPr>
                <w:b/>
              </w:rPr>
              <w:t xml:space="preserve">Oblast(i) </w:t>
            </w:r>
            <w:r w:rsidR="00B32C84" w:rsidRPr="00487289">
              <w:rPr>
                <w:b/>
              </w:rPr>
              <w:t>vzdělávání a u kombinovaného studijního programu podíl jednotlivých oblastí vzdělávání v %</w:t>
            </w:r>
          </w:p>
        </w:tc>
      </w:tr>
      <w:tr w:rsidR="00B32C84" w:rsidRPr="00487289" w:rsidTr="00B458BD">
        <w:trPr>
          <w:trHeight w:val="756"/>
        </w:trPr>
        <w:tc>
          <w:tcPr>
            <w:tcW w:w="9285" w:type="dxa"/>
            <w:gridSpan w:val="4"/>
            <w:shd w:val="clear" w:color="auto" w:fill="FFFFFF"/>
          </w:tcPr>
          <w:p w:rsidR="00347BD9" w:rsidRPr="00487289" w:rsidRDefault="00347BD9" w:rsidP="00F37C01"/>
          <w:p w:rsidR="00B32C84" w:rsidRPr="00487289" w:rsidRDefault="00347BD9" w:rsidP="00F37C01">
            <w:r w:rsidRPr="00487289">
              <w:t>Učitelství</w:t>
            </w:r>
          </w:p>
        </w:tc>
      </w:tr>
      <w:tr w:rsidR="00B32C84" w:rsidRPr="00487289" w:rsidTr="00F37C01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:rsidR="00B32C84" w:rsidRPr="00487289" w:rsidRDefault="00B32C84" w:rsidP="00F37C01">
            <w:r w:rsidRPr="00487289">
              <w:rPr>
                <w:b/>
              </w:rPr>
              <w:t>Cíle studia ve studijním programu</w:t>
            </w:r>
          </w:p>
        </w:tc>
      </w:tr>
      <w:tr w:rsidR="00B32C84" w:rsidRPr="00487289" w:rsidTr="00054693">
        <w:trPr>
          <w:trHeight w:val="70"/>
        </w:trPr>
        <w:tc>
          <w:tcPr>
            <w:tcW w:w="9285" w:type="dxa"/>
            <w:gridSpan w:val="4"/>
            <w:shd w:val="clear" w:color="auto" w:fill="FFFFFF"/>
          </w:tcPr>
          <w:p w:rsidR="00056D81" w:rsidRPr="00487289" w:rsidRDefault="00056D81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056D81" w:rsidRPr="00487289" w:rsidRDefault="001971A9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Studijní</w:t>
            </w:r>
            <w:r w:rsidR="002807B2" w:rsidRPr="00487289">
              <w:rPr>
                <w:rFonts w:eastAsia="Calibri"/>
              </w:rPr>
              <w:t xml:space="preserve"> program U</w:t>
            </w:r>
            <w:r w:rsidR="008322FE" w:rsidRPr="00487289">
              <w:rPr>
                <w:rFonts w:eastAsia="Calibri"/>
              </w:rPr>
              <w:t xml:space="preserve">čitelství pro mateřské školy poskytuje absolventovi vysokoškolské vzdělání potřebné pro výkon profese učitele </w:t>
            </w:r>
            <w:r w:rsidR="002807B2" w:rsidRPr="00487289">
              <w:rPr>
                <w:rFonts w:eastAsia="Calibri"/>
              </w:rPr>
              <w:t xml:space="preserve">v </w:t>
            </w:r>
            <w:r w:rsidR="008322FE" w:rsidRPr="00487289">
              <w:rPr>
                <w:rFonts w:eastAsia="Calibri"/>
              </w:rPr>
              <w:t>mateřsk</w:t>
            </w:r>
            <w:r w:rsidR="002807B2" w:rsidRPr="00487289">
              <w:rPr>
                <w:rFonts w:eastAsia="Calibri"/>
              </w:rPr>
              <w:t>ých</w:t>
            </w:r>
            <w:r w:rsidR="008322FE" w:rsidRPr="00487289">
              <w:rPr>
                <w:rFonts w:eastAsia="Calibri"/>
              </w:rPr>
              <w:t xml:space="preserve"> š</w:t>
            </w:r>
            <w:r w:rsidR="002807B2" w:rsidRPr="00487289">
              <w:rPr>
                <w:rFonts w:eastAsia="Calibri"/>
              </w:rPr>
              <w:t>kolách, případně pedagogického pracovníka v</w:t>
            </w:r>
            <w:r w:rsidRPr="00487289">
              <w:rPr>
                <w:rFonts w:eastAsia="Calibri"/>
              </w:rPr>
              <w:t>e</w:t>
            </w:r>
            <w:r w:rsidR="002807B2" w:rsidRPr="00487289">
              <w:rPr>
                <w:rFonts w:eastAsia="Calibri"/>
              </w:rPr>
              <w:t xml:space="preserve"> specializovaných předškolních zařízeních. </w:t>
            </w:r>
            <w:r w:rsidR="002E438A" w:rsidRPr="00487289">
              <w:rPr>
                <w:rFonts w:eastAsia="Calibri"/>
              </w:rPr>
              <w:t>Rea</w:t>
            </w:r>
            <w:r w:rsidR="00207441" w:rsidRPr="00487289">
              <w:rPr>
                <w:rFonts w:eastAsia="Calibri"/>
              </w:rPr>
              <w:t>guje tak na požadavek odborné příprav</w:t>
            </w:r>
            <w:r w:rsidRPr="00487289">
              <w:rPr>
                <w:rFonts w:eastAsia="Calibri"/>
              </w:rPr>
              <w:t>y učitelů mateřských škol, která</w:t>
            </w:r>
            <w:r w:rsidR="00207441" w:rsidRPr="00487289">
              <w:rPr>
                <w:rFonts w:eastAsia="Calibri"/>
              </w:rPr>
              <w:t xml:space="preserve"> by měl</w:t>
            </w:r>
            <w:r w:rsidRPr="00487289">
              <w:rPr>
                <w:rFonts w:eastAsia="Calibri"/>
              </w:rPr>
              <w:t>a</w:t>
            </w:r>
            <w:r w:rsidR="00207441" w:rsidRPr="00487289">
              <w:rPr>
                <w:rFonts w:eastAsia="Calibri"/>
              </w:rPr>
              <w:t xml:space="preserve"> být realizován</w:t>
            </w:r>
            <w:r w:rsidRPr="00487289">
              <w:rPr>
                <w:rFonts w:eastAsia="Calibri"/>
              </w:rPr>
              <w:t>a</w:t>
            </w:r>
            <w:r w:rsidR="00207441" w:rsidRPr="00487289">
              <w:rPr>
                <w:rFonts w:eastAsia="Calibri"/>
              </w:rPr>
              <w:t xml:space="preserve"> na úrovni vysokoškolské, tedy v terciá</w:t>
            </w:r>
            <w:r w:rsidR="00B4176E" w:rsidRPr="00487289">
              <w:rPr>
                <w:rFonts w:eastAsia="Calibri"/>
              </w:rPr>
              <w:t>r</w:t>
            </w:r>
            <w:r w:rsidR="00207441" w:rsidRPr="00487289">
              <w:rPr>
                <w:rFonts w:eastAsia="Calibri"/>
              </w:rPr>
              <w:t xml:space="preserve">ním vzdělávání. </w:t>
            </w:r>
            <w:r w:rsidR="00056D81" w:rsidRPr="00487289">
              <w:rPr>
                <w:rFonts w:eastAsia="Calibri"/>
              </w:rPr>
              <w:t>Vysokoškolská příprava učitelů mateřských škol reflektuje měnící se společenské, tedy i vzdělávací kontexty zasahující i do nejnižších úrovní vzdělávání.</w:t>
            </w:r>
          </w:p>
          <w:p w:rsidR="00056D81" w:rsidRPr="00487289" w:rsidRDefault="001971A9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Cílem je takto </w:t>
            </w:r>
            <w:r w:rsidR="008418EC" w:rsidRPr="00487289">
              <w:rPr>
                <w:rFonts w:eastAsia="Calibri"/>
              </w:rPr>
              <w:t>podpořit</w:t>
            </w:r>
            <w:r w:rsidR="00207441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 xml:space="preserve">rovněž </w:t>
            </w:r>
            <w:r w:rsidR="00207441" w:rsidRPr="00487289">
              <w:rPr>
                <w:rFonts w:eastAsia="Calibri"/>
              </w:rPr>
              <w:t xml:space="preserve">další kvalitativní a rozvojové změny, které </w:t>
            </w:r>
            <w:r w:rsidRPr="00487289">
              <w:rPr>
                <w:rFonts w:eastAsia="Calibri"/>
              </w:rPr>
              <w:t>posilují</w:t>
            </w:r>
            <w:r w:rsidR="00207441" w:rsidRPr="00487289">
              <w:rPr>
                <w:rFonts w:eastAsia="Calibri"/>
              </w:rPr>
              <w:t xml:space="preserve"> akceleraci </w:t>
            </w:r>
            <w:r w:rsidR="00B83C1E" w:rsidRPr="00487289">
              <w:rPr>
                <w:rFonts w:eastAsia="Calibri"/>
              </w:rPr>
              <w:t>předškolní pedagogiky</w:t>
            </w:r>
            <w:r w:rsidR="00207441" w:rsidRPr="00487289">
              <w:rPr>
                <w:rFonts w:eastAsia="Calibri"/>
              </w:rPr>
              <w:t xml:space="preserve"> v rovině institucionálního vzdělává</w:t>
            </w:r>
            <w:r w:rsidR="008418EC" w:rsidRPr="00487289">
              <w:rPr>
                <w:rFonts w:eastAsia="Calibri"/>
              </w:rPr>
              <w:t xml:space="preserve">ní a jejího </w:t>
            </w:r>
            <w:r w:rsidR="00207441" w:rsidRPr="00487289">
              <w:rPr>
                <w:rFonts w:eastAsia="Calibri"/>
              </w:rPr>
              <w:t>dalšího odborného</w:t>
            </w:r>
            <w:r w:rsidR="00B4176E" w:rsidRPr="00487289">
              <w:rPr>
                <w:rFonts w:eastAsia="Calibri"/>
              </w:rPr>
              <w:t xml:space="preserve"> etablování. </w:t>
            </w:r>
          </w:p>
          <w:p w:rsidR="00056D81" w:rsidRPr="00487289" w:rsidRDefault="00056D81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8418EC" w:rsidRPr="00487289" w:rsidRDefault="008418EC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Aktuálně se v p</w:t>
            </w:r>
            <w:r w:rsidR="00056D81" w:rsidRPr="00487289">
              <w:rPr>
                <w:rFonts w:eastAsia="Calibri"/>
              </w:rPr>
              <w:t xml:space="preserve">ředškolním vzdělávání otevírá </w:t>
            </w:r>
            <w:r w:rsidRPr="00487289">
              <w:rPr>
                <w:rFonts w:eastAsia="Calibri"/>
              </w:rPr>
              <w:t>prostor pro vstup dalších kategorií pracovníků (pečující, pomocný personál), co</w:t>
            </w:r>
            <w:r w:rsidR="001971A9" w:rsidRPr="00487289">
              <w:rPr>
                <w:rFonts w:eastAsia="Calibri"/>
              </w:rPr>
              <w:t>ž</w:t>
            </w:r>
            <w:r w:rsidRPr="00487289">
              <w:rPr>
                <w:rFonts w:eastAsia="Calibri"/>
              </w:rPr>
              <w:t xml:space="preserve"> indikuje požadavek diferencovat kvalifikaci učitelů a jejich přípravu na pedagogické, ale i organizační, plánovací či</w:t>
            </w:r>
            <w:r w:rsidR="0001282D" w:rsidRPr="00487289">
              <w:rPr>
                <w:rFonts w:eastAsia="Calibri"/>
              </w:rPr>
              <w:t xml:space="preserve"> projektové činnosti a koordinaci všech aktivit v edukační </w:t>
            </w:r>
            <w:r w:rsidR="005439FD" w:rsidRPr="00487289">
              <w:rPr>
                <w:rFonts w:eastAsia="Calibri"/>
              </w:rPr>
              <w:t>realitě předškolního vzdělávání. Tyto aspekty jsou</w:t>
            </w:r>
            <w:r w:rsidR="0001282D" w:rsidRPr="00487289">
              <w:rPr>
                <w:rFonts w:eastAsia="Calibri"/>
              </w:rPr>
              <w:t xml:space="preserve"> v programu </w:t>
            </w:r>
            <w:r w:rsidR="005439FD" w:rsidRPr="00487289">
              <w:rPr>
                <w:rFonts w:eastAsia="Calibri"/>
              </w:rPr>
              <w:t>zohledňovány</w:t>
            </w:r>
            <w:r w:rsidR="0001282D" w:rsidRPr="00487289">
              <w:rPr>
                <w:rFonts w:eastAsia="Calibri"/>
              </w:rPr>
              <w:t>.</w:t>
            </w:r>
          </w:p>
          <w:p w:rsidR="00056D81" w:rsidRPr="00487289" w:rsidRDefault="00056D81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B32C84" w:rsidRPr="00487289" w:rsidRDefault="00B92BD0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V případě předkládaného programu se j</w:t>
            </w:r>
            <w:r w:rsidR="002807B2" w:rsidRPr="00487289">
              <w:rPr>
                <w:rFonts w:eastAsia="Calibri"/>
              </w:rPr>
              <w:t xml:space="preserve">edná o profesně zaměřený </w:t>
            </w:r>
            <w:r w:rsidR="00184BDE" w:rsidRPr="00487289">
              <w:rPr>
                <w:rFonts w:eastAsia="Calibri"/>
              </w:rPr>
              <w:t xml:space="preserve">studijní program, </w:t>
            </w:r>
            <w:r w:rsidR="001971A9" w:rsidRPr="00487289">
              <w:rPr>
                <w:rFonts w:eastAsia="Calibri"/>
              </w:rPr>
              <w:t>jehož</w:t>
            </w:r>
            <w:r w:rsidR="00184BDE" w:rsidRPr="00487289">
              <w:rPr>
                <w:rFonts w:eastAsia="Calibri"/>
              </w:rPr>
              <w:t xml:space="preserve"> cílem je</w:t>
            </w:r>
            <w:r w:rsidR="002807B2" w:rsidRPr="00487289">
              <w:rPr>
                <w:rFonts w:eastAsia="Calibri"/>
              </w:rPr>
              <w:t xml:space="preserve"> p</w:t>
            </w:r>
            <w:r w:rsidR="00184BDE" w:rsidRPr="00487289">
              <w:rPr>
                <w:rFonts w:eastAsia="Calibri"/>
              </w:rPr>
              <w:t>řipravit</w:t>
            </w:r>
            <w:r w:rsidR="008322FE" w:rsidRPr="00487289">
              <w:rPr>
                <w:rFonts w:eastAsia="Calibri"/>
              </w:rPr>
              <w:t xml:space="preserve"> absolventa </w:t>
            </w:r>
            <w:r w:rsidR="001971A9" w:rsidRPr="00487289">
              <w:rPr>
                <w:rFonts w:eastAsia="Calibri"/>
              </w:rPr>
              <w:t>na</w:t>
            </w:r>
            <w:r w:rsidR="002807B2" w:rsidRPr="00487289">
              <w:rPr>
                <w:rFonts w:eastAsia="Calibri"/>
              </w:rPr>
              <w:t> zvládnutí praktických</w:t>
            </w:r>
            <w:r w:rsidR="00CE1CDA" w:rsidRPr="00487289">
              <w:rPr>
                <w:rFonts w:eastAsia="Calibri"/>
              </w:rPr>
              <w:t xml:space="preserve"> </w:t>
            </w:r>
            <w:r w:rsidR="002807B2" w:rsidRPr="00487289">
              <w:rPr>
                <w:rFonts w:eastAsia="Calibri"/>
              </w:rPr>
              <w:t>dovedností</w:t>
            </w:r>
            <w:r w:rsidR="00BB53C0" w:rsidRPr="00487289">
              <w:rPr>
                <w:rFonts w:eastAsia="Calibri"/>
              </w:rPr>
              <w:t xml:space="preserve"> spojených s činností učitele</w:t>
            </w:r>
            <w:r w:rsidR="008322FE" w:rsidRPr="00487289">
              <w:rPr>
                <w:rFonts w:eastAsia="Calibri"/>
              </w:rPr>
              <w:t xml:space="preserve"> v mateřských školách a specializovaných předškolních zařízeních.</w:t>
            </w:r>
            <w:r w:rsidR="0092192D" w:rsidRPr="00487289">
              <w:rPr>
                <w:rFonts w:eastAsia="Calibri"/>
              </w:rPr>
              <w:t xml:space="preserve"> Tyto p</w:t>
            </w:r>
            <w:r w:rsidR="002807B2" w:rsidRPr="00487289">
              <w:rPr>
                <w:rFonts w:eastAsia="Calibri"/>
              </w:rPr>
              <w:t>raktické dovednosti se rozvíjejí na pozadí</w:t>
            </w:r>
            <w:r w:rsidR="00E53657" w:rsidRPr="00487289">
              <w:rPr>
                <w:rFonts w:eastAsia="Calibri"/>
              </w:rPr>
              <w:t xml:space="preserve"> širokých teoretických znalostí, které je </w:t>
            </w:r>
            <w:r w:rsidR="009F1750" w:rsidRPr="00487289">
              <w:rPr>
                <w:rFonts w:eastAsia="Calibri"/>
              </w:rPr>
              <w:t xml:space="preserve">učitel - </w:t>
            </w:r>
            <w:r w:rsidR="001971A9" w:rsidRPr="00487289">
              <w:rPr>
                <w:rFonts w:eastAsia="Calibri"/>
              </w:rPr>
              <w:t>absolvent</w:t>
            </w:r>
            <w:r w:rsidR="00B33E0D" w:rsidRPr="00487289">
              <w:rPr>
                <w:rFonts w:eastAsia="Calibri"/>
              </w:rPr>
              <w:t xml:space="preserve"> </w:t>
            </w:r>
            <w:r w:rsidR="0092192D" w:rsidRPr="00487289">
              <w:rPr>
                <w:rFonts w:eastAsia="Calibri"/>
              </w:rPr>
              <w:t xml:space="preserve">schopen dále obohacovat, především na </w:t>
            </w:r>
            <w:r w:rsidR="0004187C" w:rsidRPr="00487289">
              <w:rPr>
                <w:rFonts w:eastAsia="Calibri"/>
              </w:rPr>
              <w:t>základě</w:t>
            </w:r>
            <w:r w:rsidR="0092192D" w:rsidRPr="00487289">
              <w:rPr>
                <w:rFonts w:eastAsia="Calibri"/>
              </w:rPr>
              <w:t xml:space="preserve"> sv</w:t>
            </w:r>
            <w:r w:rsidR="00A525F6" w:rsidRPr="00487289">
              <w:rPr>
                <w:rFonts w:eastAsia="Calibri"/>
              </w:rPr>
              <w:t>ých</w:t>
            </w:r>
            <w:r w:rsidR="0092192D" w:rsidRPr="00487289">
              <w:rPr>
                <w:rFonts w:eastAsia="Calibri"/>
              </w:rPr>
              <w:t xml:space="preserve"> praktick</w:t>
            </w:r>
            <w:r w:rsidR="00A525F6" w:rsidRPr="00487289">
              <w:rPr>
                <w:rFonts w:eastAsia="Calibri"/>
              </w:rPr>
              <w:t>ých zkušeností</w:t>
            </w:r>
            <w:r w:rsidR="0092192D" w:rsidRPr="00487289">
              <w:rPr>
                <w:rFonts w:eastAsia="Calibri"/>
              </w:rPr>
              <w:t xml:space="preserve"> a </w:t>
            </w:r>
            <w:r w:rsidR="00056D81" w:rsidRPr="00487289">
              <w:rPr>
                <w:rFonts w:eastAsia="Calibri"/>
              </w:rPr>
              <w:t xml:space="preserve">dalších </w:t>
            </w:r>
            <w:r w:rsidR="00B83C1E" w:rsidRPr="00487289">
              <w:rPr>
                <w:rFonts w:eastAsia="Calibri"/>
              </w:rPr>
              <w:t>dovedností</w:t>
            </w:r>
            <w:r w:rsidR="001971A9" w:rsidRPr="00487289">
              <w:rPr>
                <w:rFonts w:eastAsia="Calibri"/>
              </w:rPr>
              <w:t xml:space="preserve"> a</w:t>
            </w:r>
            <w:r w:rsidR="00B83C1E" w:rsidRPr="00487289">
              <w:rPr>
                <w:rFonts w:eastAsia="Calibri"/>
              </w:rPr>
              <w:t xml:space="preserve"> individuálního</w:t>
            </w:r>
            <w:r w:rsidR="0092192D" w:rsidRPr="00487289">
              <w:rPr>
                <w:rFonts w:eastAsia="Calibri"/>
              </w:rPr>
              <w:t xml:space="preserve"> studi</w:t>
            </w:r>
            <w:r w:rsidR="00B83C1E" w:rsidRPr="00487289">
              <w:rPr>
                <w:rFonts w:eastAsia="Calibri"/>
              </w:rPr>
              <w:t>a</w:t>
            </w:r>
            <w:r w:rsidR="0092192D" w:rsidRPr="00487289">
              <w:rPr>
                <w:rFonts w:eastAsia="Calibri"/>
              </w:rPr>
              <w:t xml:space="preserve"> </w:t>
            </w:r>
            <w:r w:rsidR="00692F8F" w:rsidRPr="00487289">
              <w:rPr>
                <w:rFonts w:eastAsia="Calibri"/>
              </w:rPr>
              <w:t xml:space="preserve">aktuálních </w:t>
            </w:r>
            <w:r w:rsidR="00247716" w:rsidRPr="00487289">
              <w:rPr>
                <w:rFonts w:eastAsia="Calibri"/>
              </w:rPr>
              <w:t>teoretických poznatků.</w:t>
            </w:r>
          </w:p>
          <w:p w:rsidR="00056D81" w:rsidRPr="00487289" w:rsidRDefault="00056D81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B83C1E" w:rsidRPr="00487289" w:rsidRDefault="001971A9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Výc</w:t>
            </w:r>
            <w:r w:rsidR="00C75448" w:rsidRPr="00487289">
              <w:rPr>
                <w:rFonts w:eastAsia="Calibri"/>
              </w:rPr>
              <w:t>hodiskem koncipování programu byla</w:t>
            </w:r>
            <w:r w:rsidRPr="00487289">
              <w:rPr>
                <w:rFonts w:eastAsia="Calibri"/>
              </w:rPr>
              <w:t xml:space="preserve"> </w:t>
            </w:r>
            <w:r w:rsidR="00C75448" w:rsidRPr="00487289">
              <w:rPr>
                <w:rFonts w:eastAsia="Calibri"/>
              </w:rPr>
              <w:t xml:space="preserve">relevantní </w:t>
            </w:r>
            <w:r w:rsidRPr="00487289">
              <w:rPr>
                <w:rFonts w:eastAsia="Calibri"/>
              </w:rPr>
              <w:t xml:space="preserve">kvalifikace učitele mateřské školy jako faktor ovlivňující </w:t>
            </w:r>
            <w:r w:rsidR="00C75448" w:rsidRPr="00487289">
              <w:rPr>
                <w:rFonts w:eastAsia="Calibri"/>
              </w:rPr>
              <w:t xml:space="preserve">kvalitu </w:t>
            </w:r>
            <w:r w:rsidRPr="00487289">
              <w:rPr>
                <w:rFonts w:eastAsia="Calibri"/>
              </w:rPr>
              <w:t>jeho</w:t>
            </w:r>
            <w:r w:rsidR="009F1750" w:rsidRPr="00487289">
              <w:rPr>
                <w:rFonts w:eastAsia="Calibri"/>
              </w:rPr>
              <w:t xml:space="preserve"> výchovně-</w:t>
            </w:r>
            <w:r w:rsidR="00C75448" w:rsidRPr="00487289">
              <w:rPr>
                <w:rFonts w:eastAsia="Calibri"/>
              </w:rPr>
              <w:t>vzdělávací</w:t>
            </w:r>
            <w:r w:rsidRPr="00487289">
              <w:rPr>
                <w:rFonts w:eastAsia="Calibri"/>
              </w:rPr>
              <w:t xml:space="preserve"> prác</w:t>
            </w:r>
            <w:r w:rsidR="00C75448" w:rsidRPr="00487289">
              <w:rPr>
                <w:rFonts w:eastAsia="Calibri"/>
              </w:rPr>
              <w:t>e</w:t>
            </w:r>
            <w:r w:rsidRPr="00487289">
              <w:rPr>
                <w:rFonts w:eastAsia="Calibri"/>
              </w:rPr>
              <w:t xml:space="preserve">. </w:t>
            </w:r>
            <w:r w:rsidR="00C75448" w:rsidRPr="00487289">
              <w:rPr>
                <w:rFonts w:eastAsia="Calibri"/>
              </w:rPr>
              <w:t>Učitel s vysokoškolským vzděláním</w:t>
            </w:r>
            <w:r w:rsidR="00D76FF4" w:rsidRPr="00487289">
              <w:rPr>
                <w:rFonts w:eastAsia="Calibri"/>
              </w:rPr>
              <w:t xml:space="preserve"> je profesionál, </w:t>
            </w:r>
            <w:r w:rsidR="00D9238B" w:rsidRPr="00487289">
              <w:rPr>
                <w:rFonts w:eastAsia="Calibri"/>
              </w:rPr>
              <w:t>jenž</w:t>
            </w:r>
            <w:r w:rsidR="00283E50" w:rsidRPr="00487289">
              <w:rPr>
                <w:rFonts w:eastAsia="Calibri"/>
              </w:rPr>
              <w:t xml:space="preserve"> je schopen </w:t>
            </w:r>
            <w:r w:rsidR="00207441" w:rsidRPr="00487289">
              <w:rPr>
                <w:rFonts w:eastAsia="Calibri"/>
              </w:rPr>
              <w:t>zabezpečovat péči</w:t>
            </w:r>
            <w:r w:rsidR="000023D1" w:rsidRPr="00487289">
              <w:rPr>
                <w:rFonts w:eastAsia="Calibri"/>
              </w:rPr>
              <w:t xml:space="preserve"> a vzděláv</w:t>
            </w:r>
            <w:r w:rsidR="00207441" w:rsidRPr="00487289">
              <w:rPr>
                <w:rFonts w:eastAsia="Calibri"/>
              </w:rPr>
              <w:t>ání</w:t>
            </w:r>
            <w:r w:rsidR="000023D1" w:rsidRPr="00487289">
              <w:rPr>
                <w:rFonts w:eastAsia="Calibri"/>
              </w:rPr>
              <w:t xml:space="preserve"> dítě</w:t>
            </w:r>
            <w:r w:rsidR="00207441" w:rsidRPr="00487289">
              <w:rPr>
                <w:rFonts w:eastAsia="Calibri"/>
              </w:rPr>
              <w:t>te</w:t>
            </w:r>
            <w:r w:rsidR="000023D1" w:rsidRPr="00487289">
              <w:rPr>
                <w:rFonts w:eastAsia="Calibri"/>
              </w:rPr>
              <w:t xml:space="preserve"> v předškolním věku, garantovat uspokojování jeho potřeb</w:t>
            </w:r>
            <w:r w:rsidR="00EA0DD9" w:rsidRPr="00487289">
              <w:rPr>
                <w:rFonts w:eastAsia="Calibri"/>
              </w:rPr>
              <w:t xml:space="preserve"> s ohledem na jeho individuální </w:t>
            </w:r>
            <w:r w:rsidR="002E438A" w:rsidRPr="00487289">
              <w:rPr>
                <w:rFonts w:eastAsia="Calibri"/>
              </w:rPr>
              <w:t>dispozice</w:t>
            </w:r>
            <w:r w:rsidR="00EA0DD9" w:rsidRPr="00487289">
              <w:rPr>
                <w:rFonts w:eastAsia="Calibri"/>
              </w:rPr>
              <w:t xml:space="preserve"> a zájmy.</w:t>
            </w:r>
            <w:r w:rsidR="00A525F6" w:rsidRPr="00487289">
              <w:rPr>
                <w:rFonts w:eastAsia="Calibri"/>
              </w:rPr>
              <w:t xml:space="preserve"> </w:t>
            </w:r>
            <w:r w:rsidR="00EA0DD9" w:rsidRPr="00487289">
              <w:rPr>
                <w:rFonts w:eastAsia="Calibri"/>
              </w:rPr>
              <w:t>Na učitele to klade nároky na rozvíjení</w:t>
            </w:r>
            <w:r w:rsidR="00A525F6" w:rsidRPr="00487289">
              <w:rPr>
                <w:rFonts w:eastAsia="Calibri"/>
              </w:rPr>
              <w:t xml:space="preserve"> širší</w:t>
            </w:r>
            <w:r w:rsidR="00EA0DD9" w:rsidRPr="00487289">
              <w:rPr>
                <w:rFonts w:eastAsia="Calibri"/>
              </w:rPr>
              <w:t>h</w:t>
            </w:r>
            <w:r w:rsidR="00A525F6" w:rsidRPr="00487289">
              <w:rPr>
                <w:rFonts w:eastAsia="Calibri"/>
              </w:rPr>
              <w:t>o</w:t>
            </w:r>
            <w:r w:rsidR="00EA0DD9" w:rsidRPr="00487289">
              <w:rPr>
                <w:rFonts w:eastAsia="Calibri"/>
              </w:rPr>
              <w:t xml:space="preserve"> spektra </w:t>
            </w:r>
            <w:r w:rsidR="00A4152C" w:rsidRPr="00487289">
              <w:rPr>
                <w:rFonts w:eastAsia="Calibri"/>
              </w:rPr>
              <w:t>odborných i osobnostních</w:t>
            </w:r>
            <w:r w:rsidR="00EA0DD9" w:rsidRPr="00487289">
              <w:rPr>
                <w:rFonts w:eastAsia="Calibri"/>
              </w:rPr>
              <w:t xml:space="preserve"> komp</w:t>
            </w:r>
            <w:r w:rsidR="002F7531" w:rsidRPr="00487289">
              <w:rPr>
                <w:rFonts w:eastAsia="Calibri"/>
              </w:rPr>
              <w:t>eten</w:t>
            </w:r>
            <w:r w:rsidR="00EA0DD9" w:rsidRPr="00487289">
              <w:rPr>
                <w:rFonts w:eastAsia="Calibri"/>
              </w:rPr>
              <w:t>cí</w:t>
            </w:r>
            <w:r w:rsidR="002F7531" w:rsidRPr="00487289">
              <w:rPr>
                <w:rFonts w:eastAsia="Calibri"/>
              </w:rPr>
              <w:t xml:space="preserve"> a uplatňování profesní autonomie a odpovědnosti. </w:t>
            </w:r>
            <w:r w:rsidR="00692F8F" w:rsidRPr="00487289">
              <w:rPr>
                <w:rFonts w:eastAsia="Calibri"/>
              </w:rPr>
              <w:t xml:space="preserve">Program poskytuje </w:t>
            </w:r>
            <w:r w:rsidR="004A74FA" w:rsidRPr="00487289">
              <w:rPr>
                <w:rFonts w:eastAsia="Calibri"/>
              </w:rPr>
              <w:t xml:space="preserve">absolventovi </w:t>
            </w:r>
            <w:r w:rsidR="00692F8F" w:rsidRPr="00487289">
              <w:rPr>
                <w:rFonts w:eastAsia="Calibri"/>
              </w:rPr>
              <w:t xml:space="preserve">takový přehled, </w:t>
            </w:r>
            <w:r w:rsidR="009F1750" w:rsidRPr="00487289">
              <w:rPr>
                <w:rFonts w:eastAsia="Calibri"/>
              </w:rPr>
              <w:t xml:space="preserve">tedy </w:t>
            </w:r>
            <w:r w:rsidR="00692F8F" w:rsidRPr="00487289">
              <w:rPr>
                <w:rFonts w:eastAsia="Calibri"/>
              </w:rPr>
              <w:t xml:space="preserve">oporu v teoretickém zázemí </w:t>
            </w:r>
            <w:r w:rsidR="004A74FA" w:rsidRPr="00487289">
              <w:rPr>
                <w:rFonts w:eastAsia="Calibri"/>
              </w:rPr>
              <w:t xml:space="preserve">a empirii z dění v mateřských školách, že je schopen realizovat </w:t>
            </w:r>
            <w:r w:rsidR="007D1B61" w:rsidRPr="00487289">
              <w:rPr>
                <w:rFonts w:eastAsia="Calibri"/>
              </w:rPr>
              <w:t>kvalitnější, pro dítě konformnější</w:t>
            </w:r>
            <w:r w:rsidR="00193CA3" w:rsidRPr="00487289">
              <w:rPr>
                <w:rFonts w:eastAsia="Calibri"/>
              </w:rPr>
              <w:t xml:space="preserve"> eduka</w:t>
            </w:r>
            <w:r w:rsidR="004A74FA" w:rsidRPr="00487289">
              <w:rPr>
                <w:rFonts w:eastAsia="Calibri"/>
              </w:rPr>
              <w:t>ční činnost v porovnání se středoškolsky vzděl</w:t>
            </w:r>
            <w:r w:rsidR="007D1B61" w:rsidRPr="00487289">
              <w:rPr>
                <w:rFonts w:eastAsia="Calibri"/>
              </w:rPr>
              <w:t>a</w:t>
            </w:r>
            <w:r w:rsidR="004A74FA" w:rsidRPr="00487289">
              <w:rPr>
                <w:rFonts w:eastAsia="Calibri"/>
              </w:rPr>
              <w:t xml:space="preserve">ným učitelem. Je totiž schopný integrovat </w:t>
            </w:r>
            <w:r w:rsidR="007D1B61" w:rsidRPr="00487289">
              <w:rPr>
                <w:rFonts w:eastAsia="Calibri"/>
              </w:rPr>
              <w:t xml:space="preserve">důkladné teoretické </w:t>
            </w:r>
            <w:r w:rsidR="00255136" w:rsidRPr="00487289">
              <w:rPr>
                <w:rFonts w:eastAsia="Calibri"/>
              </w:rPr>
              <w:t>vědění</w:t>
            </w:r>
            <w:r w:rsidR="004A74FA" w:rsidRPr="00487289">
              <w:rPr>
                <w:rFonts w:eastAsia="Calibri"/>
              </w:rPr>
              <w:t xml:space="preserve"> a </w:t>
            </w:r>
            <w:r w:rsidR="007D1B61" w:rsidRPr="00487289">
              <w:rPr>
                <w:rFonts w:eastAsia="Calibri"/>
              </w:rPr>
              <w:t xml:space="preserve">praktické zkušenosti a </w:t>
            </w:r>
            <w:r w:rsidR="004A74FA" w:rsidRPr="00487289">
              <w:rPr>
                <w:rFonts w:eastAsia="Calibri"/>
              </w:rPr>
              <w:t xml:space="preserve">uvědomovat si </w:t>
            </w:r>
            <w:r w:rsidR="007D1B61" w:rsidRPr="00487289">
              <w:rPr>
                <w:rFonts w:eastAsia="Calibri"/>
              </w:rPr>
              <w:t>různé aspekty</w:t>
            </w:r>
            <w:r w:rsidR="00255136" w:rsidRPr="00487289">
              <w:rPr>
                <w:rFonts w:eastAsia="Calibri"/>
              </w:rPr>
              <w:t xml:space="preserve"> a </w:t>
            </w:r>
            <w:r w:rsidR="00CA3F94" w:rsidRPr="00487289">
              <w:rPr>
                <w:rFonts w:eastAsia="Calibri"/>
              </w:rPr>
              <w:t>diference</w:t>
            </w:r>
            <w:r w:rsidR="00255136" w:rsidRPr="00487289">
              <w:rPr>
                <w:rFonts w:eastAsia="Calibri"/>
              </w:rPr>
              <w:t xml:space="preserve"> poznávání</w:t>
            </w:r>
            <w:r w:rsidR="00056D81" w:rsidRPr="00487289">
              <w:rPr>
                <w:rFonts w:eastAsia="Calibri"/>
              </w:rPr>
              <w:t xml:space="preserve"> dítěte s ohledem na jeho věk</w:t>
            </w:r>
            <w:r w:rsidR="00255136" w:rsidRPr="00487289">
              <w:rPr>
                <w:rFonts w:eastAsia="Calibri"/>
              </w:rPr>
              <w:t>.</w:t>
            </w:r>
            <w:r w:rsidR="00876C8C" w:rsidRPr="00487289">
              <w:rPr>
                <w:rFonts w:eastAsia="Calibri"/>
              </w:rPr>
              <w:t xml:space="preserve"> </w:t>
            </w:r>
            <w:r w:rsidR="002E438A" w:rsidRPr="00487289">
              <w:rPr>
                <w:rFonts w:eastAsia="Calibri"/>
              </w:rPr>
              <w:t>Profesionalita učitele mateřské školy je v</w:t>
            </w:r>
            <w:r w:rsidR="00551A1B" w:rsidRPr="00487289">
              <w:rPr>
                <w:rFonts w:eastAsia="Calibri"/>
              </w:rPr>
              <w:t xml:space="preserve"> programu </w:t>
            </w:r>
            <w:r w:rsidR="00233B74" w:rsidRPr="00487289">
              <w:rPr>
                <w:rFonts w:eastAsia="Calibri"/>
              </w:rPr>
              <w:t>propojena i s rozvojem</w:t>
            </w:r>
            <w:r w:rsidR="002E438A" w:rsidRPr="00487289">
              <w:rPr>
                <w:rFonts w:eastAsia="Calibri"/>
              </w:rPr>
              <w:t xml:space="preserve"> jeho sebepojetí</w:t>
            </w:r>
            <w:r w:rsidR="00876C8C" w:rsidRPr="00487289">
              <w:rPr>
                <w:rFonts w:eastAsia="Calibri"/>
              </w:rPr>
              <w:t xml:space="preserve"> a profesní identity, která je vnímána</w:t>
            </w:r>
            <w:r w:rsidR="00551A1B" w:rsidRPr="00487289">
              <w:rPr>
                <w:rFonts w:eastAsia="Calibri"/>
              </w:rPr>
              <w:t xml:space="preserve"> jako </w:t>
            </w:r>
            <w:r w:rsidR="00876C8C" w:rsidRPr="00487289">
              <w:rPr>
                <w:rFonts w:eastAsia="Calibri"/>
              </w:rPr>
              <w:t>významná determinanta</w:t>
            </w:r>
            <w:r w:rsidR="00551A1B" w:rsidRPr="00487289">
              <w:rPr>
                <w:rFonts w:eastAsia="Calibri"/>
              </w:rPr>
              <w:t xml:space="preserve"> činnosti učitele mateřské školy, především ve vztahu k okolí a prostředí, ve kterém se pohybuje</w:t>
            </w:r>
            <w:r w:rsidR="00B4176E" w:rsidRPr="00487289">
              <w:rPr>
                <w:rFonts w:eastAsia="Calibri"/>
              </w:rPr>
              <w:t xml:space="preserve"> a </w:t>
            </w:r>
            <w:r w:rsidR="00D9238B" w:rsidRPr="00487289">
              <w:rPr>
                <w:rFonts w:eastAsia="Calibri"/>
              </w:rPr>
              <w:t xml:space="preserve">kde </w:t>
            </w:r>
            <w:r w:rsidR="00B4176E" w:rsidRPr="00487289">
              <w:rPr>
                <w:rFonts w:eastAsia="Calibri"/>
              </w:rPr>
              <w:t>vykonává veřejnou službu</w:t>
            </w:r>
            <w:r w:rsidR="00551A1B" w:rsidRPr="00487289">
              <w:rPr>
                <w:rFonts w:eastAsia="Calibri"/>
              </w:rPr>
              <w:t>.</w:t>
            </w:r>
          </w:p>
          <w:p w:rsidR="00B458BD" w:rsidRPr="00487289" w:rsidRDefault="00B458BD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B458BD" w:rsidRPr="00487289" w:rsidRDefault="00233B74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Významným požadavkem</w:t>
            </w:r>
            <w:r w:rsidR="00054693" w:rsidRPr="00487289">
              <w:rPr>
                <w:rFonts w:eastAsia="Calibri"/>
              </w:rPr>
              <w:t>, na kter</w:t>
            </w:r>
            <w:r>
              <w:rPr>
                <w:rFonts w:eastAsia="Calibri"/>
              </w:rPr>
              <w:t>ý</w:t>
            </w:r>
            <w:r w:rsidR="00054693" w:rsidRPr="00487289">
              <w:rPr>
                <w:rFonts w:eastAsia="Calibri"/>
              </w:rPr>
              <w:t xml:space="preserve"> reaguje studijní program</w:t>
            </w:r>
            <w:r w:rsidR="007043A6" w:rsidRPr="00487289">
              <w:rPr>
                <w:rFonts w:eastAsia="Calibri"/>
              </w:rPr>
              <w:t>,</w:t>
            </w:r>
            <w:r w:rsidR="00054693" w:rsidRPr="00487289">
              <w:rPr>
                <w:rFonts w:eastAsia="Calibri"/>
              </w:rPr>
              <w:t xml:space="preserve"> je také sp</w:t>
            </w:r>
            <w:r w:rsidR="00E700B5" w:rsidRPr="00487289">
              <w:rPr>
                <w:rFonts w:eastAsia="Calibri"/>
              </w:rPr>
              <w:t>o</w:t>
            </w:r>
            <w:r w:rsidR="00054693" w:rsidRPr="00487289">
              <w:rPr>
                <w:rFonts w:eastAsia="Calibri"/>
              </w:rPr>
              <w:t>lupráce s praxí a odborníky, kteří</w:t>
            </w:r>
            <w:r w:rsidR="007043A6" w:rsidRPr="00487289">
              <w:rPr>
                <w:rFonts w:eastAsia="Calibri"/>
              </w:rPr>
              <w:t xml:space="preserve"> působí </w:t>
            </w:r>
            <w:r>
              <w:rPr>
                <w:rFonts w:eastAsia="Calibri"/>
              </w:rPr>
              <w:t xml:space="preserve">především </w:t>
            </w:r>
            <w:r w:rsidR="007043A6" w:rsidRPr="00487289">
              <w:rPr>
                <w:rFonts w:eastAsia="Calibri"/>
              </w:rPr>
              <w:t>v mateřských školách. Ti</w:t>
            </w:r>
            <w:r w:rsidR="00054693" w:rsidRPr="00487289">
              <w:rPr>
                <w:rFonts w:eastAsia="Calibri"/>
              </w:rPr>
              <w:t>to odborníci vstupují do výuky v samotném programu. Stu</w:t>
            </w:r>
            <w:r w:rsidR="007043A6" w:rsidRPr="00487289">
              <w:rPr>
                <w:rFonts w:eastAsia="Calibri"/>
              </w:rPr>
              <w:t xml:space="preserve">denti </w:t>
            </w:r>
            <w:r w:rsidR="009F1750" w:rsidRPr="00487289">
              <w:rPr>
                <w:rFonts w:eastAsia="Calibri"/>
              </w:rPr>
              <w:t xml:space="preserve">mohou </w:t>
            </w:r>
            <w:r w:rsidR="007043A6" w:rsidRPr="00487289">
              <w:rPr>
                <w:rFonts w:eastAsia="Calibri"/>
              </w:rPr>
              <w:t>také pro praxi připr</w:t>
            </w:r>
            <w:r w:rsidR="00054693" w:rsidRPr="00487289">
              <w:rPr>
                <w:rFonts w:eastAsia="Calibri"/>
              </w:rPr>
              <w:t>avovat různé metodické materiály, k</w:t>
            </w:r>
            <w:r w:rsidR="00E700B5" w:rsidRPr="00487289">
              <w:rPr>
                <w:rFonts w:eastAsia="Calibri"/>
              </w:rPr>
              <w:t>te</w:t>
            </w:r>
            <w:r w:rsidR="00054693" w:rsidRPr="00487289">
              <w:rPr>
                <w:rFonts w:eastAsia="Calibri"/>
              </w:rPr>
              <w:t>ré vznikají v průběhu jejich studia a jsou následně a</w:t>
            </w:r>
            <w:r w:rsidR="00E700B5" w:rsidRPr="00487289">
              <w:rPr>
                <w:rFonts w:eastAsia="Calibri"/>
              </w:rPr>
              <w:t>pliková</w:t>
            </w:r>
            <w:r w:rsidR="00054693" w:rsidRPr="00487289">
              <w:rPr>
                <w:rFonts w:eastAsia="Calibri"/>
              </w:rPr>
              <w:t>n</w:t>
            </w:r>
            <w:r w:rsidR="00E700B5" w:rsidRPr="00487289">
              <w:rPr>
                <w:rFonts w:eastAsia="Calibri"/>
              </w:rPr>
              <w:t xml:space="preserve">y </w:t>
            </w:r>
            <w:r w:rsidR="00054693" w:rsidRPr="00487289">
              <w:rPr>
                <w:rFonts w:eastAsia="Calibri"/>
              </w:rPr>
              <w:t xml:space="preserve">v zařízeních, kde studenti působili a </w:t>
            </w:r>
            <w:r w:rsidR="009F1750" w:rsidRPr="00487289">
              <w:rPr>
                <w:rFonts w:eastAsia="Calibri"/>
              </w:rPr>
              <w:t>případně působit budou</w:t>
            </w:r>
            <w:r w:rsidR="00054693" w:rsidRPr="00487289">
              <w:rPr>
                <w:rFonts w:eastAsia="Calibri"/>
              </w:rPr>
              <w:t xml:space="preserve">. </w:t>
            </w:r>
          </w:p>
          <w:p w:rsidR="0034592A" w:rsidRPr="00487289" w:rsidRDefault="0034592A" w:rsidP="00056D8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32C84" w:rsidRPr="00487289" w:rsidTr="00F37C01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:rsidR="00B32C84" w:rsidRPr="00487289" w:rsidRDefault="00B32C84" w:rsidP="00F37C01">
            <w:pPr>
              <w:jc w:val="both"/>
            </w:pPr>
            <w:r w:rsidRPr="00487289">
              <w:rPr>
                <w:b/>
              </w:rPr>
              <w:lastRenderedPageBreak/>
              <w:t>Profil absolventa studijního programu</w:t>
            </w:r>
          </w:p>
        </w:tc>
      </w:tr>
      <w:tr w:rsidR="00B32C84" w:rsidRPr="00487289" w:rsidTr="00F37C01">
        <w:trPr>
          <w:trHeight w:val="2694"/>
        </w:trPr>
        <w:tc>
          <w:tcPr>
            <w:tcW w:w="9285" w:type="dxa"/>
            <w:gridSpan w:val="4"/>
            <w:shd w:val="clear" w:color="auto" w:fill="FFFFFF"/>
          </w:tcPr>
          <w:p w:rsidR="0036047D" w:rsidRPr="00487289" w:rsidRDefault="005E5507" w:rsidP="005860B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Absolvent programu</w:t>
            </w:r>
            <w:r w:rsidR="0036047D" w:rsidRPr="00487289">
              <w:rPr>
                <w:rFonts w:eastAsia="Calibri"/>
              </w:rPr>
              <w:t xml:space="preserve"> </w:t>
            </w:r>
            <w:r w:rsidR="00184BDE" w:rsidRPr="00487289">
              <w:rPr>
                <w:rFonts w:eastAsia="Calibri"/>
              </w:rPr>
              <w:t>Učitelství</w:t>
            </w:r>
            <w:r w:rsidR="0036047D" w:rsidRPr="00487289">
              <w:rPr>
                <w:rFonts w:eastAsia="Calibri"/>
              </w:rPr>
              <w:t xml:space="preserve"> pro mateřsk</w:t>
            </w:r>
            <w:r w:rsidR="00184BDE" w:rsidRPr="00487289">
              <w:rPr>
                <w:rFonts w:eastAsia="Calibri"/>
              </w:rPr>
              <w:t>é</w:t>
            </w:r>
            <w:r w:rsidR="0036047D" w:rsidRPr="00487289">
              <w:rPr>
                <w:rFonts w:eastAsia="Calibri"/>
              </w:rPr>
              <w:t xml:space="preserve"> školy je způsobil</w:t>
            </w:r>
            <w:r w:rsidR="005860B6" w:rsidRPr="00487289">
              <w:rPr>
                <w:rFonts w:eastAsia="Calibri"/>
              </w:rPr>
              <w:t>ý</w:t>
            </w:r>
            <w:r w:rsidR="0036047D" w:rsidRPr="00487289">
              <w:rPr>
                <w:rFonts w:eastAsia="Calibri"/>
              </w:rPr>
              <w:t xml:space="preserve"> k </w:t>
            </w:r>
            <w:r w:rsidRPr="00487289">
              <w:rPr>
                <w:rFonts w:eastAsia="Calibri"/>
              </w:rPr>
              <w:t>vykonávání</w:t>
            </w:r>
            <w:r w:rsidR="0036047D" w:rsidRPr="00487289">
              <w:rPr>
                <w:rFonts w:eastAsia="Calibri"/>
              </w:rPr>
              <w:t xml:space="preserve"> profese uč</w:t>
            </w:r>
            <w:r w:rsidR="00184BDE" w:rsidRPr="00487289">
              <w:rPr>
                <w:rFonts w:eastAsia="Calibri"/>
              </w:rPr>
              <w:t>itele</w:t>
            </w:r>
            <w:r w:rsidR="005860B6" w:rsidRPr="00487289">
              <w:rPr>
                <w:rFonts w:eastAsia="Calibri"/>
              </w:rPr>
              <w:t xml:space="preserve"> v</w:t>
            </w:r>
            <w:r w:rsidR="0036047D" w:rsidRPr="00487289">
              <w:rPr>
                <w:rFonts w:eastAsia="Calibri"/>
              </w:rPr>
              <w:t xml:space="preserve"> mateř</w:t>
            </w:r>
            <w:r w:rsidR="00184BDE" w:rsidRPr="00487289">
              <w:rPr>
                <w:rFonts w:eastAsia="Calibri"/>
              </w:rPr>
              <w:t>ské</w:t>
            </w:r>
            <w:r w:rsidR="0036047D" w:rsidRPr="00487289">
              <w:rPr>
                <w:rFonts w:eastAsia="Calibri"/>
              </w:rPr>
              <w:t xml:space="preserve"> š</w:t>
            </w:r>
            <w:r w:rsidR="005860B6" w:rsidRPr="00487289">
              <w:rPr>
                <w:rFonts w:eastAsia="Calibri"/>
              </w:rPr>
              <w:t>kole</w:t>
            </w:r>
            <w:r w:rsidRPr="00487289">
              <w:rPr>
                <w:rFonts w:eastAsia="Calibri"/>
              </w:rPr>
              <w:t xml:space="preserve"> a v</w:t>
            </w:r>
            <w:r w:rsidR="005416A4" w:rsidRPr="00487289">
              <w:rPr>
                <w:rFonts w:eastAsia="Calibri"/>
              </w:rPr>
              <w:t xml:space="preserve">e </w:t>
            </w:r>
            <w:r w:rsidR="00184BDE" w:rsidRPr="00487289">
              <w:rPr>
                <w:rFonts w:eastAsia="Calibri"/>
              </w:rPr>
              <w:t>specializovaný</w:t>
            </w:r>
            <w:r w:rsidR="0036047D" w:rsidRPr="00487289">
              <w:rPr>
                <w:rFonts w:eastAsia="Calibri"/>
              </w:rPr>
              <w:t>ch předš</w:t>
            </w:r>
            <w:r w:rsidR="00184BDE" w:rsidRPr="00487289">
              <w:rPr>
                <w:rFonts w:eastAsia="Calibri"/>
              </w:rPr>
              <w:t>kolní</w:t>
            </w:r>
            <w:r w:rsidR="0036047D" w:rsidRPr="00487289">
              <w:rPr>
                <w:rFonts w:eastAsia="Calibri"/>
              </w:rPr>
              <w:t>ch zař</w:t>
            </w:r>
            <w:r w:rsidR="00184BDE" w:rsidRPr="00487289">
              <w:rPr>
                <w:rFonts w:eastAsia="Calibri"/>
              </w:rPr>
              <w:t>ízení</w:t>
            </w:r>
            <w:r w:rsidR="00056D81" w:rsidRPr="00487289">
              <w:rPr>
                <w:rFonts w:eastAsia="Calibri"/>
              </w:rPr>
              <w:t>ch.</w:t>
            </w:r>
            <w:r w:rsidR="005860B6" w:rsidRPr="00487289">
              <w:rPr>
                <w:rFonts w:eastAsia="Calibri"/>
              </w:rPr>
              <w:t xml:space="preserve"> </w:t>
            </w:r>
            <w:r w:rsidR="00056D81" w:rsidRPr="00487289">
              <w:rPr>
                <w:rFonts w:eastAsia="Calibri"/>
              </w:rPr>
              <w:t>D</w:t>
            </w:r>
            <w:r w:rsidRPr="00487289">
              <w:rPr>
                <w:rFonts w:eastAsia="Calibri"/>
              </w:rPr>
              <w:t>oká</w:t>
            </w:r>
            <w:r w:rsidR="0036047D" w:rsidRPr="00487289">
              <w:rPr>
                <w:rFonts w:eastAsia="Calibri"/>
              </w:rPr>
              <w:t xml:space="preserve">že projektovat a implementovat </w:t>
            </w:r>
            <w:r w:rsidRPr="00487289">
              <w:rPr>
                <w:rFonts w:eastAsia="Calibri"/>
              </w:rPr>
              <w:t>edukační činnost v institucí</w:t>
            </w:r>
            <w:r w:rsidR="0036047D" w:rsidRPr="00487289">
              <w:rPr>
                <w:rFonts w:eastAsia="Calibri"/>
              </w:rPr>
              <w:t>ch předškoln</w:t>
            </w:r>
            <w:r w:rsidRPr="00487289">
              <w:rPr>
                <w:rFonts w:eastAsia="Calibri"/>
              </w:rPr>
              <w:t>ího vzdělávání a v zařízeních volnočasový</w:t>
            </w:r>
            <w:r w:rsidR="0036047D" w:rsidRPr="00487289">
              <w:rPr>
                <w:rFonts w:eastAsia="Calibri"/>
              </w:rPr>
              <w:t xml:space="preserve">ch aktivit </w:t>
            </w:r>
            <w:r w:rsidRPr="00487289">
              <w:rPr>
                <w:rFonts w:eastAsia="Calibri"/>
              </w:rPr>
              <w:t>pro děti předškolní</w:t>
            </w:r>
            <w:r w:rsidR="0036047D" w:rsidRPr="00487289">
              <w:rPr>
                <w:rFonts w:eastAsia="Calibri"/>
              </w:rPr>
              <w:t>ho</w:t>
            </w:r>
            <w:r w:rsidR="005860B6" w:rsidRPr="00487289">
              <w:rPr>
                <w:rFonts w:eastAsia="Calibri"/>
              </w:rPr>
              <w:t xml:space="preserve"> </w:t>
            </w:r>
            <w:r w:rsidR="0036047D" w:rsidRPr="00487289">
              <w:rPr>
                <w:rFonts w:eastAsia="Calibri"/>
              </w:rPr>
              <w:t>vě</w:t>
            </w:r>
            <w:r w:rsidRPr="00487289">
              <w:rPr>
                <w:rFonts w:eastAsia="Calibri"/>
              </w:rPr>
              <w:t>ku. Má</w:t>
            </w:r>
            <w:r w:rsidR="0036047D" w:rsidRPr="00487289">
              <w:rPr>
                <w:rFonts w:eastAsia="Calibri"/>
              </w:rPr>
              <w:t xml:space="preserve"> vě</w:t>
            </w:r>
            <w:r w:rsidRPr="00487289">
              <w:rPr>
                <w:rFonts w:eastAsia="Calibri"/>
              </w:rPr>
              <w:t>domosti o kulturních a sociálních souvislostech vý</w:t>
            </w:r>
            <w:r w:rsidR="0036047D" w:rsidRPr="00487289">
              <w:rPr>
                <w:rFonts w:eastAsia="Calibri"/>
              </w:rPr>
              <w:t>chovy</w:t>
            </w:r>
            <w:r w:rsidR="005860B6" w:rsidRPr="00487289">
              <w:rPr>
                <w:rFonts w:eastAsia="Calibri"/>
              </w:rPr>
              <w:t xml:space="preserve"> a vzdělávání</w:t>
            </w:r>
            <w:r w:rsidR="0036047D" w:rsidRPr="00487289">
              <w:rPr>
                <w:rFonts w:eastAsia="Calibri"/>
              </w:rPr>
              <w:t>, zn</w:t>
            </w:r>
            <w:r w:rsidR="005860B6" w:rsidRPr="00487289">
              <w:rPr>
                <w:rFonts w:eastAsia="Calibri"/>
              </w:rPr>
              <w:t>á základní psychologické</w:t>
            </w:r>
            <w:r w:rsidR="0036047D" w:rsidRPr="00487289">
              <w:rPr>
                <w:rFonts w:eastAsia="Calibri"/>
              </w:rPr>
              <w:t xml:space="preserve"> </w:t>
            </w:r>
            <w:r w:rsidR="005860B6" w:rsidRPr="00487289">
              <w:rPr>
                <w:rFonts w:eastAsia="Calibri"/>
              </w:rPr>
              <w:t xml:space="preserve">podmínky </w:t>
            </w:r>
            <w:r w:rsidR="00C75743" w:rsidRPr="00487289">
              <w:rPr>
                <w:rFonts w:eastAsia="Calibri"/>
              </w:rPr>
              <w:t xml:space="preserve">výchovy a vzdělávání </w:t>
            </w:r>
            <w:r w:rsidR="005860B6" w:rsidRPr="00487289">
              <w:rPr>
                <w:rFonts w:eastAsia="Calibri"/>
              </w:rPr>
              <w:t>a</w:t>
            </w:r>
            <w:r w:rsidR="0036047D" w:rsidRPr="00487289">
              <w:rPr>
                <w:rFonts w:eastAsia="Calibri"/>
              </w:rPr>
              <w:t xml:space="preserve"> </w:t>
            </w:r>
            <w:r w:rsidR="005860B6" w:rsidRPr="00487289">
              <w:rPr>
                <w:rFonts w:eastAsia="Calibri"/>
              </w:rPr>
              <w:t>umí připravovat a</w:t>
            </w:r>
            <w:r w:rsidR="0036047D" w:rsidRPr="00487289">
              <w:rPr>
                <w:rFonts w:eastAsia="Calibri"/>
              </w:rPr>
              <w:t xml:space="preserve"> aplikovat </w:t>
            </w:r>
            <w:r w:rsidR="005860B6" w:rsidRPr="00487289">
              <w:rPr>
                <w:rFonts w:eastAsia="Calibri"/>
              </w:rPr>
              <w:t>didaktické</w:t>
            </w:r>
            <w:r w:rsidR="0036047D" w:rsidRPr="00487289">
              <w:rPr>
                <w:rFonts w:eastAsia="Calibri"/>
              </w:rPr>
              <w:t xml:space="preserve"> programy </w:t>
            </w:r>
            <w:r w:rsidR="003A64E3" w:rsidRPr="00487289">
              <w:rPr>
                <w:rFonts w:eastAsia="Calibri"/>
              </w:rPr>
              <w:t>se zaměřením na předškolní věk</w:t>
            </w:r>
            <w:r w:rsidR="0036047D" w:rsidRPr="00487289">
              <w:rPr>
                <w:rFonts w:eastAsia="Calibri"/>
              </w:rPr>
              <w:t>.</w:t>
            </w:r>
          </w:p>
          <w:p w:rsidR="005860B6" w:rsidRPr="00487289" w:rsidRDefault="005860B6" w:rsidP="005860B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5E5507" w:rsidRPr="00487289" w:rsidRDefault="000C38FB" w:rsidP="005860B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 xml:space="preserve">V souladu s Rámcovým profilem absolventa </w:t>
            </w:r>
            <w:r w:rsidR="005F36BC" w:rsidRPr="00487289">
              <w:rPr>
                <w:rFonts w:eastAsia="Calibri"/>
                <w:bCs/>
              </w:rPr>
              <w:t xml:space="preserve">(v oblasti vzdělávání) </w:t>
            </w:r>
            <w:r w:rsidRPr="00487289">
              <w:rPr>
                <w:rFonts w:eastAsia="Calibri"/>
                <w:bCs/>
              </w:rPr>
              <w:t>Učitelství má a</w:t>
            </w:r>
            <w:r w:rsidR="005860B6" w:rsidRPr="00487289">
              <w:rPr>
                <w:rFonts w:eastAsia="Calibri"/>
                <w:bCs/>
              </w:rPr>
              <w:t xml:space="preserve">bsolvent </w:t>
            </w:r>
            <w:r w:rsidRPr="00487289">
              <w:rPr>
                <w:rFonts w:eastAsia="Calibri"/>
                <w:bCs/>
              </w:rPr>
              <w:t xml:space="preserve">tohoto </w:t>
            </w:r>
            <w:r w:rsidR="000335F4" w:rsidRPr="00487289">
              <w:rPr>
                <w:rFonts w:eastAsia="Calibri"/>
                <w:bCs/>
              </w:rPr>
              <w:t>programu předpoklady</w:t>
            </w:r>
            <w:r w:rsidR="005860B6" w:rsidRPr="00487289">
              <w:rPr>
                <w:rFonts w:eastAsia="Calibri"/>
                <w:bCs/>
              </w:rPr>
              <w:t xml:space="preserve"> pro výkon profese</w:t>
            </w:r>
            <w:r w:rsidR="00E3569C" w:rsidRPr="00487289">
              <w:rPr>
                <w:rFonts w:eastAsia="Calibri"/>
                <w:bCs/>
              </w:rPr>
              <w:t xml:space="preserve"> učitele mateřské školy a</w:t>
            </w:r>
            <w:r w:rsidR="005860B6" w:rsidRPr="00487289">
              <w:rPr>
                <w:rFonts w:eastAsia="Calibri"/>
                <w:bCs/>
              </w:rPr>
              <w:t xml:space="preserve"> disponuje</w:t>
            </w:r>
            <w:r w:rsidR="00E3569C" w:rsidRPr="00487289">
              <w:rPr>
                <w:rFonts w:eastAsia="Calibri"/>
                <w:bCs/>
              </w:rPr>
              <w:t xml:space="preserve"> širším spektrem </w:t>
            </w:r>
            <w:r w:rsidR="00E3569C" w:rsidRPr="00487289">
              <w:rPr>
                <w:rFonts w:eastAsia="Calibri"/>
                <w:b/>
                <w:bCs/>
              </w:rPr>
              <w:t>profesních</w:t>
            </w:r>
            <w:r w:rsidR="005871B1" w:rsidRPr="00487289">
              <w:rPr>
                <w:rFonts w:eastAsia="Calibri"/>
                <w:b/>
                <w:bCs/>
              </w:rPr>
              <w:t xml:space="preserve"> odborných</w:t>
            </w:r>
            <w:r w:rsidR="00E3569C" w:rsidRPr="00487289">
              <w:rPr>
                <w:rFonts w:eastAsia="Calibri"/>
                <w:b/>
                <w:bCs/>
              </w:rPr>
              <w:t xml:space="preserve"> znalostí</w:t>
            </w:r>
            <w:r w:rsidR="00E3569C" w:rsidRPr="00487289">
              <w:rPr>
                <w:rFonts w:eastAsia="Calibri"/>
                <w:bCs/>
              </w:rPr>
              <w:t>, které předpokládají</w:t>
            </w:r>
            <w:r w:rsidR="004170E0" w:rsidRPr="00487289">
              <w:rPr>
                <w:rFonts w:eastAsia="Calibri"/>
                <w:bCs/>
              </w:rPr>
              <w:t xml:space="preserve"> dílčí</w:t>
            </w:r>
            <w:r w:rsidR="00E3569C" w:rsidRPr="00487289">
              <w:rPr>
                <w:rFonts w:eastAsia="Calibri"/>
                <w:bCs/>
              </w:rPr>
              <w:t>:</w:t>
            </w:r>
          </w:p>
          <w:p w:rsidR="00E3569C" w:rsidRPr="00487289" w:rsidRDefault="00E3569C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 xml:space="preserve">znalosti různých interpretací biologického a psychického vývoje dítěte </w:t>
            </w:r>
            <w:r w:rsidR="00BA470A" w:rsidRPr="00487289">
              <w:rPr>
                <w:rFonts w:eastAsia="Calibri"/>
                <w:bCs/>
              </w:rPr>
              <w:t xml:space="preserve">předškolního věku </w:t>
            </w:r>
            <w:r w:rsidRPr="00487289">
              <w:rPr>
                <w:rFonts w:eastAsia="Calibri"/>
                <w:bCs/>
              </w:rPr>
              <w:t>ve vazbě na jeho vzdělávání;</w:t>
            </w:r>
          </w:p>
          <w:p w:rsidR="004170E0" w:rsidRPr="00487289" w:rsidRDefault="004170E0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znalosti psychologických aspektů vývoje dítěte předškolního věku</w:t>
            </w:r>
            <w:r w:rsidR="001254A9" w:rsidRPr="00487289">
              <w:rPr>
                <w:rFonts w:eastAsia="Calibri"/>
                <w:bCs/>
              </w:rPr>
              <w:t xml:space="preserve"> s ohledem na jeho specifické potřeby</w:t>
            </w:r>
            <w:r w:rsidRPr="00487289">
              <w:rPr>
                <w:rFonts w:eastAsia="Calibri"/>
                <w:bCs/>
              </w:rPr>
              <w:t>;</w:t>
            </w:r>
          </w:p>
          <w:p w:rsidR="004170E0" w:rsidRPr="00487289" w:rsidRDefault="004170E0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znalosti sociálních determinant</w:t>
            </w:r>
            <w:r w:rsidR="001254A9" w:rsidRPr="00487289">
              <w:rPr>
                <w:rFonts w:eastAsia="Calibri"/>
                <w:bCs/>
              </w:rPr>
              <w:t xml:space="preserve"> </w:t>
            </w:r>
            <w:r w:rsidR="00BA470A" w:rsidRPr="00487289">
              <w:rPr>
                <w:rFonts w:eastAsia="Calibri"/>
                <w:bCs/>
              </w:rPr>
              <w:t>vzdělávání</w:t>
            </w:r>
            <w:r w:rsidR="001254A9" w:rsidRPr="00487289">
              <w:rPr>
                <w:rFonts w:eastAsia="Calibri"/>
                <w:bCs/>
              </w:rPr>
              <w:t xml:space="preserve"> dítěte předškolního věku</w:t>
            </w:r>
            <w:r w:rsidRPr="00487289">
              <w:rPr>
                <w:rFonts w:eastAsia="Calibri"/>
                <w:bCs/>
              </w:rPr>
              <w:t xml:space="preserve"> s ohledem na možné diference v kulturním kapitálu rodiny, ze které přichází;</w:t>
            </w:r>
          </w:p>
          <w:p w:rsidR="00E3569C" w:rsidRPr="00487289" w:rsidRDefault="00E3569C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znalosti a porozumění teoriím výchovy a vzdělávání ve vazbě na předškolní vzdělávání;</w:t>
            </w:r>
          </w:p>
          <w:p w:rsidR="004170E0" w:rsidRPr="00487289" w:rsidRDefault="004170E0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znalosti didaktických strategií a možností projektování edukačního působení na dítě v předškolním věku;</w:t>
            </w:r>
          </w:p>
          <w:p w:rsidR="004170E0" w:rsidRPr="00487289" w:rsidRDefault="004170E0" w:rsidP="004170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 xml:space="preserve">orientaci v širších filozofických, sociálních a politických souvislostech </w:t>
            </w:r>
            <w:r w:rsidR="007E60AF" w:rsidRPr="00487289">
              <w:rPr>
                <w:rFonts w:eastAsia="Calibri"/>
                <w:bCs/>
              </w:rPr>
              <w:t xml:space="preserve">předškolního vzdělávání a </w:t>
            </w:r>
            <w:r w:rsidR="00BA470A" w:rsidRPr="00487289">
              <w:rPr>
                <w:rFonts w:eastAsia="Calibri"/>
                <w:bCs/>
              </w:rPr>
              <w:t>reflexi</w:t>
            </w:r>
            <w:r w:rsidR="007E60AF" w:rsidRPr="00487289">
              <w:rPr>
                <w:rFonts w:eastAsia="Calibri"/>
                <w:bCs/>
              </w:rPr>
              <w:t xml:space="preserve"> etických aspektů práce s lidmi</w:t>
            </w:r>
            <w:r w:rsidRPr="00487289">
              <w:rPr>
                <w:rFonts w:eastAsia="Calibri"/>
                <w:bCs/>
              </w:rPr>
              <w:t>;</w:t>
            </w:r>
          </w:p>
          <w:p w:rsidR="007E60AF" w:rsidRPr="00487289" w:rsidRDefault="007E60AF" w:rsidP="004170E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základní orientaci v</w:t>
            </w:r>
            <w:r w:rsidR="005416A4" w:rsidRPr="00487289">
              <w:rPr>
                <w:rFonts w:eastAsia="Calibri"/>
                <w:bCs/>
              </w:rPr>
              <w:t>e</w:t>
            </w:r>
            <w:r w:rsidRPr="00487289">
              <w:rPr>
                <w:rFonts w:eastAsia="Calibri"/>
                <w:bCs/>
              </w:rPr>
              <w:t> školské legislativě s ohledem na fungování mateřské školy a ostatních předškolních zařízení;</w:t>
            </w:r>
          </w:p>
          <w:p w:rsidR="004170E0" w:rsidRPr="00487289" w:rsidRDefault="00E23F2E" w:rsidP="00E3569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Cs/>
              </w:rPr>
              <w:t>porozumění požadavku studovat a</w:t>
            </w:r>
            <w:r w:rsidR="007E60AF" w:rsidRPr="00487289">
              <w:rPr>
                <w:rFonts w:eastAsia="Calibri"/>
                <w:bCs/>
              </w:rPr>
              <w:t xml:space="preserve"> interpretovat vědecké texty z</w:t>
            </w:r>
            <w:r w:rsidR="005416A4" w:rsidRPr="00487289">
              <w:rPr>
                <w:rFonts w:eastAsia="Calibri"/>
                <w:bCs/>
              </w:rPr>
              <w:t xml:space="preserve"> pedagogiky a ostatních vědních disciplí</w:t>
            </w:r>
            <w:r w:rsidR="004170E0" w:rsidRPr="00487289">
              <w:rPr>
                <w:rFonts w:eastAsia="Calibri"/>
                <w:bCs/>
              </w:rPr>
              <w:t xml:space="preserve">n ve </w:t>
            </w:r>
            <w:r w:rsidR="0031714E" w:rsidRPr="00487289">
              <w:rPr>
                <w:rFonts w:eastAsia="Calibri"/>
                <w:bCs/>
              </w:rPr>
              <w:t>vazbě</w:t>
            </w:r>
            <w:r w:rsidR="004170E0" w:rsidRPr="00487289">
              <w:rPr>
                <w:rFonts w:eastAsia="Calibri"/>
                <w:bCs/>
              </w:rPr>
              <w:t xml:space="preserve"> na předškolní vzdělávání</w:t>
            </w:r>
            <w:r w:rsidR="003613AE" w:rsidRPr="00487289">
              <w:rPr>
                <w:rFonts w:eastAsia="Calibri"/>
                <w:bCs/>
              </w:rPr>
              <w:t>.</w:t>
            </w:r>
          </w:p>
          <w:p w:rsidR="00E3569C" w:rsidRPr="00487289" w:rsidRDefault="00E3569C" w:rsidP="004170E0">
            <w:pPr>
              <w:autoSpaceDE w:val="0"/>
              <w:autoSpaceDN w:val="0"/>
              <w:adjustRightInd w:val="0"/>
              <w:ind w:left="720"/>
              <w:jc w:val="both"/>
              <w:rPr>
                <w:rFonts w:eastAsia="Calibri"/>
                <w:b/>
                <w:bCs/>
              </w:rPr>
            </w:pPr>
          </w:p>
          <w:p w:rsidR="004170E0" w:rsidRPr="00487289" w:rsidRDefault="00E23F2E" w:rsidP="005860B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 xml:space="preserve">Absolvent disponuje rovněž </w:t>
            </w:r>
            <w:r w:rsidRPr="00487289">
              <w:rPr>
                <w:rFonts w:eastAsia="Calibri"/>
                <w:b/>
                <w:bCs/>
              </w:rPr>
              <w:t xml:space="preserve">profesními </w:t>
            </w:r>
            <w:r w:rsidR="005871B1" w:rsidRPr="00487289">
              <w:rPr>
                <w:rFonts w:eastAsia="Calibri"/>
                <w:b/>
                <w:bCs/>
              </w:rPr>
              <w:t xml:space="preserve">odbornými </w:t>
            </w:r>
            <w:r w:rsidRPr="00487289">
              <w:rPr>
                <w:rFonts w:eastAsia="Calibri"/>
                <w:b/>
                <w:bCs/>
              </w:rPr>
              <w:t>dovednostmi</w:t>
            </w:r>
            <w:r w:rsidR="0001282D" w:rsidRPr="00487289">
              <w:rPr>
                <w:rFonts w:eastAsia="Calibri"/>
                <w:bCs/>
              </w:rPr>
              <w:t xml:space="preserve">, </w:t>
            </w:r>
            <w:r w:rsidR="00C75743" w:rsidRPr="00487289">
              <w:rPr>
                <w:rFonts w:eastAsia="Calibri"/>
                <w:bCs/>
              </w:rPr>
              <w:t xml:space="preserve">prostřednictvím </w:t>
            </w:r>
            <w:r w:rsidR="005416A4" w:rsidRPr="00487289">
              <w:rPr>
                <w:rFonts w:eastAsia="Calibri"/>
                <w:bCs/>
              </w:rPr>
              <w:t>nichž</w:t>
            </w:r>
            <w:r w:rsidR="00C75743" w:rsidRPr="00487289">
              <w:rPr>
                <w:rFonts w:eastAsia="Calibri"/>
                <w:bCs/>
              </w:rPr>
              <w:t xml:space="preserve"> je schopen:</w:t>
            </w:r>
          </w:p>
          <w:p w:rsidR="0001282D" w:rsidRPr="00487289" w:rsidRDefault="0001282D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 xml:space="preserve">implementovat </w:t>
            </w:r>
            <w:r w:rsidR="00C75743" w:rsidRPr="00487289">
              <w:rPr>
                <w:rFonts w:eastAsia="Calibri"/>
                <w:bCs/>
              </w:rPr>
              <w:t>vytvořené vzdělávací projekty v</w:t>
            </w:r>
            <w:r w:rsidRPr="00487289">
              <w:rPr>
                <w:rFonts w:eastAsia="Calibri"/>
                <w:bCs/>
              </w:rPr>
              <w:t xml:space="preserve"> předškolních zařízení</w:t>
            </w:r>
            <w:r w:rsidR="00C75743" w:rsidRPr="00487289">
              <w:rPr>
                <w:rFonts w:eastAsia="Calibri"/>
                <w:bCs/>
              </w:rPr>
              <w:t>ch</w:t>
            </w:r>
            <w:r w:rsidRPr="00487289">
              <w:rPr>
                <w:rFonts w:eastAsia="Calibri"/>
                <w:bCs/>
              </w:rPr>
              <w:t xml:space="preserve"> </w:t>
            </w:r>
            <w:r w:rsidR="00405BC8" w:rsidRPr="00487289">
              <w:rPr>
                <w:rFonts w:eastAsia="Calibri"/>
                <w:bCs/>
              </w:rPr>
              <w:t>a hodnotit jejich výsledky</w:t>
            </w:r>
            <w:r w:rsidRPr="00487289">
              <w:rPr>
                <w:rFonts w:eastAsia="Calibri"/>
                <w:bCs/>
              </w:rPr>
              <w:t>;</w:t>
            </w:r>
          </w:p>
          <w:p w:rsidR="00405BC8" w:rsidRPr="00487289" w:rsidRDefault="00281C12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 xml:space="preserve">plánovat, </w:t>
            </w:r>
            <w:r w:rsidR="00D914F2" w:rsidRPr="00487289">
              <w:rPr>
                <w:rFonts w:eastAsia="Calibri"/>
                <w:bCs/>
              </w:rPr>
              <w:t>metodicky zpraco</w:t>
            </w:r>
            <w:r w:rsidR="00C75743" w:rsidRPr="00487289">
              <w:rPr>
                <w:rFonts w:eastAsia="Calibri"/>
                <w:bCs/>
              </w:rPr>
              <w:t>vá</w:t>
            </w:r>
            <w:r w:rsidR="00D914F2" w:rsidRPr="00487289">
              <w:rPr>
                <w:rFonts w:eastAsia="Calibri"/>
                <w:bCs/>
              </w:rPr>
              <w:t xml:space="preserve">vat a realizovat konkrétní didaktické projekty pro jednotlivé </w:t>
            </w:r>
            <w:r w:rsidR="00C75743" w:rsidRPr="00487289">
              <w:rPr>
                <w:rFonts w:eastAsia="Calibri"/>
                <w:bCs/>
              </w:rPr>
              <w:t>součásti</w:t>
            </w:r>
            <w:r w:rsidR="00405BC8" w:rsidRPr="00487289">
              <w:rPr>
                <w:rFonts w:eastAsia="Calibri"/>
                <w:bCs/>
              </w:rPr>
              <w:t xml:space="preserve"> obsahu předškolního vzdělávaní;</w:t>
            </w:r>
          </w:p>
          <w:p w:rsidR="00D914F2" w:rsidRPr="00487289" w:rsidRDefault="00405BC8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plánovat a realizovat vzdělávací programy pr</w:t>
            </w:r>
            <w:r w:rsidR="00C75743" w:rsidRPr="00487289">
              <w:rPr>
                <w:rFonts w:eastAsia="Calibri"/>
                <w:bCs/>
              </w:rPr>
              <w:t>o celé</w:t>
            </w:r>
            <w:r w:rsidRPr="00487289">
              <w:rPr>
                <w:rFonts w:eastAsia="Calibri"/>
                <w:bCs/>
              </w:rPr>
              <w:t xml:space="preserve"> předškolní vzdělávání;</w:t>
            </w:r>
          </w:p>
          <w:p w:rsidR="0001282D" w:rsidRPr="00487289" w:rsidRDefault="0001282D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připravit a realizovat projekty pro volnočasové aktivity dětí v předškolním věku;</w:t>
            </w:r>
          </w:p>
          <w:p w:rsidR="00405BC8" w:rsidRPr="00487289" w:rsidRDefault="00405BC8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vytvářet vhodné psychosociální prostředí pro cílevědomý rozvoj dítěte v předškolním věku;</w:t>
            </w:r>
          </w:p>
          <w:p w:rsidR="0001282D" w:rsidRPr="00487289" w:rsidRDefault="0001282D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diagnostikovat</w:t>
            </w:r>
            <w:r w:rsidR="00281C12" w:rsidRPr="00487289">
              <w:rPr>
                <w:rFonts w:eastAsia="Calibri"/>
                <w:bCs/>
              </w:rPr>
              <w:t>, hodnotit</w:t>
            </w:r>
            <w:r w:rsidRPr="00487289">
              <w:rPr>
                <w:rFonts w:eastAsia="Calibri"/>
                <w:bCs/>
              </w:rPr>
              <w:t xml:space="preserve"> a pedagogicky intervenovat</w:t>
            </w:r>
            <w:r w:rsidR="00D914F2" w:rsidRPr="00487289">
              <w:rPr>
                <w:rFonts w:eastAsia="Calibri"/>
                <w:bCs/>
              </w:rPr>
              <w:t xml:space="preserve"> do rozvoje dítěte s ohledem na jeho individuální vývojové možnosti a rodinné zázemí</w:t>
            </w:r>
            <w:r w:rsidRPr="00487289">
              <w:rPr>
                <w:rFonts w:eastAsia="Calibri"/>
                <w:bCs/>
              </w:rPr>
              <w:t xml:space="preserve">; </w:t>
            </w:r>
          </w:p>
          <w:p w:rsidR="00281C12" w:rsidRPr="00487289" w:rsidRDefault="00281C12" w:rsidP="0001282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přiměřeně komunikovat se zákonnými zástupci dítěte a jinými spolupracujícími subjekty;</w:t>
            </w:r>
          </w:p>
          <w:p w:rsidR="00D555B6" w:rsidRPr="00487289" w:rsidRDefault="0001282D" w:rsidP="00100B2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komunikovat v anglickém jazyce</w:t>
            </w:r>
            <w:r w:rsidR="00056D81" w:rsidRPr="00487289">
              <w:rPr>
                <w:rFonts w:eastAsia="Calibri"/>
                <w:bCs/>
              </w:rPr>
              <w:t>.</w:t>
            </w:r>
          </w:p>
          <w:p w:rsidR="00056D81" w:rsidRPr="00487289" w:rsidRDefault="00056D81" w:rsidP="00F43968">
            <w:pPr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bCs/>
              </w:rPr>
            </w:pPr>
          </w:p>
          <w:p w:rsidR="00F43968" w:rsidRPr="00487289" w:rsidRDefault="00005885" w:rsidP="00005885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 xml:space="preserve">Předkládaný studijní program vychází z </w:t>
            </w:r>
            <w:r w:rsidR="00F43968" w:rsidRPr="00487289">
              <w:rPr>
                <w:rFonts w:eastAsia="Calibri"/>
                <w:bCs/>
              </w:rPr>
              <w:t>aktuál</w:t>
            </w:r>
            <w:r w:rsidRPr="00487289">
              <w:rPr>
                <w:rFonts w:eastAsia="Calibri"/>
                <w:bCs/>
              </w:rPr>
              <w:t>ně platného stejnojmenného</w:t>
            </w:r>
            <w:r w:rsidR="005F69C1" w:rsidRPr="00487289">
              <w:rPr>
                <w:rFonts w:eastAsia="Calibri"/>
                <w:bCs/>
              </w:rPr>
              <w:t xml:space="preserve"> program</w:t>
            </w:r>
            <w:r w:rsidRPr="00487289">
              <w:rPr>
                <w:rFonts w:eastAsia="Calibri"/>
                <w:bCs/>
              </w:rPr>
              <w:t>u</w:t>
            </w:r>
            <w:r w:rsidR="005F69C1" w:rsidRPr="00487289">
              <w:rPr>
                <w:rFonts w:eastAsia="Calibri"/>
                <w:bCs/>
              </w:rPr>
              <w:t xml:space="preserve"> U</w:t>
            </w:r>
            <w:r w:rsidR="00F43968" w:rsidRPr="00487289">
              <w:rPr>
                <w:rFonts w:eastAsia="Calibri"/>
                <w:bCs/>
              </w:rPr>
              <w:t xml:space="preserve">čitelství pro mateřské školy, který je realizován na Ústavu školní pedagogiky FHS UTB ve Zlíně. Jeho inovace </w:t>
            </w:r>
            <w:r w:rsidR="009B7965" w:rsidRPr="00487289">
              <w:rPr>
                <w:rFonts w:eastAsia="Calibri"/>
                <w:bCs/>
              </w:rPr>
              <w:t xml:space="preserve">a revitalizace reflektuje legislativní změny a </w:t>
            </w:r>
            <w:r w:rsidR="00ED4809" w:rsidRPr="00487289">
              <w:rPr>
                <w:rFonts w:eastAsia="Calibri"/>
                <w:bCs/>
              </w:rPr>
              <w:t>požadavky na studijní programy</w:t>
            </w:r>
            <w:r w:rsidRPr="00487289">
              <w:rPr>
                <w:rFonts w:eastAsia="Calibri"/>
                <w:bCs/>
              </w:rPr>
              <w:t xml:space="preserve">, jejichž absolvováním je dosažena </w:t>
            </w:r>
            <w:r w:rsidR="005F69C1" w:rsidRPr="00487289">
              <w:rPr>
                <w:rFonts w:eastAsia="Calibri"/>
                <w:bCs/>
              </w:rPr>
              <w:t xml:space="preserve">odborná kvalifikace </w:t>
            </w:r>
            <w:r w:rsidRPr="00487289">
              <w:rPr>
                <w:rFonts w:eastAsia="Calibri"/>
                <w:bCs/>
              </w:rPr>
              <w:t>pro výkon</w:t>
            </w:r>
            <w:r w:rsidR="00FF1009">
              <w:rPr>
                <w:rFonts w:eastAsia="Calibri"/>
                <w:bCs/>
              </w:rPr>
              <w:t xml:space="preserve"> učitelství pro mateřské školy (dále MŠ)</w:t>
            </w:r>
            <w:r w:rsidR="005F69C1" w:rsidRPr="00487289">
              <w:rPr>
                <w:rFonts w:eastAsia="Calibri"/>
                <w:bCs/>
              </w:rPr>
              <w:t>.</w:t>
            </w:r>
          </w:p>
        </w:tc>
      </w:tr>
      <w:tr w:rsidR="00B32C84" w:rsidRPr="00487289" w:rsidTr="00F37C01">
        <w:trPr>
          <w:trHeight w:val="185"/>
        </w:trPr>
        <w:tc>
          <w:tcPr>
            <w:tcW w:w="9285" w:type="dxa"/>
            <w:gridSpan w:val="4"/>
            <w:shd w:val="clear" w:color="auto" w:fill="F7CAAC"/>
          </w:tcPr>
          <w:p w:rsidR="00B32C84" w:rsidRPr="00487289" w:rsidRDefault="00B32C84" w:rsidP="00F37C01">
            <w:r w:rsidRPr="00487289">
              <w:rPr>
                <w:b/>
              </w:rPr>
              <w:t>Pravidla a podmínky pro tvorbu studijních plánů</w:t>
            </w:r>
          </w:p>
        </w:tc>
      </w:tr>
      <w:tr w:rsidR="00B32C84" w:rsidRPr="00487289" w:rsidTr="005846B1">
        <w:trPr>
          <w:trHeight w:val="70"/>
        </w:trPr>
        <w:tc>
          <w:tcPr>
            <w:tcW w:w="9285" w:type="dxa"/>
            <w:gridSpan w:val="4"/>
            <w:shd w:val="clear" w:color="auto" w:fill="FFFFFF"/>
          </w:tcPr>
          <w:p w:rsidR="00B32C84" w:rsidRPr="00487289" w:rsidRDefault="00B32C84" w:rsidP="00F37C01"/>
          <w:p w:rsidR="00844942" w:rsidRPr="00487289" w:rsidRDefault="00844942" w:rsidP="0084494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t xml:space="preserve">V rámci systému studia absolvují </w:t>
            </w:r>
            <w:r w:rsidR="00C75743" w:rsidRPr="00487289">
              <w:t xml:space="preserve">studenti </w:t>
            </w:r>
            <w:r w:rsidRPr="00487289">
              <w:t>povinné předměty a mají možnost</w:t>
            </w:r>
            <w:r w:rsidR="00D555B6" w:rsidRPr="00487289">
              <w:t xml:space="preserve"> výběru z povinně volitelných</w:t>
            </w:r>
            <w:r w:rsidR="00C54B7C">
              <w:t xml:space="preserve"> </w:t>
            </w:r>
            <w:r w:rsidR="00C54B7C" w:rsidRPr="009605CD">
              <w:t>a nepovinných předmětů</w:t>
            </w:r>
            <w:r w:rsidR="0045671F" w:rsidRPr="009605CD">
              <w:t>. Aplikován je systém ECTS</w:t>
            </w:r>
            <w:r w:rsidRPr="009605CD">
              <w:t xml:space="preserve">, </w:t>
            </w:r>
            <w:r w:rsidR="008B23F3" w:rsidRPr="009605CD">
              <w:t>tzn.</w:t>
            </w:r>
            <w:r w:rsidR="0007363F" w:rsidRPr="009605CD">
              <w:t xml:space="preserve">, </w:t>
            </w:r>
            <w:r w:rsidRPr="009605CD">
              <w:t xml:space="preserve">že </w:t>
            </w:r>
            <w:r w:rsidRPr="009605CD">
              <w:rPr>
                <w:rFonts w:eastAsia="Calibri"/>
              </w:rPr>
              <w:t>každému předmětu je přiřazen počet kreditů, kter</w:t>
            </w:r>
            <w:r w:rsidRPr="00487289">
              <w:rPr>
                <w:rFonts w:eastAsia="Calibri"/>
              </w:rPr>
              <w:t xml:space="preserve">ý vyjadřuje relativní míru zátěže </w:t>
            </w:r>
            <w:r w:rsidR="00EC5D7E" w:rsidRPr="00487289">
              <w:rPr>
                <w:rFonts w:eastAsia="Calibri"/>
              </w:rPr>
              <w:t>studenta nutnou pro jeho úspěšné</w:t>
            </w:r>
            <w:r w:rsidRPr="00487289">
              <w:rPr>
                <w:rFonts w:eastAsia="Calibri"/>
              </w:rPr>
              <w:t xml:space="preserve"> ukončení. </w:t>
            </w:r>
            <w:r w:rsidR="00B6319A" w:rsidRPr="00487289">
              <w:rPr>
                <w:rFonts w:eastAsia="Calibri"/>
              </w:rPr>
              <w:t xml:space="preserve">Trvání vyučovací hodiny v rámci předmětů je 50 minut. </w:t>
            </w:r>
            <w:r w:rsidRPr="00487289">
              <w:rPr>
                <w:rFonts w:eastAsia="Calibri"/>
              </w:rPr>
              <w:t>Předmět může být ukončen zápočtem, klasifikovaným zápočtem, zkouškou, zkouškou po předchozím uděl</w:t>
            </w:r>
            <w:r w:rsidR="00C54B7C">
              <w:rPr>
                <w:rFonts w:eastAsia="Calibri"/>
              </w:rPr>
              <w:t>ení</w:t>
            </w:r>
            <w:r w:rsidR="003A64E3" w:rsidRPr="00487289">
              <w:rPr>
                <w:rFonts w:eastAsia="Calibri"/>
              </w:rPr>
              <w:t xml:space="preserve"> zápočtu</w:t>
            </w:r>
            <w:r w:rsidRPr="00487289">
              <w:rPr>
                <w:rFonts w:eastAsia="Calibri"/>
              </w:rPr>
              <w:t>, kdy student získá počet kreditů přiřazených danému p</w:t>
            </w:r>
            <w:r w:rsidR="0007363F" w:rsidRPr="00487289">
              <w:rPr>
                <w:rFonts w:eastAsia="Calibri"/>
              </w:rPr>
              <w:t>ředmětu. Studijní</w:t>
            </w:r>
            <w:r w:rsidRPr="00487289">
              <w:rPr>
                <w:rFonts w:eastAsia="Calibri"/>
              </w:rPr>
              <w:t xml:space="preserve"> program Učitelství pro mateřské školy je bakalářský program, počet </w:t>
            </w:r>
            <w:r w:rsidR="0007363F" w:rsidRPr="00487289">
              <w:rPr>
                <w:rFonts w:eastAsia="Calibri"/>
              </w:rPr>
              <w:t xml:space="preserve">kreditů </w:t>
            </w:r>
            <w:r w:rsidRPr="00487289">
              <w:rPr>
                <w:rFonts w:eastAsia="Calibri"/>
              </w:rPr>
              <w:t xml:space="preserve">získaných </w:t>
            </w:r>
            <w:r w:rsidR="0007363F" w:rsidRPr="00487289">
              <w:rPr>
                <w:rFonts w:eastAsia="Calibri"/>
              </w:rPr>
              <w:t xml:space="preserve">za rok </w:t>
            </w:r>
            <w:r w:rsidRPr="00487289">
              <w:rPr>
                <w:rFonts w:eastAsia="Calibri"/>
              </w:rPr>
              <w:t>je 60, v rámci celého studia standardně 180 kreditů.</w:t>
            </w:r>
          </w:p>
          <w:p w:rsidR="00844942" w:rsidRPr="00487289" w:rsidRDefault="00844942" w:rsidP="0084494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  <w:p w:rsidR="00F15E9D" w:rsidRPr="00487289" w:rsidRDefault="00F15E9D" w:rsidP="009412C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/>
                <w:bCs/>
              </w:rPr>
              <w:t>Plnění studijních povinností</w:t>
            </w:r>
          </w:p>
          <w:p w:rsidR="00F15E9D" w:rsidRPr="00487289" w:rsidRDefault="00F15E9D" w:rsidP="009412C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Studenti jsou povinni </w:t>
            </w:r>
            <w:r w:rsidR="009412CE" w:rsidRPr="00487289">
              <w:rPr>
                <w:rFonts w:eastAsia="Calibri"/>
              </w:rPr>
              <w:t>řídit</w:t>
            </w:r>
            <w:r w:rsidRPr="00487289">
              <w:rPr>
                <w:rFonts w:eastAsia="Calibri"/>
              </w:rPr>
              <w:t xml:space="preserve"> </w:t>
            </w:r>
            <w:r w:rsidR="00463497" w:rsidRPr="00487289">
              <w:rPr>
                <w:rFonts w:eastAsia="Calibri"/>
              </w:rPr>
              <w:t xml:space="preserve">se platným Studijním a zkušebním řádem Univerzity Tomáše Bati ve Zlíně (dále UTB) a </w:t>
            </w:r>
            <w:r w:rsidR="00E700B5" w:rsidRPr="00487289">
              <w:rPr>
                <w:rFonts w:eastAsia="Calibri"/>
              </w:rPr>
              <w:t>Pravidly průběhu studia ve studijních programech na FHS</w:t>
            </w:r>
            <w:r w:rsidRPr="00487289">
              <w:rPr>
                <w:rFonts w:eastAsia="Calibri"/>
              </w:rPr>
              <w:t xml:space="preserve">. </w:t>
            </w:r>
            <w:r w:rsidR="009412CE" w:rsidRPr="00487289">
              <w:rPr>
                <w:rFonts w:eastAsia="Calibri"/>
              </w:rPr>
              <w:t>Studijní</w:t>
            </w:r>
            <w:r w:rsidRPr="00487289">
              <w:rPr>
                <w:rFonts w:eastAsia="Calibri"/>
              </w:rPr>
              <w:t xml:space="preserve"> povinnosti jsou </w:t>
            </w:r>
            <w:r w:rsidR="00E700B5" w:rsidRPr="00487289">
              <w:rPr>
                <w:rFonts w:eastAsia="Calibri"/>
              </w:rPr>
              <w:t>obsaženy v</w:t>
            </w:r>
            <w:r w:rsidR="0045671F" w:rsidRPr="00487289">
              <w:rPr>
                <w:rFonts w:eastAsia="Calibri"/>
              </w:rPr>
              <w:t>e</w:t>
            </w:r>
            <w:r w:rsidR="00E700B5" w:rsidRPr="00487289">
              <w:rPr>
                <w:rFonts w:eastAsia="Calibri"/>
              </w:rPr>
              <w:t xml:space="preserve"> studijních programech, v kartách předmětů a rozšířeny </w:t>
            </w:r>
            <w:r w:rsidR="00844942" w:rsidRPr="00487289">
              <w:rPr>
                <w:rFonts w:eastAsia="Calibri"/>
              </w:rPr>
              <w:t>vyučujícími</w:t>
            </w:r>
            <w:r w:rsidRPr="00487289">
              <w:rPr>
                <w:rFonts w:eastAsia="Calibri"/>
              </w:rPr>
              <w:t xml:space="preserve"> </w:t>
            </w:r>
            <w:r w:rsidR="00C75743" w:rsidRPr="00487289">
              <w:rPr>
                <w:rFonts w:eastAsia="Calibri"/>
              </w:rPr>
              <w:t xml:space="preserve">i </w:t>
            </w:r>
            <w:r w:rsidRPr="00487289">
              <w:rPr>
                <w:rFonts w:eastAsia="Calibri"/>
              </w:rPr>
              <w:t xml:space="preserve">v sylabech </w:t>
            </w:r>
            <w:r w:rsidR="00844942" w:rsidRPr="00487289">
              <w:rPr>
                <w:rFonts w:eastAsia="Calibri"/>
              </w:rPr>
              <w:t>jednotlivých</w:t>
            </w:r>
            <w:r w:rsidRPr="00487289">
              <w:rPr>
                <w:rFonts w:eastAsia="Calibri"/>
              </w:rPr>
              <w:t xml:space="preserve"> předmětů (</w:t>
            </w:r>
            <w:r w:rsidR="0007363F" w:rsidRPr="00487289">
              <w:rPr>
                <w:rFonts w:eastAsia="Calibri"/>
              </w:rPr>
              <w:t xml:space="preserve">v </w:t>
            </w:r>
            <w:r w:rsidR="00844942" w:rsidRPr="00487289">
              <w:rPr>
                <w:rFonts w:eastAsia="Calibri"/>
              </w:rPr>
              <w:t>část</w:t>
            </w:r>
            <w:r w:rsidR="0007363F" w:rsidRPr="00487289">
              <w:rPr>
                <w:rFonts w:eastAsia="Calibri"/>
              </w:rPr>
              <w:t>i</w:t>
            </w:r>
            <w:r w:rsidR="00844942" w:rsidRPr="00487289">
              <w:rPr>
                <w:rFonts w:eastAsia="Calibri"/>
              </w:rPr>
              <w:t xml:space="preserve"> </w:t>
            </w:r>
            <w:r w:rsidR="0007363F" w:rsidRPr="00487289">
              <w:rPr>
                <w:rFonts w:eastAsia="Calibri"/>
              </w:rPr>
              <w:t>„</w:t>
            </w:r>
            <w:r w:rsidRPr="00487289">
              <w:rPr>
                <w:rFonts w:eastAsia="Calibri"/>
              </w:rPr>
              <w:t>požadavky na studenta</w:t>
            </w:r>
            <w:r w:rsidR="0007363F" w:rsidRPr="00487289">
              <w:rPr>
                <w:rFonts w:eastAsia="Calibri"/>
              </w:rPr>
              <w:t>“</w:t>
            </w:r>
            <w:r w:rsidRPr="00487289">
              <w:rPr>
                <w:rFonts w:eastAsia="Calibri"/>
              </w:rPr>
              <w:t xml:space="preserve">), </w:t>
            </w:r>
            <w:r w:rsidR="00844942" w:rsidRPr="00487289">
              <w:rPr>
                <w:rFonts w:eastAsia="Calibri"/>
              </w:rPr>
              <w:t>zveřejněných</w:t>
            </w:r>
            <w:r w:rsidRPr="00487289">
              <w:rPr>
                <w:rFonts w:eastAsia="Calibri"/>
              </w:rPr>
              <w:t xml:space="preserve"> ve </w:t>
            </w:r>
            <w:r w:rsidR="00844942" w:rsidRPr="00487289">
              <w:rPr>
                <w:rFonts w:eastAsia="Calibri"/>
              </w:rPr>
              <w:t>studijní</w:t>
            </w:r>
            <w:r w:rsidRPr="00487289">
              <w:rPr>
                <w:rFonts w:eastAsia="Calibri"/>
              </w:rPr>
              <w:t xml:space="preserve"> agendě na</w:t>
            </w:r>
            <w:r w:rsidR="00FD35F5" w:rsidRPr="00487289">
              <w:rPr>
                <w:rFonts w:eastAsia="Calibri"/>
              </w:rPr>
              <w:t xml:space="preserve"> </w:t>
            </w:r>
            <w:r w:rsidR="00844942" w:rsidRPr="00487289">
              <w:rPr>
                <w:rFonts w:eastAsia="Calibri"/>
              </w:rPr>
              <w:t>webovém portá</w:t>
            </w:r>
            <w:r w:rsidRPr="00487289">
              <w:rPr>
                <w:rFonts w:eastAsia="Calibri"/>
              </w:rPr>
              <w:t xml:space="preserve">lu fakulty </w:t>
            </w:r>
            <w:r w:rsidR="00844942" w:rsidRPr="00487289">
              <w:rPr>
                <w:rFonts w:eastAsia="Calibri"/>
              </w:rPr>
              <w:t>(</w:t>
            </w:r>
            <w:hyperlink r:id="rId14" w:history="1">
              <w:r w:rsidR="006C283C" w:rsidRPr="00487289">
                <w:rPr>
                  <w:rStyle w:val="Hypertextovodkaz"/>
                  <w:rFonts w:eastAsia="Calibri"/>
                </w:rPr>
                <w:t>www.fhs.utb.cz</w:t>
              </w:r>
            </w:hyperlink>
            <w:r w:rsidR="00844942" w:rsidRPr="00487289">
              <w:rPr>
                <w:rFonts w:eastAsia="Calibri"/>
              </w:rPr>
              <w:t>)</w:t>
            </w:r>
            <w:r w:rsidRPr="00487289">
              <w:rPr>
                <w:rFonts w:eastAsia="Calibri"/>
              </w:rPr>
              <w:t>.</w:t>
            </w:r>
          </w:p>
          <w:p w:rsidR="006C283C" w:rsidRPr="00487289" w:rsidRDefault="006C283C" w:rsidP="009412C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73D6D" w:rsidRPr="00487289" w:rsidRDefault="00F15E9D" w:rsidP="009412C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/>
                <w:bCs/>
              </w:rPr>
              <w:t>Zp</w:t>
            </w:r>
            <w:r w:rsidRPr="00487289">
              <w:rPr>
                <w:rFonts w:eastAsia="Calibri"/>
                <w:b/>
              </w:rPr>
              <w:t>ů</w:t>
            </w:r>
            <w:r w:rsidR="006C283C" w:rsidRPr="00487289">
              <w:rPr>
                <w:rFonts w:eastAsia="Calibri"/>
                <w:b/>
                <w:bCs/>
              </w:rPr>
              <w:t>sob hodnocení studenta</w:t>
            </w:r>
          </w:p>
          <w:p w:rsidR="00F15E9D" w:rsidRPr="00487289" w:rsidRDefault="00F15E9D" w:rsidP="009412C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Během studia je student hodnocen průběžně a na konci </w:t>
            </w:r>
            <w:r w:rsidR="006C283C" w:rsidRPr="00487289">
              <w:rPr>
                <w:rFonts w:eastAsia="Calibri"/>
              </w:rPr>
              <w:t>každého</w:t>
            </w:r>
            <w:r w:rsidR="00613C84" w:rsidRPr="00487289">
              <w:rPr>
                <w:rFonts w:eastAsia="Calibri"/>
              </w:rPr>
              <w:t xml:space="preserve"> semestru, a to formou zá</w:t>
            </w:r>
            <w:r w:rsidRPr="00487289">
              <w:rPr>
                <w:rFonts w:eastAsia="Calibri"/>
              </w:rPr>
              <w:t>poč</w:t>
            </w:r>
            <w:r w:rsidR="00613C84" w:rsidRPr="00487289">
              <w:rPr>
                <w:rFonts w:eastAsia="Calibri"/>
              </w:rPr>
              <w:t>tu, klasifikované</w:t>
            </w:r>
            <w:r w:rsidRPr="00487289">
              <w:rPr>
                <w:rFonts w:eastAsia="Calibri"/>
              </w:rPr>
              <w:t>ho</w:t>
            </w:r>
          </w:p>
          <w:p w:rsidR="007043A6" w:rsidRPr="00487289" w:rsidRDefault="00F15E9D" w:rsidP="00973D6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z</w:t>
            </w:r>
            <w:r w:rsidR="00613C84" w:rsidRPr="00487289">
              <w:rPr>
                <w:rFonts w:eastAsia="Calibri"/>
              </w:rPr>
              <w:t>á</w:t>
            </w:r>
            <w:r w:rsidRPr="00487289">
              <w:rPr>
                <w:rFonts w:eastAsia="Calibri"/>
              </w:rPr>
              <w:t xml:space="preserve">počtu, </w:t>
            </w:r>
            <w:r w:rsidR="006C283C" w:rsidRPr="00487289">
              <w:rPr>
                <w:rFonts w:eastAsia="Calibri"/>
              </w:rPr>
              <w:t>ústní</w:t>
            </w:r>
            <w:r w:rsidRPr="00487289">
              <w:rPr>
                <w:rFonts w:eastAsia="Calibri"/>
              </w:rPr>
              <w:t xml:space="preserve"> nebo p</w:t>
            </w:r>
            <w:r w:rsidR="006C283C" w:rsidRPr="00487289">
              <w:rPr>
                <w:rFonts w:eastAsia="Calibri"/>
              </w:rPr>
              <w:t>í</w:t>
            </w:r>
            <w:r w:rsidRPr="00487289">
              <w:rPr>
                <w:rFonts w:eastAsia="Calibri"/>
              </w:rPr>
              <w:t>semn</w:t>
            </w:r>
            <w:r w:rsidR="006C283C" w:rsidRPr="00487289">
              <w:rPr>
                <w:rFonts w:eastAsia="Calibri"/>
              </w:rPr>
              <w:t>é</w:t>
            </w:r>
            <w:r w:rsidRPr="00487289">
              <w:rPr>
                <w:rFonts w:eastAsia="Calibri"/>
              </w:rPr>
              <w:t xml:space="preserve"> zkoušky či zkoušky po předchoz</w:t>
            </w:r>
            <w:r w:rsidR="006C283C" w:rsidRPr="00487289">
              <w:rPr>
                <w:rFonts w:eastAsia="Calibri"/>
              </w:rPr>
              <w:t>í</w:t>
            </w:r>
            <w:r w:rsidRPr="00487289">
              <w:rPr>
                <w:rFonts w:eastAsia="Calibri"/>
              </w:rPr>
              <w:t xml:space="preserve">m </w:t>
            </w:r>
            <w:r w:rsidR="00E700B5" w:rsidRPr="00487289">
              <w:rPr>
                <w:rFonts w:eastAsia="Calibri"/>
              </w:rPr>
              <w:t xml:space="preserve">získání </w:t>
            </w:r>
            <w:r w:rsidR="006C283C" w:rsidRPr="00487289">
              <w:rPr>
                <w:rFonts w:eastAsia="Calibri"/>
              </w:rPr>
              <w:t>zá</w:t>
            </w:r>
            <w:r w:rsidRPr="00487289">
              <w:rPr>
                <w:rFonts w:eastAsia="Calibri"/>
              </w:rPr>
              <w:t>počtu.</w:t>
            </w:r>
            <w:r w:rsidR="006C283C" w:rsidRPr="00487289">
              <w:rPr>
                <w:rFonts w:eastAsia="Calibri"/>
              </w:rPr>
              <w:t xml:space="preserve"> Pro hodnocení</w:t>
            </w:r>
            <w:r w:rsidRPr="00487289">
              <w:rPr>
                <w:rFonts w:eastAsia="Calibri"/>
              </w:rPr>
              <w:t xml:space="preserve"> průběhu studia je použit </w:t>
            </w:r>
            <w:r w:rsidR="006C283C" w:rsidRPr="00487289">
              <w:rPr>
                <w:rFonts w:eastAsia="Calibri"/>
              </w:rPr>
              <w:t xml:space="preserve">jednotný kreditní systém </w:t>
            </w:r>
            <w:r w:rsidR="00FD35F5" w:rsidRPr="00487289">
              <w:rPr>
                <w:rFonts w:eastAsia="Calibri"/>
              </w:rPr>
              <w:t>UTB</w:t>
            </w:r>
            <w:r w:rsidR="006C283C" w:rsidRPr="00487289">
              <w:rPr>
                <w:rFonts w:eastAsia="Calibri"/>
              </w:rPr>
              <w:t xml:space="preserve"> ve Zlí</w:t>
            </w:r>
            <w:r w:rsidRPr="00487289">
              <w:rPr>
                <w:rFonts w:eastAsia="Calibri"/>
              </w:rPr>
              <w:t>ně. Tento</w:t>
            </w:r>
            <w:r w:rsidR="006C283C" w:rsidRPr="00487289">
              <w:rPr>
                <w:rFonts w:eastAsia="Calibri"/>
              </w:rPr>
              <w:t xml:space="preserve"> hodnotící systé</w:t>
            </w:r>
            <w:r w:rsidRPr="00487289">
              <w:rPr>
                <w:rFonts w:eastAsia="Calibri"/>
              </w:rPr>
              <w:t>m je kompatibiln</w:t>
            </w:r>
            <w:r w:rsidR="006C283C" w:rsidRPr="00487289">
              <w:rPr>
                <w:rFonts w:eastAsia="Calibri"/>
              </w:rPr>
              <w:t>í</w:t>
            </w:r>
            <w:r w:rsidRPr="00487289">
              <w:rPr>
                <w:rFonts w:eastAsia="Calibri"/>
              </w:rPr>
              <w:t xml:space="preserve"> s ECTS a umožňuje tak</w:t>
            </w:r>
            <w:r w:rsidR="00613C84" w:rsidRPr="00487289">
              <w:rPr>
                <w:rFonts w:eastAsia="Calibri"/>
              </w:rPr>
              <w:t xml:space="preserve"> i</w:t>
            </w:r>
            <w:r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lastRenderedPageBreak/>
              <w:t>mobilitu studentů v r</w:t>
            </w:r>
            <w:r w:rsidR="006C283C" w:rsidRPr="00487289">
              <w:rPr>
                <w:rFonts w:eastAsia="Calibri"/>
              </w:rPr>
              <w:t>ámci evropský</w:t>
            </w:r>
            <w:r w:rsidRPr="00487289">
              <w:rPr>
                <w:rFonts w:eastAsia="Calibri"/>
              </w:rPr>
              <w:t xml:space="preserve">ch </w:t>
            </w:r>
            <w:r w:rsidR="006C283C" w:rsidRPr="00487289">
              <w:rPr>
                <w:rFonts w:eastAsia="Calibri"/>
              </w:rPr>
              <w:t xml:space="preserve">vzdělávacích </w:t>
            </w:r>
            <w:r w:rsidRPr="00487289">
              <w:rPr>
                <w:rFonts w:eastAsia="Calibri"/>
              </w:rPr>
              <w:t>programů.</w:t>
            </w:r>
          </w:p>
          <w:p w:rsidR="007043A6" w:rsidRPr="00487289" w:rsidRDefault="007043A6" w:rsidP="00973D6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32C84" w:rsidRPr="00487289" w:rsidTr="00F37C01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:rsidR="00B32C84" w:rsidRPr="00487289" w:rsidRDefault="00B32C84" w:rsidP="00F37C01">
            <w:r w:rsidRPr="00487289"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B32C84" w:rsidRPr="00487289" w:rsidTr="00F37C01">
        <w:trPr>
          <w:trHeight w:val="1327"/>
        </w:trPr>
        <w:tc>
          <w:tcPr>
            <w:tcW w:w="9285" w:type="dxa"/>
            <w:gridSpan w:val="4"/>
            <w:shd w:val="clear" w:color="auto" w:fill="FFFFFF"/>
          </w:tcPr>
          <w:p w:rsidR="003A64E3" w:rsidRPr="00487289" w:rsidRDefault="003A64E3" w:rsidP="00613C84">
            <w:pPr>
              <w:autoSpaceDE w:val="0"/>
              <w:autoSpaceDN w:val="0"/>
              <w:adjustRightInd w:val="0"/>
              <w:jc w:val="both"/>
            </w:pPr>
          </w:p>
          <w:p w:rsidR="00906A03" w:rsidRPr="00487289" w:rsidRDefault="00906A03" w:rsidP="00613C8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t>Podmínkou přijetí ke studiu v programu je dosažení úplného středního nebo úplného středního odborného vzdělání.</w:t>
            </w:r>
          </w:p>
          <w:p w:rsidR="00B32C84" w:rsidRPr="00487289" w:rsidRDefault="000131D5" w:rsidP="00613C8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V rámci dalších podmínek</w:t>
            </w:r>
            <w:r w:rsidR="00613C84" w:rsidRPr="00487289">
              <w:rPr>
                <w:rFonts w:eastAsia="Calibri"/>
              </w:rPr>
              <w:t xml:space="preserve"> přijet</w:t>
            </w:r>
            <w:r w:rsidRPr="00487289">
              <w:rPr>
                <w:rFonts w:eastAsia="Calibri"/>
              </w:rPr>
              <w:t>í</w:t>
            </w:r>
            <w:r w:rsidR="00613C84" w:rsidRPr="00487289">
              <w:rPr>
                <w:rFonts w:eastAsia="Calibri"/>
              </w:rPr>
              <w:t xml:space="preserve"> ke studiu je </w:t>
            </w:r>
            <w:r w:rsidR="000470D8" w:rsidRPr="00487289">
              <w:rPr>
                <w:rFonts w:eastAsia="Calibri"/>
              </w:rPr>
              <w:t xml:space="preserve">vyžadováno </w:t>
            </w:r>
            <w:r w:rsidR="00613C84" w:rsidRPr="00487289">
              <w:rPr>
                <w:rFonts w:eastAsia="Calibri"/>
              </w:rPr>
              <w:t>splněn</w:t>
            </w:r>
            <w:r w:rsidR="003A3F28" w:rsidRPr="00487289">
              <w:rPr>
                <w:rFonts w:eastAsia="Calibri"/>
              </w:rPr>
              <w:t>í</w:t>
            </w:r>
            <w:r w:rsidR="00613C84" w:rsidRPr="00487289">
              <w:rPr>
                <w:rFonts w:eastAsia="Calibri"/>
              </w:rPr>
              <w:t xml:space="preserve"> požadavků přijímacího </w:t>
            </w:r>
            <w:r w:rsidR="003A3F28" w:rsidRPr="00487289">
              <w:rPr>
                <w:rFonts w:eastAsia="Calibri"/>
              </w:rPr>
              <w:t>řízení dle ustanovení</w:t>
            </w:r>
            <w:r w:rsidR="00613C84" w:rsidRPr="00487289">
              <w:rPr>
                <w:rFonts w:eastAsia="Calibri"/>
              </w:rPr>
              <w:t xml:space="preserve"> fakulty pro konkrétní akademick</w:t>
            </w:r>
            <w:r w:rsidR="003A3F28" w:rsidRPr="00487289">
              <w:rPr>
                <w:rFonts w:eastAsia="Calibri"/>
              </w:rPr>
              <w:t>ý</w:t>
            </w:r>
            <w:r w:rsidR="00E700B5" w:rsidRPr="00487289">
              <w:rPr>
                <w:rFonts w:eastAsia="Calibri"/>
              </w:rPr>
              <w:t xml:space="preserve"> rok.</w:t>
            </w:r>
            <w:r w:rsidR="00613C84" w:rsidRPr="00487289">
              <w:rPr>
                <w:rFonts w:eastAsia="Calibri"/>
              </w:rPr>
              <w:t xml:space="preserve"> </w:t>
            </w:r>
            <w:r w:rsidR="0045671F" w:rsidRPr="00487289">
              <w:rPr>
                <w:rFonts w:eastAsia="Calibri"/>
              </w:rPr>
              <w:t>Pro tento typ bakalářského programu se zpravidla jedná o Národní srovnávací zkoušky (NSZ)</w:t>
            </w:r>
            <w:r w:rsidR="007A4E28" w:rsidRPr="00487289">
              <w:rPr>
                <w:rFonts w:eastAsia="Calibri"/>
              </w:rPr>
              <w:t xml:space="preserve"> organizované společností</w:t>
            </w:r>
            <w:r w:rsidR="002F63A4" w:rsidRPr="00487289">
              <w:rPr>
                <w:rFonts w:eastAsia="Calibri"/>
              </w:rPr>
              <w:t xml:space="preserve"> </w:t>
            </w:r>
            <w:r w:rsidR="00C54B7C" w:rsidRPr="009605CD">
              <w:rPr>
                <w:rFonts w:eastAsia="Calibri"/>
              </w:rPr>
              <w:t>CSIO s.r.o.</w:t>
            </w:r>
            <w:r w:rsidR="00C54B7C">
              <w:rPr>
                <w:rFonts w:eastAsia="Calibri"/>
              </w:rPr>
              <w:t xml:space="preserve"> (</w:t>
            </w:r>
            <w:hyperlink r:id="rId15" w:history="1">
              <w:r w:rsidR="002F63A4" w:rsidRPr="00487289">
                <w:rPr>
                  <w:rStyle w:val="Hypertextovodkaz"/>
                  <w:rFonts w:eastAsia="Calibri"/>
                </w:rPr>
                <w:t>www.scio.cz</w:t>
              </w:r>
            </w:hyperlink>
            <w:r w:rsidR="00C54B7C">
              <w:rPr>
                <w:rFonts w:eastAsia="Calibri"/>
              </w:rPr>
              <w:t>)</w:t>
            </w:r>
            <w:r w:rsidR="002F63A4" w:rsidRPr="00487289">
              <w:rPr>
                <w:rFonts w:eastAsia="Calibri"/>
              </w:rPr>
              <w:t>, která odpovídá za průběh zkoušek, obsah testů a jejich vyhodnocování. Poskytuje certifikované zkoušky, rovnost podmínek zúčastněných a vysokou objektivitu vyhodnocení.</w:t>
            </w:r>
            <w:r w:rsidR="008E2113" w:rsidRPr="00487289">
              <w:rPr>
                <w:rFonts w:eastAsia="Calibri"/>
              </w:rPr>
              <w:t xml:space="preserve"> </w:t>
            </w:r>
          </w:p>
          <w:p w:rsidR="00B32C84" w:rsidRPr="00487289" w:rsidRDefault="00B32C84" w:rsidP="003A3F28">
            <w:pPr>
              <w:jc w:val="both"/>
              <w:rPr>
                <w:b/>
              </w:rPr>
            </w:pPr>
          </w:p>
        </w:tc>
      </w:tr>
      <w:tr w:rsidR="00B32C84" w:rsidRPr="00487289" w:rsidTr="00F37C01">
        <w:trPr>
          <w:trHeight w:val="268"/>
        </w:trPr>
        <w:tc>
          <w:tcPr>
            <w:tcW w:w="9285" w:type="dxa"/>
            <w:gridSpan w:val="4"/>
            <w:shd w:val="clear" w:color="auto" w:fill="F7CAAC"/>
          </w:tcPr>
          <w:p w:rsidR="00B32C84" w:rsidRPr="00487289" w:rsidRDefault="00B32C84" w:rsidP="00F37C01">
            <w:pPr>
              <w:rPr>
                <w:b/>
              </w:rPr>
            </w:pPr>
            <w:r w:rsidRPr="00487289">
              <w:rPr>
                <w:b/>
              </w:rPr>
              <w:t>Návaznost na další typy studijních programů</w:t>
            </w:r>
          </w:p>
        </w:tc>
      </w:tr>
      <w:tr w:rsidR="00B32C84" w:rsidRPr="00487289" w:rsidTr="00B458BD">
        <w:trPr>
          <w:trHeight w:val="1308"/>
        </w:trPr>
        <w:tc>
          <w:tcPr>
            <w:tcW w:w="9285" w:type="dxa"/>
            <w:gridSpan w:val="4"/>
            <w:shd w:val="clear" w:color="auto" w:fill="FFFFFF"/>
          </w:tcPr>
          <w:p w:rsidR="00B32C84" w:rsidRPr="00487289" w:rsidRDefault="00B32C84" w:rsidP="00F37C01"/>
          <w:p w:rsidR="00FD35F5" w:rsidRPr="00487289" w:rsidRDefault="00FD35F5" w:rsidP="00E700B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Absolventi studijního programu Učitelství pro mateřské školy mohou pokračovat ve studiu v magisterských programech pedagogického zaměření, zejména v oboru zastřešující programy z</w:t>
            </w:r>
            <w:r w:rsidR="003A64E3" w:rsidRPr="00487289">
              <w:rPr>
                <w:rFonts w:eastAsia="Calibri"/>
              </w:rPr>
              <w:t>a</w:t>
            </w:r>
            <w:r w:rsidRPr="00487289">
              <w:rPr>
                <w:rFonts w:eastAsia="Calibri"/>
              </w:rPr>
              <w:t>měřené n</w:t>
            </w:r>
            <w:r w:rsidR="008E2113" w:rsidRPr="00487289">
              <w:rPr>
                <w:rFonts w:eastAsia="Calibri"/>
              </w:rPr>
              <w:t>a</w:t>
            </w:r>
            <w:r w:rsidRPr="00487289">
              <w:rPr>
                <w:rFonts w:eastAsia="Calibri"/>
              </w:rPr>
              <w:t xml:space="preserve"> </w:t>
            </w:r>
            <w:r w:rsidR="00E700B5" w:rsidRPr="00487289">
              <w:rPr>
                <w:rFonts w:eastAsia="Calibri"/>
              </w:rPr>
              <w:t xml:space="preserve">Předškolní </w:t>
            </w:r>
            <w:r w:rsidRPr="00487289">
              <w:rPr>
                <w:rFonts w:eastAsia="Calibri"/>
              </w:rPr>
              <w:t>pedagogiku.</w:t>
            </w:r>
          </w:p>
        </w:tc>
      </w:tr>
    </w:tbl>
    <w:p w:rsidR="00B32C84" w:rsidRPr="00487289" w:rsidRDefault="00B32C84" w:rsidP="00B32C84"/>
    <w:p w:rsidR="00FB07D5" w:rsidRPr="00487289" w:rsidRDefault="00FB07D5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A4E28" w:rsidRDefault="007A4E28" w:rsidP="00B32C84">
      <w:pPr>
        <w:spacing w:after="160" w:line="259" w:lineRule="auto"/>
      </w:pPr>
    </w:p>
    <w:p w:rsidR="00EF7ECE" w:rsidRDefault="00EF7ECE" w:rsidP="00B32C84">
      <w:pPr>
        <w:spacing w:after="160" w:line="259" w:lineRule="auto"/>
      </w:pPr>
    </w:p>
    <w:p w:rsidR="00EF7ECE" w:rsidRPr="00487289" w:rsidRDefault="00EF7ECE" w:rsidP="00B32C84">
      <w:pPr>
        <w:spacing w:after="160" w:line="259" w:lineRule="auto"/>
      </w:pPr>
    </w:p>
    <w:p w:rsidR="007A4E28" w:rsidRPr="00487289" w:rsidRDefault="007A4E28" w:rsidP="00B32C84">
      <w:pPr>
        <w:spacing w:after="160" w:line="259" w:lineRule="auto"/>
      </w:pPr>
    </w:p>
    <w:p w:rsidR="00745108" w:rsidRDefault="00745108" w:rsidP="00B32C84">
      <w:pPr>
        <w:spacing w:after="160" w:line="259" w:lineRule="auto"/>
      </w:pPr>
    </w:p>
    <w:p w:rsidR="00467014" w:rsidRPr="00487289" w:rsidRDefault="00467014" w:rsidP="00B32C84">
      <w:pPr>
        <w:spacing w:after="160" w:line="259" w:lineRule="auto"/>
      </w:pPr>
    </w:p>
    <w:tbl>
      <w:tblPr>
        <w:tblW w:w="928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21"/>
        <w:gridCol w:w="54"/>
        <w:gridCol w:w="284"/>
        <w:gridCol w:w="823"/>
        <w:gridCol w:w="27"/>
        <w:gridCol w:w="1134"/>
        <w:gridCol w:w="143"/>
        <w:gridCol w:w="992"/>
        <w:gridCol w:w="25"/>
        <w:gridCol w:w="1161"/>
        <w:gridCol w:w="515"/>
        <w:gridCol w:w="646"/>
        <w:gridCol w:w="347"/>
        <w:gridCol w:w="814"/>
      </w:tblGrid>
      <w:tr w:rsidR="00D42AF9" w:rsidRPr="00487289" w:rsidTr="00440CE7">
        <w:tc>
          <w:tcPr>
            <w:tcW w:w="9286" w:type="dxa"/>
            <w:gridSpan w:val="14"/>
            <w:tcBorders>
              <w:bottom w:val="double" w:sz="4" w:space="0" w:color="auto"/>
            </w:tcBorders>
            <w:shd w:val="clear" w:color="auto" w:fill="BDD6EE"/>
          </w:tcPr>
          <w:p w:rsidR="00D42AF9" w:rsidRPr="00487289" w:rsidRDefault="00D42AF9" w:rsidP="00440CE7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lastRenderedPageBreak/>
              <w:t xml:space="preserve">B-IIa – Studijní plány a návrh témat prací (bakalářské a magisterské studijní programy) </w:t>
            </w:r>
          </w:p>
        </w:tc>
      </w:tr>
      <w:tr w:rsidR="00D42AF9" w:rsidRPr="00487289" w:rsidTr="00440CE7">
        <w:tc>
          <w:tcPr>
            <w:tcW w:w="2659" w:type="dxa"/>
            <w:gridSpan w:val="3"/>
            <w:shd w:val="clear" w:color="auto" w:fill="F7CAAC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Označení studijního plánu</w:t>
            </w:r>
          </w:p>
        </w:tc>
        <w:tc>
          <w:tcPr>
            <w:tcW w:w="6627" w:type="dxa"/>
            <w:gridSpan w:val="11"/>
          </w:tcPr>
          <w:p w:rsidR="00D42AF9" w:rsidRPr="00487289" w:rsidRDefault="009034BE" w:rsidP="00440CE7">
            <w:pPr>
              <w:jc w:val="center"/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Učitelství pro mateřské školy – prezenční forma</w:t>
            </w:r>
          </w:p>
        </w:tc>
      </w:tr>
      <w:tr w:rsidR="00D42AF9" w:rsidRPr="00487289" w:rsidTr="00440CE7">
        <w:tc>
          <w:tcPr>
            <w:tcW w:w="9286" w:type="dxa"/>
            <w:gridSpan w:val="14"/>
            <w:shd w:val="clear" w:color="auto" w:fill="F7CAAC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1. ROČNÍK</w:t>
            </w:r>
          </w:p>
        </w:tc>
      </w:tr>
      <w:tr w:rsidR="00D42AF9" w:rsidRPr="00487289" w:rsidTr="00440CE7">
        <w:tc>
          <w:tcPr>
            <w:tcW w:w="9286" w:type="dxa"/>
            <w:gridSpan w:val="14"/>
            <w:shd w:val="clear" w:color="auto" w:fill="F7CAAC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Povinné předměty</w:t>
            </w:r>
          </w:p>
        </w:tc>
      </w:tr>
      <w:tr w:rsidR="00D42AF9" w:rsidRPr="00487289" w:rsidTr="00440CE7">
        <w:tc>
          <w:tcPr>
            <w:tcW w:w="2375" w:type="dxa"/>
            <w:gridSpan w:val="2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</w:rPr>
            </w:pPr>
            <w:r w:rsidRPr="00487289">
              <w:rPr>
                <w:b/>
                <w:sz w:val="22"/>
              </w:rPr>
              <w:t>Název předmětu</w:t>
            </w:r>
          </w:p>
        </w:tc>
        <w:tc>
          <w:tcPr>
            <w:tcW w:w="1134" w:type="dxa"/>
            <w:gridSpan w:val="3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</w:rPr>
            </w:pPr>
            <w:r w:rsidRPr="00487289">
              <w:rPr>
                <w:b/>
                <w:sz w:val="22"/>
              </w:rPr>
              <w:t>rozsah</w:t>
            </w:r>
          </w:p>
        </w:tc>
        <w:tc>
          <w:tcPr>
            <w:tcW w:w="1277" w:type="dxa"/>
            <w:gridSpan w:val="2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způsob  ověř.</w:t>
            </w:r>
          </w:p>
        </w:tc>
        <w:tc>
          <w:tcPr>
            <w:tcW w:w="992" w:type="dxa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počet kred.</w:t>
            </w:r>
          </w:p>
        </w:tc>
        <w:tc>
          <w:tcPr>
            <w:tcW w:w="1701" w:type="dxa"/>
            <w:gridSpan w:val="3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vyučující</w:t>
            </w:r>
          </w:p>
        </w:tc>
        <w:tc>
          <w:tcPr>
            <w:tcW w:w="993" w:type="dxa"/>
            <w:gridSpan w:val="2"/>
            <w:shd w:val="clear" w:color="auto" w:fill="F7CAAC"/>
            <w:vAlign w:val="center"/>
          </w:tcPr>
          <w:p w:rsidR="00D42AF9" w:rsidRPr="00487289" w:rsidRDefault="00D42AF9" w:rsidP="00440CE7">
            <w:pPr>
              <w:rPr>
                <w:b/>
                <w:color w:val="FF0000"/>
                <w:sz w:val="22"/>
              </w:rPr>
            </w:pPr>
            <w:r w:rsidRPr="00487289">
              <w:rPr>
                <w:b/>
                <w:sz w:val="22"/>
              </w:rPr>
              <w:t>dop. roč./sem.</w:t>
            </w:r>
          </w:p>
        </w:tc>
        <w:tc>
          <w:tcPr>
            <w:tcW w:w="814" w:type="dxa"/>
            <w:shd w:val="clear" w:color="auto" w:fill="F7CAAC"/>
            <w:vAlign w:val="center"/>
          </w:tcPr>
          <w:p w:rsidR="00D42AF9" w:rsidRPr="00487289" w:rsidRDefault="009034BE" w:rsidP="00440CE7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profil. z</w:t>
            </w:r>
            <w:r w:rsidR="00D42AF9" w:rsidRPr="00487289">
              <w:rPr>
                <w:b/>
                <w:sz w:val="22"/>
              </w:rPr>
              <w:t>áklad</w:t>
            </w:r>
          </w:p>
        </w:tc>
      </w:tr>
      <w:tr w:rsidR="00D42AF9" w:rsidRPr="00487289" w:rsidTr="00440CE7">
        <w:tc>
          <w:tcPr>
            <w:tcW w:w="2375" w:type="dxa"/>
            <w:gridSpan w:val="2"/>
            <w:vAlign w:val="center"/>
          </w:tcPr>
          <w:p w:rsidR="00D42AF9" w:rsidRPr="00487289" w:rsidRDefault="0084095D" w:rsidP="00440CE7">
            <w:r>
              <w:t xml:space="preserve">Pedagogická propedeutika </w:t>
            </w:r>
          </w:p>
        </w:tc>
        <w:tc>
          <w:tcPr>
            <w:tcW w:w="1134" w:type="dxa"/>
            <w:gridSpan w:val="3"/>
            <w:vAlign w:val="center"/>
          </w:tcPr>
          <w:p w:rsidR="00D42AF9" w:rsidRPr="00487289" w:rsidRDefault="00D42AF9" w:rsidP="00440CE7">
            <w:r w:rsidRPr="00487289">
              <w:t>28p+28s+ 28c</w:t>
            </w:r>
          </w:p>
          <w:p w:rsidR="00D42AF9" w:rsidRPr="00487289" w:rsidRDefault="00D42AF9" w:rsidP="00440CE7">
            <w:r w:rsidRPr="00487289">
              <w:t>+ 1týden praxe</w:t>
            </w:r>
          </w:p>
        </w:tc>
        <w:tc>
          <w:tcPr>
            <w:tcW w:w="1277" w:type="dxa"/>
            <w:gridSpan w:val="2"/>
            <w:vAlign w:val="center"/>
          </w:tcPr>
          <w:p w:rsidR="00D42AF9" w:rsidRPr="00487289" w:rsidRDefault="00D42AF9" w:rsidP="00440CE7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D42AF9" w:rsidRPr="00487289" w:rsidRDefault="00D42AF9" w:rsidP="00440CE7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5846B1" w:rsidRPr="00487289" w:rsidRDefault="00D42AF9" w:rsidP="00440CE7">
            <w:r w:rsidRPr="00487289">
              <w:rPr>
                <w:b/>
              </w:rPr>
              <w:t>doc. PaedDr. Adriana Wiegerová, PhD.</w:t>
            </w:r>
            <w:r w:rsidRPr="00487289">
              <w:t xml:space="preserve"> (přednášející), </w:t>
            </w:r>
          </w:p>
          <w:p w:rsidR="005846B1" w:rsidRPr="00487289" w:rsidRDefault="005846B1" w:rsidP="00440CE7">
            <w:r w:rsidRPr="00487289">
              <w:t>50%</w:t>
            </w:r>
          </w:p>
          <w:p w:rsidR="00D42AF9" w:rsidRPr="00487289" w:rsidRDefault="00D42AF9" w:rsidP="00440CE7">
            <w:r w:rsidRPr="00487289">
              <w:t>Mgr. Hana Navrátilová</w:t>
            </w:r>
          </w:p>
          <w:p w:rsidR="005846B1" w:rsidRPr="00487289" w:rsidRDefault="005846B1" w:rsidP="00440CE7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D42AF9" w:rsidRPr="00487289" w:rsidRDefault="00D42AF9" w:rsidP="00440CE7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D42AF9" w:rsidRPr="00487289" w:rsidRDefault="00D42AF9" w:rsidP="00440CE7">
            <w:r w:rsidRPr="00487289">
              <w:t>ZT</w:t>
            </w:r>
          </w:p>
        </w:tc>
      </w:tr>
      <w:tr w:rsidR="00D42AF9" w:rsidRPr="00487289" w:rsidTr="00440CE7">
        <w:tc>
          <w:tcPr>
            <w:tcW w:w="2375" w:type="dxa"/>
            <w:gridSpan w:val="2"/>
            <w:vAlign w:val="center"/>
          </w:tcPr>
          <w:p w:rsidR="00D42AF9" w:rsidRPr="00487289" w:rsidRDefault="00D42AF9" w:rsidP="00440CE7">
            <w:r w:rsidRPr="00487289">
              <w:t>Ps</w:t>
            </w:r>
            <w:r w:rsidR="0084095D">
              <w:t>ychologická propedeutika</w:t>
            </w:r>
          </w:p>
        </w:tc>
        <w:tc>
          <w:tcPr>
            <w:tcW w:w="1134" w:type="dxa"/>
            <w:gridSpan w:val="3"/>
            <w:vAlign w:val="center"/>
          </w:tcPr>
          <w:p w:rsidR="00D42AF9" w:rsidRPr="00487289" w:rsidRDefault="00D42AF9" w:rsidP="00440CE7">
            <w:r w:rsidRPr="00487289">
              <w:t>28p+28s</w:t>
            </w:r>
          </w:p>
          <w:p w:rsidR="00D42AF9" w:rsidRPr="00487289" w:rsidRDefault="00D42AF9" w:rsidP="00440CE7">
            <w:r w:rsidRPr="00487289">
              <w:t>+ 1 týden praxe</w:t>
            </w:r>
          </w:p>
        </w:tc>
        <w:tc>
          <w:tcPr>
            <w:tcW w:w="1277" w:type="dxa"/>
            <w:gridSpan w:val="2"/>
            <w:vAlign w:val="center"/>
          </w:tcPr>
          <w:p w:rsidR="00D42AF9" w:rsidRPr="00487289" w:rsidRDefault="00D42AF9" w:rsidP="00440CE7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D42AF9" w:rsidRPr="00487289" w:rsidRDefault="00D42AF9" w:rsidP="00440CE7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D42AF9" w:rsidRPr="00487289" w:rsidRDefault="00D42AF9" w:rsidP="00440CE7">
            <w:pPr>
              <w:rPr>
                <w:b/>
              </w:rPr>
            </w:pPr>
            <w:r w:rsidRPr="00487289">
              <w:rPr>
                <w:b/>
              </w:rPr>
              <w:t>Mgr. et Mgr. Viktor Pacholík, Ph.D.</w:t>
            </w:r>
          </w:p>
          <w:p w:rsidR="005846B1" w:rsidRPr="00487289" w:rsidRDefault="0045671F" w:rsidP="00440CE7">
            <w:r w:rsidRPr="00487289">
              <w:t>(přednášející),</w:t>
            </w:r>
          </w:p>
          <w:p w:rsidR="0045671F" w:rsidRPr="00487289" w:rsidRDefault="0045671F" w:rsidP="00440CE7">
            <w:r w:rsidRPr="00487289">
              <w:t>50%</w:t>
            </w:r>
          </w:p>
          <w:p w:rsidR="0045671F" w:rsidRPr="00487289" w:rsidRDefault="0045671F" w:rsidP="00440CE7">
            <w:r w:rsidRPr="00487289">
              <w:t xml:space="preserve">Mgr. Pavla </w:t>
            </w:r>
            <w:r w:rsidR="004A17D0">
              <w:t>Tomancová</w:t>
            </w:r>
          </w:p>
          <w:p w:rsidR="0045671F" w:rsidRPr="00487289" w:rsidRDefault="001A112E" w:rsidP="00440CE7">
            <w:r w:rsidRPr="00B53A1D">
              <w:t>50</w:t>
            </w:r>
            <w:r w:rsidR="0045671F" w:rsidRPr="00B53A1D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D42AF9" w:rsidRPr="00487289" w:rsidRDefault="00D42AF9" w:rsidP="00440CE7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D42AF9" w:rsidRPr="00487289" w:rsidRDefault="00D42AF9" w:rsidP="00440CE7">
            <w:r w:rsidRPr="00487289">
              <w:t>ZT</w:t>
            </w:r>
          </w:p>
        </w:tc>
      </w:tr>
      <w:tr w:rsidR="00D42AF9" w:rsidRPr="00487289" w:rsidTr="00440CE7">
        <w:tc>
          <w:tcPr>
            <w:tcW w:w="2375" w:type="dxa"/>
            <w:gridSpan w:val="2"/>
            <w:vAlign w:val="center"/>
          </w:tcPr>
          <w:p w:rsidR="00D42AF9" w:rsidRPr="00487289" w:rsidRDefault="00D42AF9" w:rsidP="00440CE7">
            <w:r w:rsidRPr="00487289">
              <w:t>Teorie výchovy a vzdělávání</w:t>
            </w:r>
          </w:p>
        </w:tc>
        <w:tc>
          <w:tcPr>
            <w:tcW w:w="1134" w:type="dxa"/>
            <w:gridSpan w:val="3"/>
            <w:vAlign w:val="center"/>
          </w:tcPr>
          <w:p w:rsidR="00D42AF9" w:rsidRPr="00487289" w:rsidRDefault="00D42AF9" w:rsidP="00440CE7">
            <w:r w:rsidRPr="00487289">
              <w:t>28p+14s</w:t>
            </w:r>
          </w:p>
        </w:tc>
        <w:tc>
          <w:tcPr>
            <w:tcW w:w="1277" w:type="dxa"/>
            <w:gridSpan w:val="2"/>
            <w:vAlign w:val="center"/>
          </w:tcPr>
          <w:p w:rsidR="00D42AF9" w:rsidRPr="00487289" w:rsidRDefault="00D42AF9" w:rsidP="00440CE7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D42AF9" w:rsidRPr="00487289" w:rsidRDefault="007B73FE" w:rsidP="00440CE7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D42AF9" w:rsidRPr="00487289" w:rsidRDefault="00D42AF9" w:rsidP="00440CE7">
            <w:pPr>
              <w:rPr>
                <w:b/>
              </w:rPr>
            </w:pPr>
            <w:r w:rsidRPr="00487289">
              <w:rPr>
                <w:b/>
              </w:rPr>
              <w:t>doc. PaedDr. Jana Majerčíková, PhD.</w:t>
            </w:r>
          </w:p>
          <w:p w:rsidR="00EC6C07" w:rsidRDefault="00EC6C07" w:rsidP="00EC6C07">
            <w:r>
              <w:t>(přednášející),</w:t>
            </w:r>
          </w:p>
          <w:p w:rsidR="005846B1" w:rsidRDefault="00DF1A8E" w:rsidP="00440CE7">
            <w:ins w:id="4" w:author="Jana Majerčíková" w:date="2018-05-23T07:48:00Z">
              <w:r>
                <w:t>75</w:t>
              </w:r>
            </w:ins>
            <w:del w:id="5" w:author="Jana Majerčíková" w:date="2018-05-23T07:48:00Z">
              <w:r w:rsidR="004F7509" w:rsidDel="00DF1A8E">
                <w:delText>50</w:delText>
              </w:r>
            </w:del>
            <w:r w:rsidR="005846B1" w:rsidRPr="00487289">
              <w:t>%</w:t>
            </w:r>
          </w:p>
          <w:p w:rsidR="004F7509" w:rsidRDefault="004F7509" w:rsidP="00440CE7">
            <w:r>
              <w:t>doc. PhDr. Jana Kutnohorská, CSc.</w:t>
            </w:r>
          </w:p>
          <w:p w:rsidR="004F7509" w:rsidRPr="00487289" w:rsidRDefault="00DF1A8E" w:rsidP="00440CE7">
            <w:ins w:id="6" w:author="Jana Majerčíková" w:date="2018-05-23T07:48:00Z">
              <w:r>
                <w:t>25</w:t>
              </w:r>
            </w:ins>
            <w:del w:id="7" w:author="Jana Majerčíková" w:date="2018-05-23T07:48:00Z">
              <w:r w:rsidR="004F7509" w:rsidDel="00DF1A8E">
                <w:delText>50</w:delText>
              </w:r>
            </w:del>
            <w:r w:rsidR="004F7509">
              <w:t xml:space="preserve">% </w:t>
            </w:r>
          </w:p>
        </w:tc>
        <w:tc>
          <w:tcPr>
            <w:tcW w:w="993" w:type="dxa"/>
            <w:gridSpan w:val="2"/>
            <w:vAlign w:val="center"/>
          </w:tcPr>
          <w:p w:rsidR="00D42AF9" w:rsidRPr="00487289" w:rsidRDefault="00D42AF9" w:rsidP="00440CE7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D42AF9" w:rsidRPr="00487289" w:rsidRDefault="00D42AF9" w:rsidP="00440CE7"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Medicínská propedeutika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pPr>
              <w:rPr>
                <w:sz w:val="22"/>
                <w:szCs w:val="22"/>
              </w:rPr>
            </w:pPr>
            <w:r w:rsidRPr="00487289">
              <w:rPr>
                <w:sz w:val="22"/>
                <w:szCs w:val="22"/>
              </w:rPr>
              <w:t>14p+28s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F67F1C" w:rsidRDefault="000C5226" w:rsidP="009671AE">
            <w:r w:rsidRPr="00F67F1C">
              <w:rPr>
                <w:b/>
              </w:rPr>
              <w:t>doc.</w:t>
            </w:r>
            <w:r w:rsidR="00074E9A" w:rsidRPr="00F67F1C">
              <w:rPr>
                <w:b/>
              </w:rPr>
              <w:t xml:space="preserve"> PhDr. Jana Kutnohorská, CSc</w:t>
            </w:r>
            <w:r w:rsidR="00074E9A">
              <w:t xml:space="preserve">. </w:t>
            </w:r>
          </w:p>
          <w:p w:rsidR="00F67F1C" w:rsidRDefault="00F67F1C" w:rsidP="009671AE">
            <w:r>
              <w:t>(přednášející),</w:t>
            </w:r>
          </w:p>
          <w:p w:rsidR="000C5226" w:rsidRPr="00487289" w:rsidRDefault="00074E9A" w:rsidP="009671AE">
            <w:r>
              <w:t>50</w:t>
            </w:r>
            <w:r w:rsidR="000C5226">
              <w:t>%,</w:t>
            </w:r>
          </w:p>
          <w:p w:rsidR="009671AE" w:rsidRPr="00487289" w:rsidRDefault="00EF1747" w:rsidP="009671AE">
            <w:r>
              <w:t>PhDr. Petr Snopek, PhD</w:t>
            </w:r>
            <w:r w:rsidR="009671AE" w:rsidRPr="00487289">
              <w:t>.</w:t>
            </w:r>
          </w:p>
          <w:p w:rsidR="009671AE" w:rsidRPr="00487289" w:rsidRDefault="00074E9A" w:rsidP="009671AE">
            <w:r>
              <w:t>50</w:t>
            </w:r>
            <w:r w:rsidR="009671AE" w:rsidRPr="00487289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9671AE"/>
          <w:p w:rsidR="000A14B8" w:rsidRDefault="000A14B8" w:rsidP="009671AE"/>
          <w:p w:rsidR="009671AE" w:rsidRDefault="009671AE" w:rsidP="009671AE">
            <w:r w:rsidRPr="00487289">
              <w:t>Hra a její edukační využití v</w:t>
            </w:r>
            <w:r w:rsidR="004F7509">
              <w:t> </w:t>
            </w:r>
            <w:r w:rsidRPr="00487289">
              <w:t>MŠ</w:t>
            </w:r>
          </w:p>
          <w:p w:rsidR="004F7509" w:rsidRPr="00487289" w:rsidRDefault="004F7509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14s+28c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Barbora Petrů Puhrová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0A14B8" w:rsidRDefault="000A14B8" w:rsidP="009671AE"/>
          <w:p w:rsidR="000A14B8" w:rsidRDefault="000A14B8" w:rsidP="009671AE"/>
          <w:p w:rsidR="009671AE" w:rsidRDefault="005F537A" w:rsidP="009671AE">
            <w:r w:rsidRPr="00487289">
              <w:t>Kapitoly</w:t>
            </w:r>
            <w:r w:rsidR="009671AE" w:rsidRPr="00487289">
              <w:t xml:space="preserve"> z dějin předškolní výchovy</w:t>
            </w:r>
          </w:p>
          <w:p w:rsidR="000A14B8" w:rsidRPr="00487289" w:rsidRDefault="000A14B8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Barbora Petrů Puhrová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9671AE" w:rsidRPr="00487289" w:rsidRDefault="00C54B7C" w:rsidP="009671AE">
            <w:r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Anglický jazyk I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FB7D28" w:rsidRDefault="00FB7D28" w:rsidP="009671AE">
            <w:r>
              <w:t>prof. PaedDr. Silvia Pokrivčáková, PhD.</w:t>
            </w:r>
          </w:p>
          <w:p w:rsidR="00FB7D28" w:rsidRDefault="00FB7D28" w:rsidP="009671AE">
            <w:r>
              <w:t>50%,</w:t>
            </w:r>
          </w:p>
          <w:p w:rsidR="009671AE" w:rsidRPr="00487289" w:rsidRDefault="009671AE" w:rsidP="009671AE">
            <w:r w:rsidRPr="00487289">
              <w:t>Mgr. Andrea Macková</w:t>
            </w:r>
          </w:p>
          <w:p w:rsidR="009671AE" w:rsidRPr="00487289" w:rsidRDefault="00FB7D28" w:rsidP="009671AE">
            <w:r>
              <w:t>50</w:t>
            </w:r>
            <w:r w:rsidR="009671AE" w:rsidRPr="00487289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9671AE"/>
          <w:p w:rsidR="009671AE" w:rsidRDefault="009671AE" w:rsidP="009671AE">
            <w:r w:rsidRPr="00487289">
              <w:t>Sociálně-pedagogický výcvik</w:t>
            </w:r>
          </w:p>
          <w:p w:rsidR="004F7509" w:rsidRPr="00487289" w:rsidRDefault="004F7509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Hana Navrátilová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Počet kreditů za ZS</w:t>
            </w:r>
          </w:p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1. ročníku</w:t>
            </w:r>
          </w:p>
        </w:tc>
        <w:tc>
          <w:tcPr>
            <w:tcW w:w="1134" w:type="dxa"/>
            <w:gridSpan w:val="3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30</w:t>
            </w:r>
          </w:p>
        </w:tc>
        <w:tc>
          <w:tcPr>
            <w:tcW w:w="1701" w:type="dxa"/>
            <w:gridSpan w:val="3"/>
            <w:shd w:val="clear" w:color="auto" w:fill="FABF8F"/>
            <w:vAlign w:val="center"/>
          </w:tcPr>
          <w:p w:rsidR="009671AE" w:rsidRPr="00487289" w:rsidRDefault="009671AE" w:rsidP="009671AE"/>
        </w:tc>
        <w:tc>
          <w:tcPr>
            <w:tcW w:w="993" w:type="dxa"/>
            <w:gridSpan w:val="2"/>
            <w:shd w:val="clear" w:color="auto" w:fill="FABF8F"/>
            <w:vAlign w:val="center"/>
          </w:tcPr>
          <w:p w:rsidR="009671AE" w:rsidRPr="00487289" w:rsidRDefault="009671AE" w:rsidP="009671AE"/>
        </w:tc>
        <w:tc>
          <w:tcPr>
            <w:tcW w:w="814" w:type="dxa"/>
            <w:shd w:val="clear" w:color="auto" w:fill="FABF8F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84095D" w:rsidP="009671AE">
            <w:r>
              <w:t xml:space="preserve">Didaktika mateřské školy 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28p+28s+ 28c</w:t>
            </w:r>
          </w:p>
          <w:p w:rsidR="009671AE" w:rsidRPr="00487289" w:rsidRDefault="009671AE" w:rsidP="009671AE">
            <w:r w:rsidRPr="00487289">
              <w:t>+ 1týden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8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rPr>
                <w:b/>
              </w:rPr>
              <w:t>doc. PaedDr. Adriana Wiegerová, PhD.</w:t>
            </w:r>
            <w:r w:rsidRPr="00487289">
              <w:t xml:space="preserve"> (přednášející), </w:t>
            </w:r>
          </w:p>
          <w:p w:rsidR="00997E94" w:rsidRPr="00487289" w:rsidRDefault="009671AE" w:rsidP="009671AE">
            <w:r w:rsidRPr="00487289">
              <w:t>50%</w:t>
            </w:r>
          </w:p>
          <w:p w:rsidR="009671AE" w:rsidRPr="00487289" w:rsidRDefault="009671AE" w:rsidP="009671AE">
            <w:r w:rsidRPr="00487289">
              <w:t>Mgr. Hana Navrátilová</w:t>
            </w:r>
          </w:p>
          <w:p w:rsidR="009671AE" w:rsidRPr="00487289" w:rsidRDefault="009671AE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Vývojová psychologie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/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Mgr. et Mgr. Viktor Pacholík,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5A5C2C" w:rsidRDefault="005A5C2C" w:rsidP="009671AE"/>
          <w:p w:rsidR="009671AE" w:rsidRDefault="009671AE" w:rsidP="009671AE">
            <w:r w:rsidRPr="00487289">
              <w:t>Rozvoj počáteční gramotnosti vMŠ</w:t>
            </w:r>
          </w:p>
          <w:p w:rsidR="005A5C2C" w:rsidRPr="00487289" w:rsidRDefault="005A5C2C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28s+14c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PhDr. Jana Doležalová,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310F82" w:rsidP="009671AE">
            <w:r>
              <w:t>Logika, množiny, relace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28s+14c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0E0412" w:rsidRDefault="000B5F6A" w:rsidP="009671AE">
            <w:pPr>
              <w:rPr>
                <w:ins w:id="8" w:author="Jana_PC" w:date="2018-05-24T08:18:00Z"/>
              </w:rPr>
            </w:pPr>
            <w:ins w:id="9" w:author="Jana_PC" w:date="2018-05-18T21:52:00Z">
              <w:r>
                <w:t>Mgr. Lubomír Sedláče</w:t>
              </w:r>
            </w:ins>
            <w:ins w:id="10" w:author="Jana_PC" w:date="2018-05-18T21:53:00Z">
              <w:r>
                <w:t xml:space="preserve">k, Ph.D., </w:t>
              </w:r>
            </w:ins>
            <w:ins w:id="11" w:author="Jana_PC" w:date="2018-05-24T08:17:00Z">
              <w:r w:rsidR="00181DDD">
                <w:t>2</w:t>
              </w:r>
            </w:ins>
            <w:ins w:id="12" w:author="Jana_PC" w:date="2018-05-18T21:59:00Z">
              <w:r w:rsidR="000E0412">
                <w:t>5%</w:t>
              </w:r>
            </w:ins>
          </w:p>
          <w:p w:rsidR="00181DDD" w:rsidRDefault="00181DDD" w:rsidP="009671AE">
            <w:pPr>
              <w:rPr>
                <w:ins w:id="13" w:author="Jana_PC" w:date="2018-05-24T08:18:00Z"/>
              </w:rPr>
            </w:pPr>
            <w:ins w:id="14" w:author="Jana_PC" w:date="2018-05-24T08:18:00Z">
              <w:r>
                <w:t>PaedDr. Lucia Ficová PhD.</w:t>
              </w:r>
            </w:ins>
          </w:p>
          <w:p w:rsidR="00181DDD" w:rsidRDefault="00181DDD" w:rsidP="009671AE">
            <w:pPr>
              <w:rPr>
                <w:ins w:id="15" w:author="Jana_PC" w:date="2018-05-18T22:00:00Z"/>
              </w:rPr>
            </w:pPr>
            <w:ins w:id="16" w:author="Jana_PC" w:date="2018-05-24T08:18:00Z">
              <w:r>
                <w:t>25%</w:t>
              </w:r>
            </w:ins>
          </w:p>
          <w:p w:rsidR="009671AE" w:rsidRPr="00487289" w:rsidRDefault="009671AE" w:rsidP="009671AE">
            <w:r w:rsidRPr="00487289">
              <w:t>Mgr. Marie Pavelková</w:t>
            </w:r>
          </w:p>
          <w:p w:rsidR="009671AE" w:rsidRPr="00487289" w:rsidRDefault="000B5F6A" w:rsidP="009671AE">
            <w:ins w:id="17" w:author="Jana_PC" w:date="2018-05-18T21:52:00Z">
              <w:r>
                <w:t>5</w:t>
              </w:r>
            </w:ins>
            <w:ins w:id="18" w:author="Jana_PC" w:date="2018-05-24T08:01:00Z">
              <w:r w:rsidR="002B4527">
                <w:t>0</w:t>
              </w:r>
            </w:ins>
            <w:del w:id="19" w:author="Jana_PC" w:date="2018-05-18T21:52:00Z">
              <w:r w:rsidR="009671AE" w:rsidRPr="00487289" w:rsidDel="000B5F6A">
                <w:delText>100</w:delText>
              </w:r>
            </w:del>
            <w:r w:rsidR="009671AE" w:rsidRPr="00487289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9671AE" w:rsidRDefault="009671AE" w:rsidP="009671AE">
            <w:pPr>
              <w:rPr>
                <w:ins w:id="20" w:author="Jana_PC" w:date="2018-05-18T21:58:00Z"/>
              </w:rPr>
            </w:pPr>
            <w:r w:rsidRPr="00487289">
              <w:t>1/LS</w:t>
            </w:r>
          </w:p>
          <w:p w:rsidR="000E0412" w:rsidRPr="00487289" w:rsidRDefault="000E0412" w:rsidP="009671AE"/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5A5C2C" w:rsidRDefault="005A5C2C" w:rsidP="009671AE"/>
          <w:p w:rsidR="005A5C2C" w:rsidRDefault="009671AE" w:rsidP="009671AE">
            <w:r w:rsidRPr="00487289">
              <w:t>Základy hudební teorie</w:t>
            </w:r>
          </w:p>
          <w:p w:rsidR="005A5C2C" w:rsidRPr="00487289" w:rsidRDefault="005A5C2C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28s+14c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Default="009671AE" w:rsidP="009671AE">
            <w:r w:rsidRPr="00487289">
              <w:t xml:space="preserve">Mgr. </w:t>
            </w:r>
            <w:r w:rsidR="00B53A1D">
              <w:t>Libuše Černá, Ph.D.</w:t>
            </w:r>
          </w:p>
          <w:p w:rsidR="00B53A1D" w:rsidRPr="00487289" w:rsidRDefault="00B53A1D" w:rsidP="009671AE">
            <w:r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Základy tělesné kultury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28s+14c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 xml:space="preserve">PhDr. </w:t>
            </w:r>
            <w:ins w:id="21" w:author="Jana_PC" w:date="2018-05-18T21:37:00Z">
              <w:r w:rsidR="002D007A">
                <w:t>Mgr. Marcela Janíková, Ph.D.</w:t>
              </w:r>
            </w:ins>
            <w:del w:id="22" w:author="Jana_PC" w:date="2018-05-18T21:37:00Z">
              <w:r w:rsidRPr="00487289" w:rsidDel="002D007A">
                <w:delText>Roman Božik, Ph.D.</w:delText>
              </w:r>
            </w:del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Default="009671AE" w:rsidP="009671AE">
            <w:pPr>
              <w:rPr>
                <w:ins w:id="23" w:author="Jana_PC" w:date="2018-05-18T21:41:00Z"/>
              </w:rPr>
            </w:pPr>
            <w:r w:rsidRPr="00487289">
              <w:t>1/LS</w:t>
            </w:r>
          </w:p>
          <w:p w:rsidR="002D007A" w:rsidRPr="00487289" w:rsidRDefault="002D007A" w:rsidP="009671AE"/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5A5C2C" w:rsidRDefault="005A5C2C" w:rsidP="009671AE"/>
          <w:p w:rsidR="009671AE" w:rsidRDefault="009671AE" w:rsidP="009671AE">
            <w:r w:rsidRPr="00487289">
              <w:t>Základy výtvarné kultury</w:t>
            </w:r>
          </w:p>
          <w:p w:rsidR="005A5C2C" w:rsidRPr="00487289" w:rsidRDefault="005A5C2C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28s+14c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 xml:space="preserve">Mgr. </w:t>
            </w:r>
            <w:r w:rsidR="00425ED0" w:rsidRPr="00487289">
              <w:t>Jana Vašíková, Ph</w:t>
            </w:r>
            <w:r w:rsidRPr="00487289">
              <w:t>D. 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Anglický jazyk II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FB7D28" w:rsidRDefault="00FB7D28" w:rsidP="00FB7D28">
            <w:r w:rsidRPr="001C5947">
              <w:rPr>
                <w:b/>
              </w:rPr>
              <w:t>prof. PaedDr. Silvia Pokrivčáková, PhD</w:t>
            </w:r>
            <w:r>
              <w:t>.</w:t>
            </w:r>
          </w:p>
          <w:p w:rsidR="00FB7D28" w:rsidRDefault="00FB7D28" w:rsidP="00FB7D28">
            <w:r>
              <w:t>50%,</w:t>
            </w:r>
          </w:p>
          <w:p w:rsidR="00FB7D28" w:rsidRPr="00487289" w:rsidRDefault="00FB7D28" w:rsidP="00FB7D28">
            <w:r w:rsidRPr="00487289">
              <w:t>Mgr. Andrea Macková</w:t>
            </w:r>
          </w:p>
          <w:p w:rsidR="009671AE" w:rsidRPr="00487289" w:rsidRDefault="00FB7D28" w:rsidP="00FB7D28">
            <w:r>
              <w:t>50</w:t>
            </w:r>
            <w:r w:rsidRPr="00487289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Povinně volitelné předměty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9671AE"/>
          <w:p w:rsidR="00EF7ECE" w:rsidRDefault="00EF7ECE" w:rsidP="009671AE"/>
          <w:p w:rsidR="009671AE" w:rsidRDefault="009671AE" w:rsidP="009671AE">
            <w:r w:rsidRPr="00487289">
              <w:t>*Metodika přípravy školy v</w:t>
            </w:r>
            <w:r w:rsidR="004F7509">
              <w:t> </w:t>
            </w:r>
            <w:r w:rsidRPr="00487289">
              <w:t>přírodě</w:t>
            </w:r>
          </w:p>
          <w:p w:rsidR="004F7509" w:rsidRPr="00487289" w:rsidRDefault="004F7509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PhDr. Roman Božik,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*Psychomotorika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et Mgr. Viktor Pacholík, Ph.D.</w:t>
            </w:r>
          </w:p>
          <w:p w:rsidR="009671AE" w:rsidRDefault="009671AE" w:rsidP="009671AE">
            <w:r w:rsidRPr="00487289">
              <w:t>100%</w:t>
            </w:r>
          </w:p>
          <w:p w:rsidR="005A5C2C" w:rsidRPr="00487289" w:rsidRDefault="005A5C2C" w:rsidP="009671AE"/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lastRenderedPageBreak/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EF7ECE" w:rsidRDefault="00EF7ECE" w:rsidP="009671AE"/>
          <w:p w:rsidR="009671AE" w:rsidRPr="00487289" w:rsidRDefault="009671AE" w:rsidP="009671AE">
            <w:r w:rsidRPr="00487289">
              <w:t>*Základy ICT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PhDr. Roman Božik,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1/LS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B53A1D" w:rsidRPr="00487289" w:rsidTr="00440CE7">
        <w:tc>
          <w:tcPr>
            <w:tcW w:w="2375" w:type="dxa"/>
            <w:gridSpan w:val="2"/>
            <w:vAlign w:val="center"/>
          </w:tcPr>
          <w:p w:rsidR="00B53A1D" w:rsidRPr="00487289" w:rsidRDefault="00B53A1D" w:rsidP="009671AE">
            <w:r>
              <w:t xml:space="preserve">* </w:t>
            </w:r>
            <w:r w:rsidR="000F0DE5">
              <w:t xml:space="preserve">Výběrový cizí jazyk </w:t>
            </w:r>
            <w:r w:rsidR="005511C8">
              <w:t xml:space="preserve">I </w:t>
            </w:r>
            <w:r w:rsidR="009B7631">
              <w:t>(německý/ španělský/</w:t>
            </w:r>
            <w:r w:rsidR="000F0DE5">
              <w:t>francouzský jazyk) pro učitele MŠ</w:t>
            </w:r>
          </w:p>
        </w:tc>
        <w:tc>
          <w:tcPr>
            <w:tcW w:w="1134" w:type="dxa"/>
            <w:gridSpan w:val="3"/>
            <w:vAlign w:val="center"/>
          </w:tcPr>
          <w:p w:rsidR="00B53A1D" w:rsidRPr="00487289" w:rsidRDefault="000F0DE5" w:rsidP="009671AE">
            <w:r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B53A1D" w:rsidRPr="00487289" w:rsidRDefault="000F0DE5" w:rsidP="009671AE">
            <w:r>
              <w:t>zápočet</w:t>
            </w:r>
          </w:p>
        </w:tc>
        <w:tc>
          <w:tcPr>
            <w:tcW w:w="992" w:type="dxa"/>
            <w:vAlign w:val="center"/>
          </w:tcPr>
          <w:p w:rsidR="00B53A1D" w:rsidRPr="00487289" w:rsidRDefault="000F0DE5" w:rsidP="009671AE">
            <w:r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0F0DE5" w:rsidRDefault="000F0DE5" w:rsidP="009671AE">
            <w:r>
              <w:t xml:space="preserve">Mgr. Věra Kozáková, Ph.D., Mgr. Veronika Pečivová, </w:t>
            </w:r>
          </w:p>
          <w:p w:rsidR="00B53A1D" w:rsidRPr="00487289" w:rsidRDefault="000F0DE5" w:rsidP="009671AE">
            <w:r>
              <w:t>Mgr. Hana Navrátilová</w:t>
            </w:r>
          </w:p>
        </w:tc>
        <w:tc>
          <w:tcPr>
            <w:tcW w:w="993" w:type="dxa"/>
            <w:gridSpan w:val="2"/>
            <w:vAlign w:val="center"/>
          </w:tcPr>
          <w:p w:rsidR="00B53A1D" w:rsidRPr="00487289" w:rsidRDefault="000F0DE5" w:rsidP="009671AE">
            <w:r>
              <w:t>1/LS</w:t>
            </w:r>
          </w:p>
        </w:tc>
        <w:tc>
          <w:tcPr>
            <w:tcW w:w="814" w:type="dxa"/>
            <w:vAlign w:val="center"/>
          </w:tcPr>
          <w:p w:rsidR="00B53A1D" w:rsidRPr="00487289" w:rsidRDefault="00B53A1D" w:rsidP="009671AE"/>
        </w:tc>
      </w:tr>
      <w:tr w:rsidR="009671AE" w:rsidRPr="00487289" w:rsidTr="00440CE7">
        <w:tc>
          <w:tcPr>
            <w:tcW w:w="9286" w:type="dxa"/>
            <w:gridSpan w:val="14"/>
            <w:vAlign w:val="center"/>
          </w:tcPr>
          <w:p w:rsidR="009671AE" w:rsidRPr="00487289" w:rsidRDefault="000F0DE5" w:rsidP="009671AE">
            <w:pPr>
              <w:rPr>
                <w:b/>
              </w:rPr>
            </w:pPr>
            <w:r>
              <w:rPr>
                <w:b/>
              </w:rPr>
              <w:t>*student volí dva ze čtyř</w:t>
            </w:r>
            <w:r w:rsidR="009671AE" w:rsidRPr="00487289">
              <w:rPr>
                <w:b/>
              </w:rPr>
              <w:t xml:space="preserve"> předmětů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Počet kreditů za LS</w:t>
            </w:r>
          </w:p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1. ročníku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30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/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/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Počet kreditů za 1. ročník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60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/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/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2. ROČNÍK</w:t>
            </w:r>
          </w:p>
        </w:tc>
      </w:tr>
      <w:tr w:rsidR="009671AE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Povinné předměty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5511C8" w:rsidRDefault="005511C8" w:rsidP="009671AE"/>
          <w:p w:rsidR="005511C8" w:rsidRDefault="005511C8" w:rsidP="009671AE"/>
          <w:p w:rsidR="009671AE" w:rsidRDefault="009671AE" w:rsidP="009671AE">
            <w:r w:rsidRPr="00487289">
              <w:t>Sociální psychologie</w:t>
            </w:r>
          </w:p>
          <w:p w:rsidR="005511C8" w:rsidRDefault="005511C8" w:rsidP="009671AE"/>
          <w:p w:rsidR="005511C8" w:rsidRPr="00487289" w:rsidRDefault="005511C8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Mgr. et Mgr. Viktor Pacholík,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Rozvoj počátečních matematických představ + praxe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/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+ 16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0170C" w:rsidRDefault="00CC0716" w:rsidP="0090170C">
            <w:pPr>
              <w:rPr>
                <w:ins w:id="24" w:author="Jana_PC" w:date="2018-05-24T11:58:00Z"/>
              </w:rPr>
            </w:pPr>
            <w:ins w:id="25" w:author="Jana_PC" w:date="2018-05-24T11:58:00Z">
              <w:r w:rsidRPr="00EC5384">
                <w:rPr>
                  <w:b/>
                </w:rPr>
                <w:t xml:space="preserve">Mgr. Lubomír Sedláček, Ph.D., </w:t>
              </w:r>
              <w:r w:rsidR="0090170C">
                <w:t>25%</w:t>
              </w:r>
            </w:ins>
          </w:p>
          <w:p w:rsidR="009671AE" w:rsidRPr="00487289" w:rsidRDefault="009671AE" w:rsidP="009671AE">
            <w:r w:rsidRPr="00580645">
              <w:rPr>
                <w:b/>
              </w:rPr>
              <w:t>PaedDr. Lucia Ficová, PhD. (přednášející)</w:t>
            </w:r>
            <w:r w:rsidRPr="00487289">
              <w:t xml:space="preserve">, </w:t>
            </w:r>
          </w:p>
          <w:p w:rsidR="009671AE" w:rsidRPr="00487289" w:rsidRDefault="00AF6D21" w:rsidP="009671AE">
            <w:ins w:id="26" w:author="Jana_PC" w:date="2018-05-25T20:38:00Z">
              <w:r>
                <w:t>25</w:t>
              </w:r>
            </w:ins>
            <w:del w:id="27" w:author="Jana_PC" w:date="2018-05-25T20:38:00Z">
              <w:r w:rsidR="009671AE" w:rsidRPr="00487289" w:rsidDel="00AF6D21">
                <w:delText>50</w:delText>
              </w:r>
            </w:del>
            <w:r w:rsidR="009671AE" w:rsidRPr="00487289">
              <w:t>%</w:t>
            </w:r>
          </w:p>
          <w:p w:rsidR="009671AE" w:rsidRPr="00487289" w:rsidRDefault="009671AE" w:rsidP="009671AE">
            <w:r w:rsidRPr="00487289">
              <w:t>Mgr. Marie Pavelková</w:t>
            </w:r>
          </w:p>
          <w:p w:rsidR="009671AE" w:rsidRPr="00487289" w:rsidRDefault="009671AE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Jazyková a literární gramotnost + praxe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/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+ 16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PhDr. Jana Doležalová,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Rozvoj přírodovědné gramotnosti + praxe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+ 18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rPr>
                <w:b/>
              </w:rPr>
              <w:t>doc. PaedDr. Adriana Wiegerová, PhD.</w:t>
            </w:r>
            <w:r w:rsidRPr="00487289">
              <w:t xml:space="preserve"> (přednášející), 50%</w:t>
            </w:r>
          </w:p>
          <w:p w:rsidR="009671AE" w:rsidRPr="00487289" w:rsidRDefault="009671AE" w:rsidP="009671AE">
            <w:r w:rsidRPr="00487289">
              <w:t>Mgr. Petra Trávníčková</w:t>
            </w:r>
          </w:p>
          <w:p w:rsidR="009671AE" w:rsidRPr="00487289" w:rsidRDefault="009671AE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Pedagogická komunikace v MŠ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42s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Hana Navrátilová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4734D3" w:rsidRDefault="004734D3" w:rsidP="00EA46BA"/>
          <w:p w:rsidR="009671AE" w:rsidRDefault="00EA46BA" w:rsidP="00EA46BA">
            <w:r w:rsidRPr="00487289">
              <w:t>Specifické p</w:t>
            </w:r>
            <w:r w:rsidR="009671AE" w:rsidRPr="00487289">
              <w:t>ostupy při práci s</w:t>
            </w:r>
            <w:r w:rsidR="005F537A" w:rsidRPr="00487289">
              <w:t> </w:t>
            </w:r>
            <w:r w:rsidR="009671AE" w:rsidRPr="00487289">
              <w:t>dětmi</w:t>
            </w:r>
            <w:r w:rsidR="005F537A" w:rsidRPr="00487289">
              <w:t xml:space="preserve"> se speciálními </w:t>
            </w:r>
            <w:r w:rsidRPr="00487289">
              <w:t xml:space="preserve">vzdělávacími </w:t>
            </w:r>
            <w:r w:rsidR="005F537A" w:rsidRPr="00487289">
              <w:t>potřebami</w:t>
            </w:r>
          </w:p>
          <w:p w:rsidR="004F7509" w:rsidRPr="00487289" w:rsidRDefault="004F7509" w:rsidP="00EA46BA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42s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Jana Vašíková,</w:t>
            </w:r>
            <w:r w:rsidR="00425ED0" w:rsidRPr="00487289">
              <w:t xml:space="preserve"> Ph</w:t>
            </w:r>
            <w:r w:rsidRPr="00487289">
              <w:t>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pPr>
              <w:tabs>
                <w:tab w:val="right" w:pos="2235"/>
              </w:tabs>
            </w:pPr>
            <w:r w:rsidRPr="00487289">
              <w:t>Anglický jazyk III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Veronika Pečivová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2/ZS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2375" w:type="dxa"/>
            <w:gridSpan w:val="2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Počet kreditů za ZS</w:t>
            </w:r>
          </w:p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2. ročníku</w:t>
            </w:r>
          </w:p>
        </w:tc>
        <w:tc>
          <w:tcPr>
            <w:tcW w:w="1134" w:type="dxa"/>
            <w:gridSpan w:val="3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</w:p>
        </w:tc>
        <w:tc>
          <w:tcPr>
            <w:tcW w:w="992" w:type="dxa"/>
            <w:shd w:val="clear" w:color="auto" w:fill="FABF8F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27</w:t>
            </w:r>
          </w:p>
        </w:tc>
        <w:tc>
          <w:tcPr>
            <w:tcW w:w="1701" w:type="dxa"/>
            <w:gridSpan w:val="3"/>
            <w:shd w:val="clear" w:color="auto" w:fill="FABF8F"/>
            <w:vAlign w:val="center"/>
          </w:tcPr>
          <w:p w:rsidR="009671AE" w:rsidRPr="00487289" w:rsidRDefault="009671AE" w:rsidP="009671AE"/>
        </w:tc>
        <w:tc>
          <w:tcPr>
            <w:tcW w:w="993" w:type="dxa"/>
            <w:gridSpan w:val="2"/>
            <w:shd w:val="clear" w:color="auto" w:fill="FABF8F"/>
            <w:vAlign w:val="center"/>
          </w:tcPr>
          <w:p w:rsidR="009671AE" w:rsidRPr="00487289" w:rsidRDefault="009671AE" w:rsidP="009671AE"/>
        </w:tc>
        <w:tc>
          <w:tcPr>
            <w:tcW w:w="814" w:type="dxa"/>
            <w:shd w:val="clear" w:color="auto" w:fill="FABF8F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 xml:space="preserve">Metodologie pedagogického výzkumu 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rPr>
                <w:b/>
              </w:rPr>
              <w:t>prof. PhDr. Peter Gavora, CSc.</w:t>
            </w:r>
            <w:r w:rsidRPr="00487289">
              <w:t xml:space="preserve"> (přednášející).,</w:t>
            </w:r>
          </w:p>
          <w:p w:rsidR="009671AE" w:rsidRPr="00487289" w:rsidRDefault="009671AE" w:rsidP="009671AE">
            <w:r w:rsidRPr="00487289">
              <w:lastRenderedPageBreak/>
              <w:t>50%</w:t>
            </w:r>
          </w:p>
          <w:p w:rsidR="009671AE" w:rsidRPr="00487289" w:rsidRDefault="005511C8" w:rsidP="009671AE">
            <w:r>
              <w:t>doc. PhDr. Jana Kutnohorská, CSc.</w:t>
            </w:r>
          </w:p>
          <w:p w:rsidR="009671AE" w:rsidRPr="00487289" w:rsidRDefault="009671AE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lastRenderedPageBreak/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Profesní identita učitele mateřské školy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28p+14s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5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>doc. PaedDr.</w:t>
            </w:r>
            <w:r w:rsidRPr="00487289">
              <w:t xml:space="preserve"> </w:t>
            </w:r>
            <w:r w:rsidRPr="00487289">
              <w:rPr>
                <w:b/>
              </w:rPr>
              <w:t>Adriana Wiegerová, PhD.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pPr>
              <w:rPr>
                <w:highlight w:val="yellow"/>
              </w:rPr>
            </w:pPr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pPr>
              <w:rPr>
                <w:highlight w:val="yellow"/>
              </w:rPr>
            </w:pPr>
            <w:r w:rsidRPr="00487289">
              <w:t>ZT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 xml:space="preserve">Hudební tvorba dítěte + praxe 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+ 16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rPr>
                <w:b/>
              </w:rPr>
              <w:t>Mgr. Eva Machů, Ph.D.</w:t>
            </w:r>
            <w:r w:rsidRPr="00487289">
              <w:t xml:space="preserve"> (přednášející), </w:t>
            </w:r>
          </w:p>
          <w:p w:rsidR="009671AE" w:rsidRPr="00487289" w:rsidRDefault="009671AE" w:rsidP="009671AE">
            <w:r w:rsidRPr="00487289">
              <w:t>50%</w:t>
            </w:r>
          </w:p>
          <w:p w:rsidR="009671AE" w:rsidRPr="00487289" w:rsidRDefault="005511C8" w:rsidP="009671AE">
            <w:r>
              <w:t>Mgr. Libuše Černá, Ph.D.</w:t>
            </w:r>
          </w:p>
          <w:p w:rsidR="009671AE" w:rsidRPr="00487289" w:rsidRDefault="009671AE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 xml:space="preserve">Rozvoj základních lokomocí dítěte + praxe 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/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+ 18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pPr>
              <w:rPr>
                <w:b/>
              </w:rPr>
            </w:pPr>
            <w:r w:rsidRPr="00487289">
              <w:rPr>
                <w:b/>
              </w:rPr>
              <w:t xml:space="preserve">PhDr. </w:t>
            </w:r>
            <w:ins w:id="28" w:author="Jana_PC" w:date="2018-05-18T21:41:00Z">
              <w:r w:rsidR="002D007A">
                <w:rPr>
                  <w:b/>
                </w:rPr>
                <w:t>Mgr. Marcela Janíková, Ph.D.</w:t>
              </w:r>
            </w:ins>
            <w:del w:id="29" w:author="Jana_PC" w:date="2018-05-18T21:41:00Z">
              <w:r w:rsidRPr="00487289" w:rsidDel="002D007A">
                <w:rPr>
                  <w:b/>
                </w:rPr>
                <w:delText>Roman Božik, Ph.D.</w:delText>
              </w:r>
            </w:del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 xml:space="preserve">Výtvarný projev dítěte + praxe 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/>
          <w:p w:rsidR="009671AE" w:rsidRPr="00487289" w:rsidRDefault="009671AE" w:rsidP="009671AE">
            <w:r w:rsidRPr="00487289">
              <w:t>28p+28s</w:t>
            </w:r>
          </w:p>
          <w:p w:rsidR="009671AE" w:rsidRPr="00487289" w:rsidRDefault="009671AE" w:rsidP="009671AE">
            <w:r w:rsidRPr="00487289">
              <w:t>+ 16 hod praxe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FD2584" w:rsidP="009671AE">
            <w:r w:rsidRPr="00487289">
              <w:rPr>
                <w:b/>
              </w:rPr>
              <w:t>Mgr. Jana Vašíková, Ph</w:t>
            </w:r>
            <w:r w:rsidR="009671AE" w:rsidRPr="00487289">
              <w:rPr>
                <w:b/>
              </w:rPr>
              <w:t>D.</w:t>
            </w:r>
            <w:r w:rsidR="009671AE" w:rsidRPr="00487289">
              <w:t xml:space="preserve">  </w:t>
            </w:r>
          </w:p>
          <w:p w:rsidR="009671AE" w:rsidRPr="00487289" w:rsidRDefault="009671AE" w:rsidP="009671AE">
            <w:r w:rsidRPr="00487289">
              <w:t>100%</w:t>
            </w:r>
          </w:p>
          <w:p w:rsidR="009671AE" w:rsidRPr="00487289" w:rsidRDefault="009671AE" w:rsidP="009671AE"/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5F537A" w:rsidP="009671AE">
            <w:r w:rsidRPr="00487289">
              <w:t>Kurikulární dokumenty v praxi MŠ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28s+28c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Markéta Hrozová, PhD.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Škola a rodina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14p+14s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rPr>
                <w:b/>
              </w:rPr>
              <w:t>doc. PaedDr. Jana Majerčíková, PhD</w:t>
            </w:r>
            <w:r w:rsidRPr="00487289">
              <w:t>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Anglický jazyk IV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Veronika Pečivová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/>
        </w:tc>
      </w:tr>
      <w:tr w:rsidR="009671AE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9671AE" w:rsidRPr="00487289" w:rsidRDefault="009671AE" w:rsidP="009671AE">
            <w:r w:rsidRPr="00487289">
              <w:rPr>
                <w:b/>
                <w:sz w:val="22"/>
                <w:szCs w:val="22"/>
              </w:rPr>
              <w:t>Povinně volitelné předměty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0A14B8" w:rsidRDefault="000A14B8" w:rsidP="009671AE"/>
          <w:p w:rsidR="009671AE" w:rsidRDefault="009671AE" w:rsidP="009671AE">
            <w:r w:rsidRPr="00487289">
              <w:t>*Specifika práce s dětmi do 3 let v</w:t>
            </w:r>
            <w:r w:rsidR="000A14B8">
              <w:t> </w:t>
            </w:r>
            <w:r w:rsidRPr="00487289">
              <w:t>MŠ</w:t>
            </w:r>
          </w:p>
          <w:p w:rsidR="000A14B8" w:rsidRPr="00487289" w:rsidRDefault="000A14B8" w:rsidP="009671AE"/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425ED0" w:rsidP="009671AE">
            <w:r w:rsidRPr="00487289">
              <w:t>Mgr. Jana Vašíková Ph</w:t>
            </w:r>
            <w:r w:rsidR="009671AE" w:rsidRPr="00487289">
              <w:t>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*Letní škola v přírodě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655EBF" w:rsidP="009671AE">
            <w:r w:rsidRPr="00487289">
              <w:t>16</w:t>
            </w:r>
            <w:r w:rsidR="009671AE" w:rsidRPr="00487289">
              <w:t>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Mgr. Marie Pavelková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9671AE" w:rsidRPr="00487289" w:rsidTr="00440CE7">
        <w:tc>
          <w:tcPr>
            <w:tcW w:w="2375" w:type="dxa"/>
            <w:gridSpan w:val="2"/>
            <w:vAlign w:val="center"/>
          </w:tcPr>
          <w:p w:rsidR="009671AE" w:rsidRPr="00487289" w:rsidRDefault="009671AE" w:rsidP="009671AE">
            <w:r w:rsidRPr="00487289">
              <w:t>*Pohybové hry v MŠ</w:t>
            </w:r>
          </w:p>
        </w:tc>
        <w:tc>
          <w:tcPr>
            <w:tcW w:w="1134" w:type="dxa"/>
            <w:gridSpan w:val="3"/>
            <w:vAlign w:val="center"/>
          </w:tcPr>
          <w:p w:rsidR="009671AE" w:rsidRPr="00487289" w:rsidRDefault="009671AE" w:rsidP="009671AE">
            <w:r w:rsidRPr="00487289"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9671AE" w:rsidRPr="00487289" w:rsidRDefault="009671AE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9671AE" w:rsidRPr="00487289" w:rsidRDefault="009671AE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9671AE" w:rsidRPr="00487289" w:rsidRDefault="009671AE" w:rsidP="009671AE">
            <w:r w:rsidRPr="00487289">
              <w:t>PhDr. Roman Božik, Ph.D.</w:t>
            </w:r>
          </w:p>
          <w:p w:rsidR="009671AE" w:rsidRPr="00487289" w:rsidRDefault="009671AE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9671AE" w:rsidRPr="00487289" w:rsidRDefault="009671AE" w:rsidP="009671AE">
            <w:r w:rsidRPr="00487289">
              <w:t>2/LS</w:t>
            </w:r>
          </w:p>
        </w:tc>
        <w:tc>
          <w:tcPr>
            <w:tcW w:w="814" w:type="dxa"/>
            <w:vAlign w:val="center"/>
          </w:tcPr>
          <w:p w:rsidR="009671AE" w:rsidRPr="00487289" w:rsidRDefault="009671AE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05CD">
            <w:r>
              <w:t>* Výběrový cizí jazyk II (německý</w:t>
            </w:r>
            <w:r w:rsidR="009605CD">
              <w:t>/ španělský/</w:t>
            </w:r>
            <w:r>
              <w:t xml:space="preserve"> francouzský jazyk) pro učitele MŠ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EE1A14">
            <w:r>
              <w:t>28c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EE1A14">
            <w:r>
              <w:t>klasifikovaný 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EE1A14">
            <w:r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Default="005511C8" w:rsidP="00EE1A14">
            <w:r>
              <w:t xml:space="preserve">Mgr. Věra Kozáková, Ph.D., Mgr. Veronika Pečivová, </w:t>
            </w:r>
          </w:p>
          <w:p w:rsidR="005511C8" w:rsidRPr="00487289" w:rsidRDefault="005511C8" w:rsidP="00EE1A14">
            <w:r>
              <w:t>Mgr. Hana Navrátilová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EE1A14">
            <w:r>
              <w:t>2/LS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EE1A14"/>
        </w:tc>
      </w:tr>
      <w:tr w:rsidR="005511C8" w:rsidRPr="00487289" w:rsidTr="00440CE7">
        <w:tc>
          <w:tcPr>
            <w:tcW w:w="9286" w:type="dxa"/>
            <w:gridSpan w:val="14"/>
            <w:vAlign w:val="center"/>
          </w:tcPr>
          <w:p w:rsidR="005511C8" w:rsidRPr="00487289" w:rsidRDefault="005511C8" w:rsidP="005511C8">
            <w:pPr>
              <w:rPr>
                <w:b/>
              </w:rPr>
            </w:pPr>
            <w:r w:rsidRPr="00487289">
              <w:rPr>
                <w:b/>
              </w:rPr>
              <w:t xml:space="preserve">*student volí dva ze </w:t>
            </w:r>
            <w:r>
              <w:rPr>
                <w:b/>
              </w:rPr>
              <w:t>čtyř</w:t>
            </w:r>
            <w:r w:rsidRPr="00487289">
              <w:rPr>
                <w:b/>
              </w:rPr>
              <w:t xml:space="preserve"> předmětů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Počet kreditů za LS</w:t>
            </w:r>
          </w:p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2. ročníku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33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/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Počet kreditů za 2. ročník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60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/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5511C8" w:rsidRPr="00487289" w:rsidRDefault="005511C8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3. ROČNÍK</w:t>
            </w:r>
          </w:p>
        </w:tc>
      </w:tr>
      <w:tr w:rsidR="005511C8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5511C8" w:rsidRPr="00487289" w:rsidRDefault="005511C8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Povinné předměty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>
              <w:lastRenderedPageBreak/>
              <w:t>Pedagogické diagnostiko</w:t>
            </w:r>
            <w:r w:rsidRPr="00487289">
              <w:t>v</w:t>
            </w:r>
            <w:r>
              <w:t>ání</w:t>
            </w:r>
            <w:r w:rsidRPr="00487289">
              <w:t> </w:t>
            </w:r>
            <w:r>
              <w:t xml:space="preserve">v </w:t>
            </w:r>
            <w:r w:rsidRPr="00487289">
              <w:t xml:space="preserve">MŠ 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20p+20s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rPr>
                <w:b/>
              </w:rPr>
              <w:t>doc. PaedDr. Jana Majerčíková, PhD.</w:t>
            </w:r>
            <w:r w:rsidRPr="00487289">
              <w:t xml:space="preserve"> (přednášející), </w:t>
            </w:r>
          </w:p>
          <w:p w:rsidR="005511C8" w:rsidRPr="00487289" w:rsidRDefault="005511C8" w:rsidP="009671AE">
            <w:r w:rsidRPr="00487289">
              <w:t>50%</w:t>
            </w:r>
          </w:p>
          <w:p w:rsidR="005511C8" w:rsidRPr="00487289" w:rsidRDefault="005511C8" w:rsidP="009671AE">
            <w:r w:rsidRPr="00487289">
              <w:t>Mgr. Barbora Petrů Puhrová</w:t>
            </w:r>
          </w:p>
          <w:p w:rsidR="005511C8" w:rsidRPr="00487289" w:rsidRDefault="005511C8" w:rsidP="009671AE">
            <w:r w:rsidRPr="00487289">
              <w:t>50%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0A14B8" w:rsidRDefault="000A14B8" w:rsidP="009671AE"/>
          <w:p w:rsidR="000A14B8" w:rsidRDefault="000A14B8" w:rsidP="009671AE"/>
          <w:p w:rsidR="000A14B8" w:rsidRDefault="000A14B8" w:rsidP="009671AE"/>
          <w:p w:rsidR="005511C8" w:rsidRDefault="005511C8" w:rsidP="009671AE">
            <w:r w:rsidRPr="00487289">
              <w:t>Tvorba výzkumného projektu</w:t>
            </w:r>
          </w:p>
          <w:p w:rsidR="000A14B8" w:rsidDel="000E0412" w:rsidRDefault="000A14B8" w:rsidP="009671AE">
            <w:pPr>
              <w:rPr>
                <w:del w:id="30" w:author="Jana_PC" w:date="2018-05-18T22:05:00Z"/>
              </w:rPr>
            </w:pPr>
          </w:p>
          <w:p w:rsidR="000A14B8" w:rsidDel="000E0412" w:rsidRDefault="000A14B8" w:rsidP="009671AE">
            <w:pPr>
              <w:rPr>
                <w:del w:id="31" w:author="Jana_PC" w:date="2018-05-18T22:05:00Z"/>
              </w:rPr>
            </w:pPr>
          </w:p>
          <w:p w:rsidR="000A14B8" w:rsidRPr="00487289" w:rsidRDefault="000A14B8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20p+20s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rPr>
                <w:b/>
              </w:rPr>
              <w:t>doc. PaedDr. Jana Majerčíková, PhD.</w:t>
            </w:r>
            <w:r w:rsidRPr="00487289">
              <w:t xml:space="preserve"> (přednášející), 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ZT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9671AE"/>
          <w:p w:rsidR="008C0512" w:rsidRDefault="008C0512" w:rsidP="009671AE"/>
          <w:p w:rsidR="005511C8" w:rsidRDefault="005511C8" w:rsidP="009671AE">
            <w:r w:rsidRPr="00487289">
              <w:t>Pedagogika volného času</w:t>
            </w:r>
          </w:p>
          <w:p w:rsidR="004F7509" w:rsidRPr="00487289" w:rsidRDefault="004F7509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20p+20s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PhDr. Roman Božik, Ph.D.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5F537A"/>
          <w:p w:rsidR="005511C8" w:rsidRDefault="005511C8" w:rsidP="005F537A">
            <w:r w:rsidRPr="00487289">
              <w:t>Pedagogická praxe souvislá s</w:t>
            </w:r>
            <w:r w:rsidR="004F7509">
              <w:t> </w:t>
            </w:r>
            <w:r w:rsidRPr="00487289">
              <w:t>portfoliem</w:t>
            </w:r>
          </w:p>
          <w:p w:rsidR="004F7509" w:rsidRPr="00487289" w:rsidRDefault="004F7509" w:rsidP="005F537A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praxe 4 týdny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6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doc. PaedDr. Jana Majerčíková, PhD.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Základy logopedie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30s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Jana Vašíková, PhD.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4F7509" w:rsidRDefault="004F7509" w:rsidP="009671AE"/>
          <w:p w:rsidR="004F7509" w:rsidRDefault="006F5C39" w:rsidP="009671AE">
            <w:r>
              <w:t>Anglický jazyk V</w:t>
            </w:r>
          </w:p>
          <w:p w:rsidR="004F7509" w:rsidRPr="00487289" w:rsidRDefault="004F7509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Veronika Pečivová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467014" w:rsidRDefault="00467014" w:rsidP="009671AE"/>
          <w:p w:rsidR="005511C8" w:rsidRDefault="005511C8" w:rsidP="009671AE">
            <w:r w:rsidRPr="00487289">
              <w:t>Specifika spolupráce MŠ a ZŠ</w:t>
            </w:r>
          </w:p>
          <w:p w:rsidR="00467014" w:rsidRPr="00487289" w:rsidRDefault="00467014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Barbora Petrů Puhrová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5511C8" w:rsidRPr="00487289" w:rsidRDefault="005511C8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Povinně volitelné předměty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17622A" w:rsidRDefault="0017622A" w:rsidP="009671AE"/>
          <w:p w:rsidR="0017622A" w:rsidRDefault="0017622A" w:rsidP="009671AE"/>
          <w:p w:rsidR="005511C8" w:rsidRDefault="005511C8" w:rsidP="009671AE">
            <w:r w:rsidRPr="00487289">
              <w:t>*Metodika anglického jazyka pro MŠ I</w:t>
            </w:r>
          </w:p>
          <w:p w:rsidR="0017622A" w:rsidRDefault="0017622A" w:rsidP="009671AE"/>
          <w:p w:rsidR="0017622A" w:rsidRPr="00487289" w:rsidRDefault="0017622A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prof. PaedDr. Silvia Pokrivčáková, PhD.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17622A" w:rsidRDefault="0017622A" w:rsidP="009671AE"/>
          <w:p w:rsidR="005511C8" w:rsidRDefault="005511C8" w:rsidP="009671AE">
            <w:r w:rsidRPr="00487289">
              <w:t>*Dramatická výchova v</w:t>
            </w:r>
            <w:r w:rsidR="00EF7ECE">
              <w:t> </w:t>
            </w:r>
            <w:r w:rsidRPr="00487289">
              <w:t>MŠ</w:t>
            </w:r>
          </w:p>
          <w:p w:rsidR="00EF7ECE" w:rsidRPr="00487289" w:rsidRDefault="00EF7ECE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Barbora Petrů Puhrová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8C0512" w:rsidRDefault="008C0512" w:rsidP="009671AE"/>
          <w:p w:rsidR="008C0512" w:rsidRDefault="005511C8" w:rsidP="009671AE">
            <w:r w:rsidRPr="00487289">
              <w:t>*Hra na hudební nástroj I</w:t>
            </w:r>
            <w:r w:rsidR="00C46B61">
              <w:t xml:space="preserve"> </w:t>
            </w:r>
          </w:p>
          <w:p w:rsidR="005511C8" w:rsidRDefault="009605CD" w:rsidP="009671AE">
            <w:r>
              <w:t>(klavír/</w:t>
            </w:r>
            <w:r w:rsidR="00C46B61">
              <w:t>flétna)</w:t>
            </w:r>
          </w:p>
          <w:p w:rsidR="008C0512" w:rsidRPr="00487289" w:rsidRDefault="008C0512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Default="005511C8" w:rsidP="009671AE">
            <w:r w:rsidRPr="00487289">
              <w:t xml:space="preserve">Mgr. </w:t>
            </w:r>
            <w:r w:rsidR="0017622A">
              <w:t xml:space="preserve">Libuše Černá, Ph.D. </w:t>
            </w:r>
          </w:p>
          <w:p w:rsidR="0017622A" w:rsidRPr="00487289" w:rsidRDefault="0017622A" w:rsidP="009671AE">
            <w:r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* Základy podnikatelství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10p+10s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C54B7C" w:rsidP="009671AE">
            <w:r>
              <w:t>klasifikovaný</w:t>
            </w:r>
            <w:r w:rsidR="005511C8"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17622A">
              <w:rPr>
                <w:b/>
              </w:rPr>
              <w:t>Ing. Petr Novák, Ph.D.</w:t>
            </w:r>
            <w:r w:rsidRPr="00487289">
              <w:t xml:space="preserve"> (přednášející),</w:t>
            </w:r>
          </w:p>
          <w:p w:rsidR="005511C8" w:rsidRPr="00487289" w:rsidRDefault="005511C8" w:rsidP="00CF4A00">
            <w:r w:rsidRPr="00487289">
              <w:t xml:space="preserve">50% </w:t>
            </w:r>
          </w:p>
          <w:p w:rsidR="005511C8" w:rsidRPr="00487289" w:rsidRDefault="009605CD" w:rsidP="00CF4A00">
            <w:r>
              <w:t>Ing.</w:t>
            </w:r>
            <w:r w:rsidR="005511C8" w:rsidRPr="00487289">
              <w:t xml:space="preserve"> Ludmila Kozubíková, Ph.D.</w:t>
            </w:r>
          </w:p>
          <w:p w:rsidR="005511C8" w:rsidRDefault="0087039C" w:rsidP="00CF4A00">
            <w:pPr>
              <w:rPr>
                <w:ins w:id="32" w:author="Jana_PC" w:date="2018-05-24T12:00:00Z"/>
              </w:rPr>
            </w:pPr>
            <w:ins w:id="33" w:author="Jana_PC" w:date="2018-05-24T12:00:00Z">
              <w:r>
                <w:t>25</w:t>
              </w:r>
            </w:ins>
            <w:del w:id="34" w:author="Jana_PC" w:date="2018-05-24T12:00:00Z">
              <w:r w:rsidR="005511C8" w:rsidRPr="00487289" w:rsidDel="0087039C">
                <w:delText>50</w:delText>
              </w:r>
            </w:del>
            <w:r w:rsidR="005511C8" w:rsidRPr="00487289">
              <w:t>%</w:t>
            </w:r>
          </w:p>
          <w:p w:rsidR="0087039C" w:rsidRDefault="0087039C" w:rsidP="00CF4A00">
            <w:pPr>
              <w:rPr>
                <w:ins w:id="35" w:author="Jana_PC" w:date="2018-05-25T00:23:00Z"/>
              </w:rPr>
            </w:pPr>
            <w:ins w:id="36" w:author="Jana_PC" w:date="2018-05-24T12:00:00Z">
              <w:r>
                <w:t>Mgr. Markéta Hrozová, Ph.D.</w:t>
              </w:r>
            </w:ins>
          </w:p>
          <w:p w:rsidR="00F72FA2" w:rsidRDefault="00F72FA2" w:rsidP="00CF4A00">
            <w:r>
              <w:t>25%</w:t>
            </w:r>
          </w:p>
          <w:p w:rsidR="004734D3" w:rsidRPr="00487289" w:rsidRDefault="004734D3" w:rsidP="00CF4A00"/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lastRenderedPageBreak/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0A14B8" w:rsidRDefault="000A14B8" w:rsidP="009671AE"/>
          <w:p w:rsidR="005511C8" w:rsidRDefault="005511C8" w:rsidP="009671AE">
            <w:r w:rsidRPr="00487289">
              <w:t>*Využití matematických her v</w:t>
            </w:r>
            <w:r w:rsidR="000A14B8">
              <w:t> </w:t>
            </w:r>
            <w:r w:rsidRPr="00487289">
              <w:t>MŠ</w:t>
            </w:r>
          </w:p>
          <w:p w:rsidR="000A14B8" w:rsidRPr="00487289" w:rsidRDefault="000A14B8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Marie Pavelková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0A14B8" w:rsidRDefault="000A14B8" w:rsidP="009671AE"/>
          <w:p w:rsidR="005511C8" w:rsidRDefault="005511C8" w:rsidP="009671AE">
            <w:r w:rsidRPr="00487289">
              <w:t>*Využití výtvarných technik v</w:t>
            </w:r>
            <w:r w:rsidR="000A14B8">
              <w:t> </w:t>
            </w:r>
            <w:r w:rsidRPr="00487289">
              <w:t>MŠ</w:t>
            </w:r>
          </w:p>
          <w:p w:rsidR="000A14B8" w:rsidRPr="00487289" w:rsidRDefault="000A14B8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Jana Vašíková, PhD.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3/ZS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9286" w:type="dxa"/>
            <w:gridSpan w:val="14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*Student volí pět ze šesti předmětů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Počet kreditů za ZS</w:t>
            </w:r>
          </w:p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3. ročníku</w:t>
            </w:r>
          </w:p>
          <w:p w:rsidR="005511C8" w:rsidRPr="00487289" w:rsidRDefault="005511C8" w:rsidP="009671AE">
            <w:pPr>
              <w:rPr>
                <w:b/>
              </w:rPr>
            </w:pPr>
          </w:p>
          <w:p w:rsidR="005511C8" w:rsidRPr="00487289" w:rsidRDefault="005511C8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/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40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/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9286" w:type="dxa"/>
            <w:gridSpan w:val="14"/>
            <w:shd w:val="clear" w:color="auto" w:fill="FABF8F"/>
            <w:vAlign w:val="center"/>
          </w:tcPr>
          <w:p w:rsidR="005511C8" w:rsidRPr="00487289" w:rsidRDefault="005511C8" w:rsidP="009671AE">
            <w:pPr>
              <w:rPr>
                <w:b/>
                <w:sz w:val="22"/>
                <w:szCs w:val="22"/>
              </w:rPr>
            </w:pPr>
            <w:r w:rsidRPr="00487289">
              <w:rPr>
                <w:b/>
                <w:sz w:val="22"/>
                <w:szCs w:val="22"/>
              </w:rPr>
              <w:t>Povinné předměty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Pedagogická evaluace v předškolním vzdělávání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20p+20s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zápočet, zkouška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Mgr. Ilona Kočvarová, Ph.D.</w:t>
            </w:r>
          </w:p>
          <w:p w:rsidR="005511C8" w:rsidRPr="00487289" w:rsidRDefault="005511C8" w:rsidP="009671AE">
            <w:r w:rsidRPr="00487289">
              <w:t>75%</w:t>
            </w:r>
          </w:p>
          <w:p w:rsidR="005511C8" w:rsidRPr="00487289" w:rsidRDefault="005511C8" w:rsidP="009671AE">
            <w:r w:rsidRPr="00487289">
              <w:t>(přednášející)</w:t>
            </w:r>
          </w:p>
          <w:p w:rsidR="005511C8" w:rsidRPr="00487289" w:rsidRDefault="005511C8" w:rsidP="005F537A">
            <w:r w:rsidRPr="00487289">
              <w:t xml:space="preserve">PaedDr. Gabriela Česlová, PhD. </w:t>
            </w:r>
          </w:p>
          <w:p w:rsidR="005511C8" w:rsidRPr="00487289" w:rsidRDefault="005511C8" w:rsidP="009671AE">
            <w:r w:rsidRPr="00487289">
              <w:t>25%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ZT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Seminář k bakalářské práci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20s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klasifikovaný 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prof. PhDr. Peter Gavora, CSc.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Anglický jazyk VI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zápočet,</w:t>
            </w:r>
          </w:p>
          <w:p w:rsidR="005511C8" w:rsidRPr="00487289" w:rsidRDefault="005511C8" w:rsidP="009671AE">
            <w:r w:rsidRPr="00487289">
              <w:t>zkouška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Veronika Pečivová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F56022">
        <w:tc>
          <w:tcPr>
            <w:tcW w:w="9286" w:type="dxa"/>
            <w:gridSpan w:val="14"/>
            <w:shd w:val="clear" w:color="auto" w:fill="FFCC99"/>
            <w:vAlign w:val="center"/>
          </w:tcPr>
          <w:p w:rsidR="005511C8" w:rsidRPr="00487289" w:rsidRDefault="005511C8" w:rsidP="009671AE">
            <w:pPr>
              <w:rPr>
                <w:b/>
                <w:sz w:val="22"/>
              </w:rPr>
            </w:pPr>
            <w:r w:rsidRPr="00487289">
              <w:rPr>
                <w:b/>
                <w:sz w:val="22"/>
              </w:rPr>
              <w:t>Povinně volitelné předměty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*Metodika anglického jazyka pro MŠ II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prof. PaedDr. Silvia Pokrivčáková, PhD.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8C0512" w:rsidRDefault="008C0512" w:rsidP="009671AE"/>
          <w:p w:rsidR="005511C8" w:rsidRDefault="005511C8" w:rsidP="009671AE">
            <w:r w:rsidRPr="00487289">
              <w:t>*Hra na hudební nástroj II</w:t>
            </w:r>
          </w:p>
          <w:p w:rsidR="00C46B61" w:rsidRDefault="009605CD" w:rsidP="009671AE">
            <w:r>
              <w:t>(housle/</w:t>
            </w:r>
            <w:r w:rsidR="00C46B61">
              <w:t xml:space="preserve"> kytara)</w:t>
            </w:r>
          </w:p>
          <w:p w:rsidR="008C0512" w:rsidRPr="00487289" w:rsidRDefault="008C0512" w:rsidP="009671AE"/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Default="005511C8" w:rsidP="0017622A">
            <w:r w:rsidRPr="00487289">
              <w:t xml:space="preserve">Mgr. </w:t>
            </w:r>
            <w:r w:rsidR="0017622A">
              <w:t>Libuše Černá, Ph.D.</w:t>
            </w:r>
          </w:p>
          <w:p w:rsidR="0017622A" w:rsidRPr="00487289" w:rsidRDefault="0017622A" w:rsidP="0017622A">
            <w:r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*Praktikum k podpoře sociálních kompetencí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1C5947" w:rsidRDefault="005511C8" w:rsidP="009671AE">
            <w:r w:rsidRPr="001C5947">
              <w:t xml:space="preserve">PaedDr. Gabriela Česlová, PhD. </w:t>
            </w:r>
          </w:p>
          <w:p w:rsidR="005511C8" w:rsidRPr="0017622A" w:rsidRDefault="00074E9A" w:rsidP="009671AE">
            <w:r>
              <w:t>50</w:t>
            </w:r>
            <w:r w:rsidR="005511C8" w:rsidRPr="0017622A">
              <w:t>%</w:t>
            </w:r>
          </w:p>
          <w:p w:rsidR="005511C8" w:rsidRPr="0017622A" w:rsidRDefault="005511C8" w:rsidP="009671AE">
            <w:r w:rsidRPr="0017622A">
              <w:t>Mgr. Hana Navrátilová</w:t>
            </w:r>
          </w:p>
          <w:p w:rsidR="005511C8" w:rsidRPr="00487289" w:rsidRDefault="00074E9A" w:rsidP="009671AE">
            <w:r>
              <w:t>50</w:t>
            </w:r>
            <w:r w:rsidR="005511C8" w:rsidRPr="0017622A"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*Literatura pro děti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Hana Navrátilová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603DC3" w:rsidRDefault="005511C8" w:rsidP="000A14B8">
            <w:r w:rsidRPr="00487289">
              <w:t xml:space="preserve">*Podpora </w:t>
            </w:r>
            <w:r w:rsidR="000A14B8">
              <w:t xml:space="preserve">využití </w:t>
            </w:r>
            <w:r w:rsidRPr="00487289">
              <w:t xml:space="preserve">ICT </w:t>
            </w:r>
          </w:p>
          <w:p w:rsidR="005511C8" w:rsidRPr="00487289" w:rsidRDefault="005511C8" w:rsidP="000A14B8">
            <w:r w:rsidRPr="00487289">
              <w:t xml:space="preserve">v </w:t>
            </w:r>
            <w:r w:rsidR="000A14B8">
              <w:t>práci</w:t>
            </w:r>
            <w:r w:rsidRPr="00487289">
              <w:t xml:space="preserve"> učitel</w:t>
            </w:r>
            <w:r w:rsidR="00EC6C07">
              <w:rPr>
                <w:rFonts w:ascii="Calibri" w:hAnsi="Calibri"/>
              </w:rPr>
              <w:t>e</w:t>
            </w:r>
            <w:r w:rsidRPr="00487289">
              <w:t xml:space="preserve"> </w:t>
            </w:r>
            <w:r w:rsidR="006C5CE1">
              <w:t>MŠ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Mgr. Barbora Petrů Puhrová</w:t>
            </w:r>
          </w:p>
          <w:p w:rsidR="005511C8" w:rsidRPr="00487289" w:rsidRDefault="005511C8" w:rsidP="009671AE">
            <w:r w:rsidRPr="00487289">
              <w:t>100%</w:t>
            </w: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r w:rsidRPr="00487289">
              <w:t>*Výchova ke zdraví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r w:rsidRPr="00487289">
              <w:t>20c</w:t>
            </w: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r w:rsidRPr="00487289">
              <w:t>zápočet</w:t>
            </w: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r w:rsidRPr="00487289">
              <w:t>2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r w:rsidRPr="00487289">
              <w:t>PhDr. Roman Božik, Ph.D.</w:t>
            </w:r>
          </w:p>
          <w:p w:rsidR="005511C8" w:rsidRPr="0017622A" w:rsidRDefault="005511C8" w:rsidP="009671AE">
            <w:r w:rsidRPr="0017622A">
              <w:t>50%</w:t>
            </w:r>
            <w:r w:rsidR="0017622A">
              <w:t>,</w:t>
            </w:r>
          </w:p>
          <w:p w:rsidR="005511C8" w:rsidRPr="0017622A" w:rsidRDefault="005511C8" w:rsidP="009671AE">
            <w:r w:rsidRPr="0017622A">
              <w:t xml:space="preserve">PaedDr. Gabriela Česlová, PhD. </w:t>
            </w:r>
          </w:p>
          <w:p w:rsidR="005511C8" w:rsidRDefault="005511C8" w:rsidP="009671AE">
            <w:r w:rsidRPr="0017622A">
              <w:t>50%</w:t>
            </w:r>
          </w:p>
          <w:p w:rsidR="004734D3" w:rsidRPr="00487289" w:rsidRDefault="004734D3" w:rsidP="009671AE"/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>
            <w:r w:rsidRPr="00487289">
              <w:t>3/LS</w:t>
            </w:r>
          </w:p>
        </w:tc>
        <w:tc>
          <w:tcPr>
            <w:tcW w:w="814" w:type="dxa"/>
            <w:vAlign w:val="center"/>
          </w:tcPr>
          <w:p w:rsidR="005511C8" w:rsidRPr="00487289" w:rsidRDefault="005511C8" w:rsidP="009671AE">
            <w:r w:rsidRPr="00487289">
              <w:t>PZ</w:t>
            </w:r>
          </w:p>
        </w:tc>
      </w:tr>
      <w:tr w:rsidR="005511C8" w:rsidRPr="00487289" w:rsidTr="00440CE7">
        <w:tc>
          <w:tcPr>
            <w:tcW w:w="9286" w:type="dxa"/>
            <w:gridSpan w:val="14"/>
            <w:vAlign w:val="center"/>
          </w:tcPr>
          <w:p w:rsidR="004734D3" w:rsidRDefault="004734D3" w:rsidP="009671AE">
            <w:pPr>
              <w:rPr>
                <w:b/>
              </w:rPr>
            </w:pPr>
          </w:p>
          <w:p w:rsidR="004734D3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 xml:space="preserve">*Student </w:t>
            </w:r>
            <w:r w:rsidR="00467014">
              <w:rPr>
                <w:b/>
              </w:rPr>
              <w:t>volí</w:t>
            </w:r>
            <w:r w:rsidRPr="00487289">
              <w:rPr>
                <w:b/>
              </w:rPr>
              <w:t xml:space="preserve"> pět ze šesti předmětů</w:t>
            </w:r>
          </w:p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lastRenderedPageBreak/>
              <w:t>Počet kreditů za LS</w:t>
            </w:r>
          </w:p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3. ročníku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20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Počet kreditů za 3. ročník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60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440CE7">
        <w:tc>
          <w:tcPr>
            <w:tcW w:w="2375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Počet kreditů za celé studium</w:t>
            </w:r>
          </w:p>
        </w:tc>
        <w:tc>
          <w:tcPr>
            <w:tcW w:w="1134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180</w:t>
            </w:r>
          </w:p>
        </w:tc>
        <w:tc>
          <w:tcPr>
            <w:tcW w:w="1701" w:type="dxa"/>
            <w:gridSpan w:val="3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511C8" w:rsidRPr="00487289" w:rsidRDefault="005511C8" w:rsidP="009671AE"/>
        </w:tc>
        <w:tc>
          <w:tcPr>
            <w:tcW w:w="814" w:type="dxa"/>
            <w:vAlign w:val="center"/>
          </w:tcPr>
          <w:p w:rsidR="005511C8" w:rsidRPr="00487289" w:rsidRDefault="005511C8" w:rsidP="009671AE"/>
        </w:tc>
      </w:tr>
      <w:tr w:rsidR="005511C8" w:rsidRPr="00487289" w:rsidTr="00891C8A">
        <w:trPr>
          <w:trHeight w:val="502"/>
        </w:trPr>
        <w:tc>
          <w:tcPr>
            <w:tcW w:w="9286" w:type="dxa"/>
            <w:gridSpan w:val="14"/>
            <w:shd w:val="clear" w:color="auto" w:fill="FABF8F"/>
            <w:vAlign w:val="center"/>
          </w:tcPr>
          <w:p w:rsidR="005511C8" w:rsidRPr="00487289" w:rsidRDefault="005511C8" w:rsidP="009671AE">
            <w:pPr>
              <w:rPr>
                <w:sz w:val="24"/>
                <w:szCs w:val="24"/>
              </w:rPr>
            </w:pPr>
            <w:r w:rsidRPr="00487289">
              <w:rPr>
                <w:b/>
                <w:sz w:val="24"/>
                <w:szCs w:val="24"/>
              </w:rPr>
              <w:t>Naplnění rámcových požadavků pro profesní zaměření studijního programu</w:t>
            </w:r>
          </w:p>
        </w:tc>
      </w:tr>
      <w:tr w:rsidR="005511C8" w:rsidRPr="00487289" w:rsidTr="00891C8A">
        <w:trPr>
          <w:trHeight w:val="268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</w:p>
        </w:tc>
        <w:tc>
          <w:tcPr>
            <w:tcW w:w="2322" w:type="dxa"/>
            <w:gridSpan w:val="5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%</w:t>
            </w:r>
          </w:p>
        </w:tc>
        <w:tc>
          <w:tcPr>
            <w:tcW w:w="2321" w:type="dxa"/>
            <w:gridSpan w:val="4"/>
            <w:vAlign w:val="center"/>
          </w:tcPr>
          <w:p w:rsidR="005511C8" w:rsidRPr="00487289" w:rsidRDefault="002D007A" w:rsidP="009671AE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5511C8" w:rsidRPr="00487289">
              <w:rPr>
                <w:b/>
              </w:rPr>
              <w:t>redity</w:t>
            </w:r>
          </w:p>
        </w:tc>
        <w:tc>
          <w:tcPr>
            <w:tcW w:w="2322" w:type="dxa"/>
            <w:gridSpan w:val="4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hodiny</w:t>
            </w:r>
          </w:p>
        </w:tc>
      </w:tr>
      <w:tr w:rsidR="005511C8" w:rsidRPr="00487289" w:rsidTr="00067F75">
        <w:trPr>
          <w:trHeight w:val="678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složka</w:t>
            </w:r>
          </w:p>
        </w:tc>
        <w:tc>
          <w:tcPr>
            <w:tcW w:w="1161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požadavek v standardu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studijní program</w:t>
            </w:r>
          </w:p>
        </w:tc>
        <w:tc>
          <w:tcPr>
            <w:tcW w:w="1160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požadavek v standardu</w:t>
            </w:r>
          </w:p>
        </w:tc>
        <w:tc>
          <w:tcPr>
            <w:tcW w:w="1161" w:type="dxa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studijní program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požadavek v standardu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studijní program</w:t>
            </w:r>
          </w:p>
        </w:tc>
      </w:tr>
      <w:tr w:rsidR="005511C8" w:rsidRPr="00487289" w:rsidTr="00067F75">
        <w:trPr>
          <w:trHeight w:val="678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Pedagogicko-psychologická příprava a speciálně pedagogická příprava</w:t>
            </w:r>
          </w:p>
        </w:tc>
        <w:tc>
          <w:tcPr>
            <w:tcW w:w="1161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23-30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30</w:t>
            </w:r>
          </w:p>
        </w:tc>
        <w:tc>
          <w:tcPr>
            <w:tcW w:w="1160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41-54</w:t>
            </w:r>
          </w:p>
        </w:tc>
        <w:tc>
          <w:tcPr>
            <w:tcW w:w="1161" w:type="dxa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54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1230-1620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1620</w:t>
            </w:r>
          </w:p>
        </w:tc>
      </w:tr>
      <w:tr w:rsidR="005511C8" w:rsidRPr="00487289" w:rsidTr="00067F75">
        <w:trPr>
          <w:trHeight w:val="678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Oborová složka s didaktikou vč. cizího jazyka</w:t>
            </w:r>
          </w:p>
        </w:tc>
        <w:tc>
          <w:tcPr>
            <w:tcW w:w="1161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45-50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50</w:t>
            </w:r>
          </w:p>
        </w:tc>
        <w:tc>
          <w:tcPr>
            <w:tcW w:w="1160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81-90</w:t>
            </w:r>
          </w:p>
        </w:tc>
        <w:tc>
          <w:tcPr>
            <w:tcW w:w="1161" w:type="dxa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90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2430-2700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2700</w:t>
            </w:r>
          </w:p>
        </w:tc>
      </w:tr>
      <w:tr w:rsidR="005511C8" w:rsidRPr="00487289" w:rsidTr="00891C8A">
        <w:trPr>
          <w:trHeight w:val="631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Praxe</w:t>
            </w:r>
          </w:p>
        </w:tc>
        <w:tc>
          <w:tcPr>
            <w:tcW w:w="1161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10-15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15</w:t>
            </w:r>
          </w:p>
        </w:tc>
        <w:tc>
          <w:tcPr>
            <w:tcW w:w="1160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18-27</w:t>
            </w:r>
          </w:p>
        </w:tc>
        <w:tc>
          <w:tcPr>
            <w:tcW w:w="1161" w:type="dxa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27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540-810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810</w:t>
            </w:r>
          </w:p>
        </w:tc>
      </w:tr>
      <w:tr w:rsidR="005511C8" w:rsidRPr="00487289" w:rsidTr="00891C8A">
        <w:trPr>
          <w:trHeight w:val="555"/>
        </w:trPr>
        <w:tc>
          <w:tcPr>
            <w:tcW w:w="2321" w:type="dxa"/>
            <w:vAlign w:val="center"/>
          </w:tcPr>
          <w:p w:rsidR="005511C8" w:rsidRPr="00487289" w:rsidRDefault="005511C8" w:rsidP="009671AE">
            <w:pPr>
              <w:rPr>
                <w:b/>
              </w:rPr>
            </w:pPr>
            <w:r w:rsidRPr="00487289">
              <w:rPr>
                <w:b/>
              </w:rPr>
              <w:t>Závěrečná práce</w:t>
            </w:r>
          </w:p>
        </w:tc>
        <w:tc>
          <w:tcPr>
            <w:tcW w:w="1161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5-10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5</w:t>
            </w:r>
          </w:p>
        </w:tc>
        <w:tc>
          <w:tcPr>
            <w:tcW w:w="1160" w:type="dxa"/>
            <w:gridSpan w:val="3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9-18</w:t>
            </w:r>
          </w:p>
        </w:tc>
        <w:tc>
          <w:tcPr>
            <w:tcW w:w="1161" w:type="dxa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9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270-540</w:t>
            </w:r>
          </w:p>
        </w:tc>
        <w:tc>
          <w:tcPr>
            <w:tcW w:w="1161" w:type="dxa"/>
            <w:gridSpan w:val="2"/>
            <w:vAlign w:val="center"/>
          </w:tcPr>
          <w:p w:rsidR="005511C8" w:rsidRPr="00487289" w:rsidRDefault="005511C8" w:rsidP="009671AE">
            <w:pPr>
              <w:jc w:val="center"/>
              <w:rPr>
                <w:b/>
              </w:rPr>
            </w:pPr>
            <w:r w:rsidRPr="00487289">
              <w:rPr>
                <w:b/>
              </w:rPr>
              <w:t>270</w:t>
            </w:r>
          </w:p>
        </w:tc>
      </w:tr>
    </w:tbl>
    <w:p w:rsidR="001F6B00" w:rsidRPr="00487289" w:rsidRDefault="001F6B00" w:rsidP="00B32C84">
      <w:pPr>
        <w:spacing w:after="160" w:line="259" w:lineRule="auto"/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09"/>
        <w:gridCol w:w="5776"/>
      </w:tblGrid>
      <w:tr w:rsidR="00B32C84" w:rsidRPr="00487289" w:rsidTr="003D04AE">
        <w:tc>
          <w:tcPr>
            <w:tcW w:w="3509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 Součásti SZZ a jejich obsah</w:t>
            </w:r>
          </w:p>
        </w:tc>
        <w:tc>
          <w:tcPr>
            <w:tcW w:w="5776" w:type="dxa"/>
            <w:tcBorders>
              <w:bottom w:val="nil"/>
            </w:tcBorders>
          </w:tcPr>
          <w:p w:rsidR="00B32C84" w:rsidRPr="00487289" w:rsidRDefault="00B32C84" w:rsidP="00F37C01">
            <w:pPr>
              <w:jc w:val="both"/>
            </w:pPr>
          </w:p>
        </w:tc>
      </w:tr>
      <w:tr w:rsidR="00B32C84" w:rsidRPr="00487289" w:rsidTr="003D04AE">
        <w:trPr>
          <w:trHeight w:val="1370"/>
        </w:trPr>
        <w:tc>
          <w:tcPr>
            <w:tcW w:w="9285" w:type="dxa"/>
            <w:gridSpan w:val="2"/>
            <w:tcBorders>
              <w:top w:val="nil"/>
            </w:tcBorders>
          </w:tcPr>
          <w:p w:rsidR="00AD1AAC" w:rsidRPr="00487289" w:rsidRDefault="00AD1AAC" w:rsidP="00AD1AA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6275B" w:rsidRPr="00487289" w:rsidRDefault="00AD1AAC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Státní </w:t>
            </w:r>
            <w:r w:rsidR="00997E94" w:rsidRPr="00487289">
              <w:rPr>
                <w:rFonts w:eastAsia="Calibri"/>
              </w:rPr>
              <w:t xml:space="preserve">závěrečná </w:t>
            </w:r>
            <w:r w:rsidRPr="00487289">
              <w:rPr>
                <w:rFonts w:eastAsia="Calibri"/>
              </w:rPr>
              <w:t>zkouška není opakováním dílčích zkoušek z průběhu studia, má integrující charakter s</w:t>
            </w:r>
            <w:r w:rsidR="00997E94" w:rsidRPr="00487289">
              <w:rPr>
                <w:rFonts w:eastAsia="Calibri"/>
              </w:rPr>
              <w:t>e záměrem rozvinout odbornou diskuzi</w:t>
            </w:r>
            <w:r w:rsidRPr="00487289">
              <w:rPr>
                <w:rFonts w:eastAsia="Calibri"/>
              </w:rPr>
              <w:t xml:space="preserve"> k danému tématu. </w:t>
            </w:r>
          </w:p>
          <w:p w:rsidR="00BF0F56" w:rsidRPr="00487289" w:rsidRDefault="00BF0F56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16275B" w:rsidRPr="00487289" w:rsidRDefault="003954FA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87289">
              <w:rPr>
                <w:rFonts w:eastAsia="Calibri"/>
                <w:b/>
                <w:bCs/>
              </w:rPr>
              <w:t>Součástí</w:t>
            </w:r>
            <w:r w:rsidR="0016275B" w:rsidRPr="00487289">
              <w:rPr>
                <w:rFonts w:eastAsia="Calibri"/>
                <w:b/>
                <w:bCs/>
              </w:rPr>
              <w:t xml:space="preserve"> státní závěrečná zkoušky</w:t>
            </w:r>
            <w:r w:rsidR="008E2113" w:rsidRPr="00487289">
              <w:rPr>
                <w:rFonts w:eastAsia="Calibri"/>
                <w:b/>
                <w:bCs/>
              </w:rPr>
              <w:t xml:space="preserve"> jsou</w:t>
            </w:r>
            <w:r w:rsidR="00AD1AAC" w:rsidRPr="00487289">
              <w:rPr>
                <w:rFonts w:eastAsia="Calibri"/>
                <w:b/>
                <w:bCs/>
              </w:rPr>
              <w:t xml:space="preserve"> tyto tematické okruhy</w:t>
            </w:r>
            <w:r w:rsidR="0016275B" w:rsidRPr="00487289">
              <w:rPr>
                <w:rFonts w:eastAsia="Calibri"/>
                <w:b/>
                <w:bCs/>
              </w:rPr>
              <w:t xml:space="preserve">: </w:t>
            </w:r>
          </w:p>
          <w:p w:rsidR="0016275B" w:rsidRPr="00487289" w:rsidRDefault="0016275B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1. Obhajoba bakalářské práce.</w:t>
            </w:r>
          </w:p>
          <w:p w:rsidR="0016275B" w:rsidRPr="00487289" w:rsidRDefault="0016275B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2. Edukace v </w:t>
            </w:r>
            <w:r w:rsidR="00E9516F" w:rsidRPr="00487289">
              <w:rPr>
                <w:rFonts w:eastAsia="Calibri"/>
              </w:rPr>
              <w:t>mateřské</w:t>
            </w:r>
            <w:r w:rsidRPr="00487289">
              <w:rPr>
                <w:rFonts w:eastAsia="Calibri"/>
              </w:rPr>
              <w:t xml:space="preserve"> škole.</w:t>
            </w:r>
          </w:p>
          <w:p w:rsidR="0016275B" w:rsidRPr="00487289" w:rsidRDefault="0016275B" w:rsidP="0016275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3. </w:t>
            </w:r>
            <w:r w:rsidR="00E9516F" w:rsidRPr="00487289">
              <w:rPr>
                <w:rFonts w:eastAsia="Calibri"/>
              </w:rPr>
              <w:t>Vývojová</w:t>
            </w:r>
            <w:r w:rsidRPr="00487289">
              <w:rPr>
                <w:rFonts w:eastAsia="Calibri"/>
              </w:rPr>
              <w:t xml:space="preserve"> psychologie.</w:t>
            </w:r>
          </w:p>
          <w:p w:rsidR="0016275B" w:rsidRPr="00487289" w:rsidRDefault="0016275B" w:rsidP="0016275B">
            <w:pPr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4. Didaktika </w:t>
            </w:r>
            <w:r w:rsidR="00E9516F" w:rsidRPr="00487289">
              <w:rPr>
                <w:rFonts w:eastAsia="Calibri"/>
              </w:rPr>
              <w:t>mateřské</w:t>
            </w:r>
            <w:r w:rsidRPr="00487289">
              <w:rPr>
                <w:rFonts w:eastAsia="Calibri"/>
              </w:rPr>
              <w:t xml:space="preserve"> škol</w:t>
            </w:r>
            <w:r w:rsidR="003954FA" w:rsidRPr="00487289">
              <w:rPr>
                <w:rFonts w:eastAsia="Calibri"/>
              </w:rPr>
              <w:t>y spojen</w:t>
            </w:r>
            <w:r w:rsidR="00997E94" w:rsidRPr="00487289">
              <w:rPr>
                <w:rFonts w:eastAsia="Calibri"/>
              </w:rPr>
              <w:t>á</w:t>
            </w:r>
            <w:r w:rsidR="003954FA" w:rsidRPr="00487289">
              <w:rPr>
                <w:rFonts w:eastAsia="Calibri"/>
              </w:rPr>
              <w:t xml:space="preserve"> s</w:t>
            </w:r>
            <w:r w:rsidR="00E9516F" w:rsidRPr="00487289">
              <w:rPr>
                <w:rFonts w:eastAsia="Calibri"/>
              </w:rPr>
              <w:t xml:space="preserve"> obhajob</w:t>
            </w:r>
            <w:r w:rsidR="00AD1AAC" w:rsidRPr="00487289">
              <w:rPr>
                <w:rFonts w:eastAsia="Calibri"/>
              </w:rPr>
              <w:t>ou</w:t>
            </w:r>
            <w:r w:rsidR="00E9516F" w:rsidRPr="00487289">
              <w:rPr>
                <w:rFonts w:eastAsia="Calibri"/>
              </w:rPr>
              <w:t xml:space="preserve"> </w:t>
            </w:r>
            <w:r w:rsidR="00B458BD" w:rsidRPr="00487289">
              <w:rPr>
                <w:rFonts w:eastAsia="Calibri"/>
              </w:rPr>
              <w:t>p</w:t>
            </w:r>
            <w:r w:rsidR="00E9516F" w:rsidRPr="00487289">
              <w:rPr>
                <w:rFonts w:eastAsia="Calibri"/>
              </w:rPr>
              <w:t>ortfolia praxí</w:t>
            </w:r>
            <w:r w:rsidRPr="00487289">
              <w:rPr>
                <w:rFonts w:eastAsia="Calibri"/>
              </w:rPr>
              <w:t>.</w:t>
            </w:r>
          </w:p>
          <w:p w:rsidR="00E9516F" w:rsidRPr="00487289" w:rsidRDefault="00E9516F" w:rsidP="00E9516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B32C84" w:rsidRPr="00487289" w:rsidRDefault="00AD1AAC" w:rsidP="008B7C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 xml:space="preserve">Při SZZ je důraz </w:t>
            </w:r>
            <w:r w:rsidR="00E9516F" w:rsidRPr="00487289">
              <w:rPr>
                <w:rFonts w:eastAsia="Calibri"/>
              </w:rPr>
              <w:t>kladen</w:t>
            </w:r>
            <w:r w:rsidRPr="00487289">
              <w:rPr>
                <w:rFonts w:eastAsia="Calibri"/>
              </w:rPr>
              <w:t xml:space="preserve"> </w:t>
            </w:r>
            <w:r w:rsidR="00005885" w:rsidRPr="00487289">
              <w:rPr>
                <w:rFonts w:eastAsia="Calibri"/>
              </w:rPr>
              <w:t>především</w:t>
            </w:r>
            <w:r w:rsidR="004D3C58" w:rsidRPr="00487289">
              <w:rPr>
                <w:rFonts w:eastAsia="Calibri"/>
              </w:rPr>
              <w:t xml:space="preserve"> na bakalářskou práci,</w:t>
            </w:r>
            <w:r w:rsidR="00E9516F" w:rsidRPr="00487289">
              <w:rPr>
                <w:rFonts w:eastAsia="Calibri"/>
              </w:rPr>
              <w:t xml:space="preserve"> </w:t>
            </w:r>
            <w:r w:rsidR="00BB04EA" w:rsidRPr="00487289">
              <w:rPr>
                <w:rFonts w:eastAsia="Calibri"/>
              </w:rPr>
              <w:t>kvalitu</w:t>
            </w:r>
            <w:r w:rsidR="0086319B" w:rsidRPr="00487289">
              <w:rPr>
                <w:rFonts w:eastAsia="Calibri"/>
              </w:rPr>
              <w:t xml:space="preserve"> </w:t>
            </w:r>
            <w:r w:rsidR="004D3C58" w:rsidRPr="00487289">
              <w:rPr>
                <w:rFonts w:eastAsia="Calibri"/>
              </w:rPr>
              <w:t xml:space="preserve">jejího </w:t>
            </w:r>
            <w:r w:rsidR="0086319B" w:rsidRPr="00487289">
              <w:rPr>
                <w:rFonts w:eastAsia="Calibri"/>
              </w:rPr>
              <w:t>zpracování</w:t>
            </w:r>
            <w:r w:rsidR="00BB04EA" w:rsidRPr="00487289">
              <w:rPr>
                <w:rFonts w:eastAsia="Calibri"/>
              </w:rPr>
              <w:t xml:space="preserve"> a důslednou obhajobu. Zaměření</w:t>
            </w:r>
            <w:r w:rsidR="00997E94" w:rsidRPr="00487289">
              <w:rPr>
                <w:rFonts w:eastAsia="Calibri"/>
              </w:rPr>
              <w:t xml:space="preserve"> prací vychází z profilu studijního programu a profilu</w:t>
            </w:r>
            <w:r w:rsidR="00E9516F" w:rsidRPr="00487289">
              <w:rPr>
                <w:rFonts w:eastAsia="Calibri"/>
              </w:rPr>
              <w:t xml:space="preserve"> absolventa, který </w:t>
            </w:r>
            <w:r w:rsidR="00BB04EA" w:rsidRPr="00487289">
              <w:rPr>
                <w:rFonts w:eastAsia="Calibri"/>
              </w:rPr>
              <w:t xml:space="preserve">má </w:t>
            </w:r>
            <w:r w:rsidR="00E9516F" w:rsidRPr="00487289">
              <w:rPr>
                <w:rFonts w:eastAsia="Calibri"/>
              </w:rPr>
              <w:t>v</w:t>
            </w:r>
            <w:r w:rsidR="0086319B" w:rsidRPr="00487289">
              <w:rPr>
                <w:rFonts w:eastAsia="Calibri"/>
              </w:rPr>
              <w:t xml:space="preserve"> bakalářské </w:t>
            </w:r>
            <w:r w:rsidR="00E9516F" w:rsidRPr="00487289">
              <w:rPr>
                <w:rFonts w:eastAsia="Calibri"/>
              </w:rPr>
              <w:t>práci</w:t>
            </w:r>
            <w:r w:rsidR="00BB04EA" w:rsidRPr="00487289">
              <w:rPr>
                <w:rFonts w:eastAsia="Calibri"/>
              </w:rPr>
              <w:t xml:space="preserve"> potvrdit</w:t>
            </w:r>
            <w:r w:rsidR="00E9516F" w:rsidRPr="00487289">
              <w:rPr>
                <w:rFonts w:eastAsia="Calibri"/>
              </w:rPr>
              <w:t xml:space="preserve"> schopnost projektovat edukační činnosti v institucích předškolního vzdělávání, aplikovat pedagogické teorie do výchovných a didaktických programů </w:t>
            </w:r>
            <w:r w:rsidR="00BB04EA" w:rsidRPr="00487289">
              <w:rPr>
                <w:rFonts w:eastAsia="Calibri"/>
              </w:rPr>
              <w:t>příslušných institucí.</w:t>
            </w:r>
            <w:r w:rsidR="00E9516F" w:rsidRPr="00487289">
              <w:rPr>
                <w:rFonts w:eastAsia="Calibri"/>
              </w:rPr>
              <w:t xml:space="preserve"> </w:t>
            </w:r>
            <w:r w:rsidR="00BB04EA" w:rsidRPr="00487289">
              <w:rPr>
                <w:rFonts w:eastAsia="Calibri"/>
              </w:rPr>
              <w:t>Z</w:t>
            </w:r>
            <w:r w:rsidR="00E9516F" w:rsidRPr="00487289">
              <w:rPr>
                <w:rFonts w:eastAsia="Calibri"/>
              </w:rPr>
              <w:t xml:space="preserve">ároveň </w:t>
            </w:r>
            <w:r w:rsidR="00BB04EA" w:rsidRPr="00487289">
              <w:rPr>
                <w:rFonts w:eastAsia="Calibri"/>
              </w:rPr>
              <w:t xml:space="preserve">má </w:t>
            </w:r>
            <w:r w:rsidR="00E9516F" w:rsidRPr="00487289">
              <w:rPr>
                <w:rFonts w:eastAsia="Calibri"/>
              </w:rPr>
              <w:t>prokázat schopnost pracovat s literárními</w:t>
            </w:r>
            <w:r w:rsidR="001136C3" w:rsidRPr="00487289">
              <w:rPr>
                <w:rFonts w:eastAsia="Calibri"/>
              </w:rPr>
              <w:t xml:space="preserve"> prameny, případně</w:t>
            </w:r>
            <w:r w:rsidR="00E9516F" w:rsidRPr="00487289">
              <w:rPr>
                <w:rFonts w:eastAsia="Calibri"/>
              </w:rPr>
              <w:t xml:space="preserve"> zacházet s jednoduššími diagnostickými a </w:t>
            </w:r>
            <w:r w:rsidR="00BB04EA" w:rsidRPr="00487289">
              <w:rPr>
                <w:rFonts w:eastAsia="Calibri"/>
              </w:rPr>
              <w:t xml:space="preserve">při výzkumné práci </w:t>
            </w:r>
            <w:r w:rsidR="0086319B" w:rsidRPr="00487289">
              <w:rPr>
                <w:rFonts w:eastAsia="Calibri"/>
              </w:rPr>
              <w:t>rovněž</w:t>
            </w:r>
            <w:r w:rsidR="00BB04EA" w:rsidRPr="00487289">
              <w:rPr>
                <w:rFonts w:eastAsia="Calibri"/>
              </w:rPr>
              <w:t xml:space="preserve"> s </w:t>
            </w:r>
            <w:r w:rsidR="00E9516F" w:rsidRPr="00487289">
              <w:rPr>
                <w:rFonts w:eastAsia="Calibri"/>
              </w:rPr>
              <w:t>výzkumnými nástroji. Student</w:t>
            </w:r>
            <w:r w:rsidR="007B6BAE" w:rsidRPr="00487289">
              <w:rPr>
                <w:rFonts w:eastAsia="Calibri"/>
              </w:rPr>
              <w:t xml:space="preserve"> tedy</w:t>
            </w:r>
            <w:r w:rsidR="00E9516F" w:rsidRPr="00487289">
              <w:rPr>
                <w:rFonts w:eastAsia="Calibri"/>
              </w:rPr>
              <w:t xml:space="preserve"> může volit aplikační nebo výzkumně orientovanou závěrečnou práci. K jejich kvalitnímu zpracování má potřebnou podporu v podobě příslušných </w:t>
            </w:r>
            <w:r w:rsidR="007B6BAE" w:rsidRPr="00487289">
              <w:rPr>
                <w:rFonts w:eastAsia="Calibri"/>
              </w:rPr>
              <w:t xml:space="preserve">povinných </w:t>
            </w:r>
            <w:r w:rsidR="00E9516F" w:rsidRPr="00487289">
              <w:rPr>
                <w:rFonts w:eastAsia="Calibri"/>
              </w:rPr>
              <w:t xml:space="preserve">předmětů studijního programu, které jsou metodicky nebo </w:t>
            </w:r>
            <w:r w:rsidR="00BC43B7" w:rsidRPr="00487289">
              <w:rPr>
                <w:rFonts w:eastAsia="Calibri"/>
              </w:rPr>
              <w:t>výzkumně orientovány.</w:t>
            </w:r>
          </w:p>
          <w:p w:rsidR="008B7C25" w:rsidRPr="00487289" w:rsidRDefault="008B7C25" w:rsidP="008B7C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8B7C25" w:rsidRPr="00487289" w:rsidRDefault="008B7C25" w:rsidP="008B7C25">
            <w:pPr>
              <w:autoSpaceDE w:val="0"/>
              <w:autoSpaceDN w:val="0"/>
              <w:adjustRightInd w:val="0"/>
              <w:jc w:val="both"/>
            </w:pPr>
            <w:r w:rsidRPr="00487289">
              <w:rPr>
                <w:rFonts w:eastAsia="Calibri"/>
              </w:rPr>
              <w:t>Podobně jako při obhajobě bakalářské práce</w:t>
            </w:r>
            <w:r w:rsidR="0086319B" w:rsidRPr="00487289">
              <w:rPr>
                <w:rFonts w:eastAsia="Calibri"/>
              </w:rPr>
              <w:t>, také</w:t>
            </w:r>
            <w:r w:rsidR="001136C3" w:rsidRPr="00487289">
              <w:rPr>
                <w:rFonts w:eastAsia="Calibri"/>
              </w:rPr>
              <w:t xml:space="preserve"> v dalších součástích SZZ se ověřují profilující znalosti z povinných a povinně volitelných předmětů</w:t>
            </w:r>
            <w:r w:rsidR="007B6BAE" w:rsidRPr="00487289">
              <w:rPr>
                <w:rFonts w:eastAsia="Calibri"/>
              </w:rPr>
              <w:t xml:space="preserve"> </w:t>
            </w:r>
            <w:r w:rsidR="004D3C58" w:rsidRPr="00487289">
              <w:rPr>
                <w:rFonts w:eastAsia="Calibri"/>
              </w:rPr>
              <w:t xml:space="preserve">především </w:t>
            </w:r>
            <w:r w:rsidR="007B6BAE" w:rsidRPr="00487289">
              <w:rPr>
                <w:rFonts w:eastAsia="Calibri"/>
              </w:rPr>
              <w:t xml:space="preserve">z pedagogiky </w:t>
            </w:r>
            <w:r w:rsidR="00BB04EA" w:rsidRPr="00487289">
              <w:rPr>
                <w:rFonts w:eastAsia="Calibri"/>
              </w:rPr>
              <w:t>a psychologie se zaměřením na předškolní věk.</w:t>
            </w:r>
            <w:r w:rsidR="007B6BAE" w:rsidRPr="00487289">
              <w:rPr>
                <w:rFonts w:eastAsia="Calibri"/>
              </w:rPr>
              <w:t xml:space="preserve"> Navazují na předměty Teorie výchovy a vzdělávání, Pedag</w:t>
            </w:r>
            <w:r w:rsidR="00172398">
              <w:rPr>
                <w:rFonts w:eastAsia="Calibri"/>
              </w:rPr>
              <w:t>ogická propedeutika, Pedagogické</w:t>
            </w:r>
            <w:r w:rsidR="007B6BAE" w:rsidRPr="00487289">
              <w:rPr>
                <w:rFonts w:eastAsia="Calibri"/>
              </w:rPr>
              <w:t xml:space="preserve"> </w:t>
            </w:r>
            <w:r w:rsidR="00172398">
              <w:rPr>
                <w:rFonts w:eastAsia="Calibri"/>
              </w:rPr>
              <w:t>diagnostikování</w:t>
            </w:r>
            <w:r w:rsidR="007B6BAE" w:rsidRPr="00487289">
              <w:rPr>
                <w:rFonts w:eastAsia="Calibri"/>
              </w:rPr>
              <w:t xml:space="preserve"> v MŠ, </w:t>
            </w:r>
            <w:r w:rsidR="002F1557" w:rsidRPr="00487289">
              <w:rPr>
                <w:rFonts w:eastAsia="Calibri"/>
              </w:rPr>
              <w:t xml:space="preserve">Pedagogická komunikace v MŠ, </w:t>
            </w:r>
            <w:r w:rsidR="007B6BAE" w:rsidRPr="00487289">
              <w:rPr>
                <w:rFonts w:eastAsia="Calibri"/>
              </w:rPr>
              <w:t xml:space="preserve">Pedagogika volného času, </w:t>
            </w:r>
            <w:r w:rsidR="00BB04EA" w:rsidRPr="00487289">
              <w:rPr>
                <w:rFonts w:eastAsia="Calibri"/>
              </w:rPr>
              <w:t>Vývojová psychologie či</w:t>
            </w:r>
            <w:r w:rsidR="002F1557" w:rsidRPr="00487289">
              <w:rPr>
                <w:rFonts w:eastAsia="Calibri"/>
              </w:rPr>
              <w:t xml:space="preserve"> Sociální psychologie.</w:t>
            </w:r>
          </w:p>
          <w:p w:rsidR="007B6BAE" w:rsidRPr="00487289" w:rsidRDefault="007B6BAE" w:rsidP="00E9516F">
            <w:pPr>
              <w:jc w:val="both"/>
            </w:pPr>
          </w:p>
          <w:p w:rsidR="00FD35F5" w:rsidRPr="00487289" w:rsidRDefault="009F0027" w:rsidP="00E9516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Studijní</w:t>
            </w:r>
            <w:r w:rsidR="00FD35F5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 xml:space="preserve">program </w:t>
            </w:r>
            <w:r w:rsidR="00FD35F5" w:rsidRPr="00487289">
              <w:rPr>
                <w:rFonts w:eastAsia="Calibri"/>
              </w:rPr>
              <w:t xml:space="preserve">je ukončen </w:t>
            </w:r>
            <w:r w:rsidRPr="00487289">
              <w:rPr>
                <w:rFonts w:eastAsia="Calibri"/>
              </w:rPr>
              <w:t>semestrálním</w:t>
            </w:r>
            <w:r w:rsidR="00FD35F5" w:rsidRPr="00487289">
              <w:rPr>
                <w:rFonts w:eastAsia="Calibri"/>
              </w:rPr>
              <w:t xml:space="preserve"> projektem </w:t>
            </w:r>
            <w:r w:rsidRPr="00487289">
              <w:rPr>
                <w:rFonts w:eastAsia="Calibri"/>
              </w:rPr>
              <w:t>vztahujícím</w:t>
            </w:r>
            <w:r w:rsidR="00FD35F5" w:rsidRPr="00487289">
              <w:rPr>
                <w:rFonts w:eastAsia="Calibri"/>
              </w:rPr>
              <w:t xml:space="preserve"> se k </w:t>
            </w:r>
            <w:r w:rsidR="0016275B" w:rsidRPr="00487289">
              <w:rPr>
                <w:rFonts w:eastAsia="Calibri"/>
              </w:rPr>
              <w:t>závěrečné souvislé</w:t>
            </w:r>
            <w:r w:rsidR="00FD35F5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 xml:space="preserve">pedagogické </w:t>
            </w:r>
            <w:r w:rsidR="00FD35F5" w:rsidRPr="00487289">
              <w:rPr>
                <w:rFonts w:eastAsia="Calibri"/>
              </w:rPr>
              <w:t>praxi</w:t>
            </w:r>
            <w:r w:rsidR="00B458BD" w:rsidRPr="00487289">
              <w:rPr>
                <w:rFonts w:eastAsia="Calibri"/>
              </w:rPr>
              <w:t xml:space="preserve"> (p</w:t>
            </w:r>
            <w:r w:rsidR="0016275B" w:rsidRPr="00487289">
              <w:rPr>
                <w:rFonts w:eastAsia="Calibri"/>
              </w:rPr>
              <w:t>ortfolio praxí)</w:t>
            </w:r>
            <w:r w:rsidR="00FD35F5" w:rsidRPr="00487289">
              <w:rPr>
                <w:rFonts w:eastAsia="Calibri"/>
              </w:rPr>
              <w:t xml:space="preserve">, </w:t>
            </w:r>
            <w:r w:rsidRPr="00487289">
              <w:rPr>
                <w:rFonts w:eastAsia="Calibri"/>
              </w:rPr>
              <w:t>který</w:t>
            </w:r>
            <w:r w:rsidR="00FD35F5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>otevírá</w:t>
            </w:r>
            <w:r w:rsidR="00FD35F5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>východiska a prostor po argumentovanou diskusi v rámci aplikační části státní</w:t>
            </w:r>
            <w:r w:rsidR="00FD35F5" w:rsidRPr="00487289">
              <w:rPr>
                <w:rFonts w:eastAsia="Calibri"/>
              </w:rPr>
              <w:t xml:space="preserve"> zkoušky. Tato je tvořena </w:t>
            </w:r>
            <w:r w:rsidR="001136C3" w:rsidRPr="00487289">
              <w:rPr>
                <w:rFonts w:eastAsia="Calibri"/>
              </w:rPr>
              <w:t>tematickým okruhem</w:t>
            </w:r>
            <w:r w:rsidR="004D3C58" w:rsidRPr="00487289">
              <w:rPr>
                <w:rFonts w:eastAsia="Calibri"/>
              </w:rPr>
              <w:t xml:space="preserve"> Didaktika mateřské školy</w:t>
            </w:r>
            <w:r w:rsidR="00FD35F5" w:rsidRPr="00487289">
              <w:rPr>
                <w:rFonts w:eastAsia="Calibri"/>
              </w:rPr>
              <w:t xml:space="preserve">, </w:t>
            </w:r>
            <w:r w:rsidRPr="00487289">
              <w:rPr>
                <w:rFonts w:eastAsia="Calibri"/>
              </w:rPr>
              <w:t>který</w:t>
            </w:r>
            <w:r w:rsidR="00FD35F5" w:rsidRPr="00487289">
              <w:rPr>
                <w:rFonts w:eastAsia="Calibri"/>
              </w:rPr>
              <w:t xml:space="preserve"> m</w:t>
            </w:r>
            <w:r w:rsidRPr="00487289">
              <w:rPr>
                <w:rFonts w:eastAsia="Calibri"/>
              </w:rPr>
              <w:t>á</w:t>
            </w:r>
            <w:r w:rsidR="00FD35F5" w:rsidRPr="00487289">
              <w:rPr>
                <w:rFonts w:eastAsia="Calibri"/>
              </w:rPr>
              <w:t xml:space="preserve"> syntetickou podobu a vztahuje se ke</w:t>
            </w:r>
            <w:r w:rsidRPr="00487289">
              <w:rPr>
                <w:rFonts w:eastAsia="Calibri"/>
              </w:rPr>
              <w:t xml:space="preserve"> klíčovým</w:t>
            </w:r>
            <w:r w:rsidR="00FD35F5" w:rsidRPr="00487289">
              <w:rPr>
                <w:rFonts w:eastAsia="Calibri"/>
              </w:rPr>
              <w:t xml:space="preserve"> oblastem </w:t>
            </w:r>
            <w:r w:rsidRPr="00487289">
              <w:rPr>
                <w:rFonts w:eastAsia="Calibri"/>
              </w:rPr>
              <w:t>studijního</w:t>
            </w:r>
            <w:r w:rsidR="00FD35F5" w:rsidRPr="00487289">
              <w:rPr>
                <w:rFonts w:eastAsia="Calibri"/>
              </w:rPr>
              <w:t xml:space="preserve"> </w:t>
            </w:r>
            <w:r w:rsidRPr="00487289">
              <w:rPr>
                <w:rFonts w:eastAsia="Calibri"/>
              </w:rPr>
              <w:t>programu</w:t>
            </w:r>
            <w:r w:rsidR="0016275B" w:rsidRPr="00487289">
              <w:rPr>
                <w:rFonts w:eastAsia="Calibri"/>
              </w:rPr>
              <w:t>. Ověřuje se tak předevší</w:t>
            </w:r>
            <w:r w:rsidR="00FD35F5" w:rsidRPr="00487289">
              <w:rPr>
                <w:rFonts w:eastAsia="Calibri"/>
              </w:rPr>
              <w:t xml:space="preserve">m schopnost studenta </w:t>
            </w:r>
            <w:r w:rsidR="0016275B" w:rsidRPr="00487289">
              <w:rPr>
                <w:rFonts w:eastAsia="Calibri"/>
              </w:rPr>
              <w:t>realizovat edukační činnost</w:t>
            </w:r>
            <w:r w:rsidR="00FD35F5" w:rsidRPr="00487289">
              <w:rPr>
                <w:rFonts w:eastAsia="Calibri"/>
              </w:rPr>
              <w:t xml:space="preserve"> </w:t>
            </w:r>
            <w:r w:rsidR="00BB04EA" w:rsidRPr="00487289">
              <w:rPr>
                <w:rFonts w:eastAsia="Calibri"/>
              </w:rPr>
              <w:t xml:space="preserve">ve všech oblastech předškolního vzdělávání </w:t>
            </w:r>
            <w:r w:rsidR="0016275B" w:rsidRPr="00487289">
              <w:rPr>
                <w:rFonts w:eastAsia="Calibri"/>
              </w:rPr>
              <w:t>v mateřské škole</w:t>
            </w:r>
            <w:r w:rsidR="00BB04EA" w:rsidRPr="00487289">
              <w:rPr>
                <w:rFonts w:eastAsia="Calibri"/>
              </w:rPr>
              <w:t xml:space="preserve"> </w:t>
            </w:r>
            <w:r w:rsidR="0016275B" w:rsidRPr="00487289">
              <w:rPr>
                <w:rFonts w:eastAsia="Calibri"/>
              </w:rPr>
              <w:t xml:space="preserve">a </w:t>
            </w:r>
            <w:r w:rsidR="00FD35F5" w:rsidRPr="00487289">
              <w:rPr>
                <w:rFonts w:eastAsia="Calibri"/>
              </w:rPr>
              <w:t xml:space="preserve">v </w:t>
            </w:r>
            <w:r w:rsidR="0016275B" w:rsidRPr="00487289">
              <w:rPr>
                <w:rFonts w:eastAsia="Calibri"/>
              </w:rPr>
              <w:t>příslušných</w:t>
            </w:r>
            <w:r w:rsidR="00FD35F5" w:rsidRPr="00487289">
              <w:rPr>
                <w:rFonts w:eastAsia="Calibri"/>
              </w:rPr>
              <w:t xml:space="preserve"> </w:t>
            </w:r>
            <w:r w:rsidR="0016275B" w:rsidRPr="00487289">
              <w:rPr>
                <w:rFonts w:eastAsia="Calibri"/>
              </w:rPr>
              <w:t>institucích</w:t>
            </w:r>
            <w:r w:rsidR="00FD35F5" w:rsidRPr="00487289">
              <w:rPr>
                <w:rFonts w:eastAsia="Calibri"/>
              </w:rPr>
              <w:t xml:space="preserve"> nebo </w:t>
            </w:r>
            <w:r w:rsidR="0016275B" w:rsidRPr="00487289">
              <w:rPr>
                <w:rFonts w:eastAsia="Calibri"/>
              </w:rPr>
              <w:t>jiném</w:t>
            </w:r>
            <w:r w:rsidR="00FD35F5" w:rsidRPr="00487289">
              <w:rPr>
                <w:rFonts w:eastAsia="Calibri"/>
              </w:rPr>
              <w:t xml:space="preserve"> </w:t>
            </w:r>
            <w:r w:rsidR="00997E94" w:rsidRPr="00487289">
              <w:rPr>
                <w:rFonts w:eastAsia="Calibri"/>
              </w:rPr>
              <w:t>zařízení</w:t>
            </w:r>
            <w:r w:rsidR="00FD35F5" w:rsidRPr="00487289">
              <w:rPr>
                <w:rFonts w:eastAsia="Calibri"/>
              </w:rPr>
              <w:t xml:space="preserve"> pro </w:t>
            </w:r>
            <w:r w:rsidR="0016275B" w:rsidRPr="00487289">
              <w:rPr>
                <w:rFonts w:eastAsia="Calibri"/>
              </w:rPr>
              <w:t>péči a vzdělávání dětí</w:t>
            </w:r>
            <w:r w:rsidR="00FD35F5" w:rsidRPr="00487289">
              <w:rPr>
                <w:rFonts w:eastAsia="Calibri"/>
              </w:rPr>
              <w:t xml:space="preserve"> </w:t>
            </w:r>
            <w:r w:rsidR="0016275B" w:rsidRPr="00487289">
              <w:rPr>
                <w:rFonts w:eastAsia="Calibri"/>
              </w:rPr>
              <w:t>předškolního</w:t>
            </w:r>
            <w:r w:rsidR="00FD35F5" w:rsidRPr="00487289">
              <w:rPr>
                <w:rFonts w:eastAsia="Calibri"/>
              </w:rPr>
              <w:t xml:space="preserve"> věku</w:t>
            </w:r>
            <w:r w:rsidR="0016275B" w:rsidRPr="00487289">
              <w:rPr>
                <w:rFonts w:eastAsia="Calibri"/>
              </w:rPr>
              <w:t xml:space="preserve"> </w:t>
            </w:r>
            <w:r w:rsidR="00FD35F5" w:rsidRPr="00487289">
              <w:rPr>
                <w:rFonts w:eastAsia="Calibri"/>
              </w:rPr>
              <w:t xml:space="preserve">v </w:t>
            </w:r>
            <w:r w:rsidR="0016275B" w:rsidRPr="00487289">
              <w:rPr>
                <w:rFonts w:eastAsia="Calibri"/>
              </w:rPr>
              <w:t>mimoškolním</w:t>
            </w:r>
            <w:r w:rsidR="00FD35F5" w:rsidRPr="00487289">
              <w:rPr>
                <w:rFonts w:eastAsia="Calibri"/>
              </w:rPr>
              <w:t xml:space="preserve"> čase</w:t>
            </w:r>
            <w:r w:rsidR="00BB04EA" w:rsidRPr="00487289">
              <w:rPr>
                <w:rFonts w:eastAsia="Calibri"/>
              </w:rPr>
              <w:t>. Hodnotí se i</w:t>
            </w:r>
            <w:r w:rsidR="001136C3" w:rsidRPr="00487289">
              <w:rPr>
                <w:rFonts w:eastAsia="Calibri"/>
              </w:rPr>
              <w:t xml:space="preserve"> způsobilosti odborné argumentace vlastních didaktických strategií</w:t>
            </w:r>
            <w:r w:rsidR="00BB04EA" w:rsidRPr="00487289">
              <w:rPr>
                <w:rFonts w:eastAsia="Calibri"/>
              </w:rPr>
              <w:t xml:space="preserve"> aplikovaných v rámci pedagogických praxí.</w:t>
            </w:r>
          </w:p>
          <w:p w:rsidR="00EF659E" w:rsidRPr="00487289" w:rsidRDefault="00EF659E" w:rsidP="00E9516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F659E" w:rsidRPr="00487289" w:rsidRDefault="00EF659E" w:rsidP="00E9516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Tematické okruhy k SZZ jsou součástí Přílohy 1</w:t>
            </w:r>
            <w:r w:rsidR="00AF6D21">
              <w:rPr>
                <w:rFonts w:eastAsia="Calibri"/>
              </w:rPr>
              <w:t>.</w:t>
            </w:r>
          </w:p>
          <w:p w:rsidR="00FD35F5" w:rsidRPr="00487289" w:rsidRDefault="00FD35F5" w:rsidP="00E9516F">
            <w:pPr>
              <w:autoSpaceDE w:val="0"/>
              <w:autoSpaceDN w:val="0"/>
              <w:adjustRightInd w:val="0"/>
              <w:jc w:val="both"/>
            </w:pPr>
          </w:p>
        </w:tc>
      </w:tr>
      <w:tr w:rsidR="00B32C84" w:rsidRPr="00487289" w:rsidTr="003D04AE">
        <w:tc>
          <w:tcPr>
            <w:tcW w:w="3509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:rsidR="00B32C84" w:rsidRPr="00487289" w:rsidRDefault="00B32C84" w:rsidP="00F37C01">
            <w:pPr>
              <w:jc w:val="both"/>
            </w:pPr>
          </w:p>
        </w:tc>
      </w:tr>
      <w:tr w:rsidR="00B32C84" w:rsidRPr="00487289" w:rsidTr="007043A6">
        <w:trPr>
          <w:trHeight w:val="837"/>
        </w:trPr>
        <w:tc>
          <w:tcPr>
            <w:tcW w:w="9285" w:type="dxa"/>
            <w:gridSpan w:val="2"/>
            <w:tcBorders>
              <w:top w:val="nil"/>
            </w:tcBorders>
          </w:tcPr>
          <w:p w:rsidR="00B32C84" w:rsidRPr="00487289" w:rsidRDefault="00B32C84" w:rsidP="00F37C01">
            <w:pPr>
              <w:jc w:val="both"/>
            </w:pPr>
          </w:p>
          <w:p w:rsidR="00B32C84" w:rsidRPr="00487289" w:rsidRDefault="009F0027" w:rsidP="00891C8A">
            <w:pPr>
              <w:jc w:val="both"/>
            </w:pPr>
            <w:r w:rsidRPr="00487289">
              <w:t>Další studijní povinnosti studenta jsou spojeny s výkonem pedagogické praxe. Údaje o</w:t>
            </w:r>
            <w:r w:rsidR="004C3F75" w:rsidRPr="00487289">
              <w:t xml:space="preserve"> pedagogické</w:t>
            </w:r>
            <w:r w:rsidRPr="00487289">
              <w:t xml:space="preserve"> praxi jsou </w:t>
            </w:r>
            <w:r w:rsidR="00891C8A" w:rsidRPr="00487289">
              <w:t>uvedeny</w:t>
            </w:r>
            <w:r w:rsidRPr="00487289">
              <w:t xml:space="preserve"> v </w:t>
            </w:r>
            <w:r w:rsidR="00891C8A" w:rsidRPr="00487289">
              <w:t>části</w:t>
            </w:r>
            <w:r w:rsidRPr="00487289">
              <w:t xml:space="preserve"> B-IV.</w:t>
            </w:r>
          </w:p>
        </w:tc>
      </w:tr>
      <w:tr w:rsidR="00B32C84" w:rsidRPr="00487289" w:rsidTr="003D04AE">
        <w:tc>
          <w:tcPr>
            <w:tcW w:w="3509" w:type="dxa"/>
            <w:shd w:val="clear" w:color="auto" w:fill="F7CAAC"/>
          </w:tcPr>
          <w:p w:rsidR="00B32C84" w:rsidRPr="00487289" w:rsidRDefault="00B32C84" w:rsidP="00F37C01">
            <w:pPr>
              <w:rPr>
                <w:b/>
              </w:rPr>
            </w:pPr>
            <w:r w:rsidRPr="00487289">
              <w:rPr>
                <w:b/>
              </w:rPr>
              <w:t>Návrh témat kvalifikačních prací a témata obhájených prací</w:t>
            </w:r>
          </w:p>
        </w:tc>
        <w:tc>
          <w:tcPr>
            <w:tcW w:w="5776" w:type="dxa"/>
            <w:tcBorders>
              <w:bottom w:val="nil"/>
            </w:tcBorders>
          </w:tcPr>
          <w:p w:rsidR="00B32C84" w:rsidRPr="00487289" w:rsidRDefault="00B32C84" w:rsidP="00F37C01">
            <w:pPr>
              <w:jc w:val="both"/>
            </w:pPr>
          </w:p>
        </w:tc>
      </w:tr>
      <w:tr w:rsidR="00B32C84" w:rsidRPr="00487289" w:rsidTr="003D04AE">
        <w:trPr>
          <w:trHeight w:val="842"/>
        </w:trPr>
        <w:tc>
          <w:tcPr>
            <w:tcW w:w="9285" w:type="dxa"/>
            <w:gridSpan w:val="2"/>
            <w:tcBorders>
              <w:top w:val="nil"/>
            </w:tcBorders>
          </w:tcPr>
          <w:p w:rsidR="00891C8A" w:rsidRPr="00487289" w:rsidRDefault="00891C8A" w:rsidP="001A581C">
            <w:pPr>
              <w:jc w:val="both"/>
              <w:rPr>
                <w:b/>
              </w:rPr>
            </w:pPr>
          </w:p>
          <w:p w:rsidR="001A581C" w:rsidRPr="00487289" w:rsidRDefault="001A3BB1" w:rsidP="001A581C">
            <w:pPr>
              <w:jc w:val="both"/>
              <w:rPr>
                <w:b/>
              </w:rPr>
            </w:pPr>
            <w:r w:rsidRPr="00487289">
              <w:rPr>
                <w:b/>
              </w:rPr>
              <w:t>Návrh</w:t>
            </w:r>
            <w:r w:rsidR="001A581C" w:rsidRPr="00487289">
              <w:rPr>
                <w:b/>
              </w:rPr>
              <w:t xml:space="preserve"> témat bakalářských prací:</w:t>
            </w:r>
          </w:p>
          <w:p w:rsidR="001A581C" w:rsidRPr="00487289" w:rsidRDefault="001A581C" w:rsidP="001A581C">
            <w:pPr>
              <w:jc w:val="both"/>
            </w:pPr>
            <w:r w:rsidRPr="00487289">
              <w:t>Povinné předškolní vzdělávání v edukační realitě mateřské školy.</w:t>
            </w:r>
          </w:p>
          <w:p w:rsidR="001A581C" w:rsidRPr="00487289" w:rsidRDefault="001A581C" w:rsidP="001A581C">
            <w:pPr>
              <w:jc w:val="both"/>
            </w:pPr>
            <w:r w:rsidRPr="00487289">
              <w:t>Zájmy dětí předškolního věku – koncepty dětí a jejich rodičů.</w:t>
            </w:r>
          </w:p>
          <w:p w:rsidR="001A581C" w:rsidRPr="00487289" w:rsidRDefault="001A581C" w:rsidP="001A581C">
            <w:pPr>
              <w:jc w:val="both"/>
            </w:pPr>
            <w:r w:rsidRPr="00487289">
              <w:t>Programy logopedické prevence v podmínkách předškolních zařízení.</w:t>
            </w:r>
          </w:p>
          <w:p w:rsidR="001A581C" w:rsidRPr="00487289" w:rsidRDefault="001A581C" w:rsidP="001A581C">
            <w:pPr>
              <w:jc w:val="both"/>
            </w:pPr>
            <w:r w:rsidRPr="00487289">
              <w:t>Práce učitelky mateřské školy s tradiční pohádkou.</w:t>
            </w:r>
          </w:p>
          <w:p w:rsidR="001A581C" w:rsidRPr="00487289" w:rsidRDefault="001A581C" w:rsidP="001A581C">
            <w:pPr>
              <w:jc w:val="both"/>
              <w:rPr>
                <w:b/>
              </w:rPr>
            </w:pPr>
            <w:r w:rsidRPr="00487289">
              <w:t>Přírodovědné experimenty pro děti předškolního věku.</w:t>
            </w:r>
          </w:p>
          <w:p w:rsidR="001A581C" w:rsidRPr="00487289" w:rsidRDefault="001A581C" w:rsidP="00F37C01">
            <w:pPr>
              <w:jc w:val="both"/>
              <w:rPr>
                <w:b/>
              </w:rPr>
            </w:pPr>
          </w:p>
          <w:p w:rsidR="00F34394" w:rsidRPr="00487289" w:rsidRDefault="00F3439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Příklady</w:t>
            </w:r>
            <w:r w:rsidR="00FD35F5" w:rsidRPr="00487289">
              <w:rPr>
                <w:b/>
              </w:rPr>
              <w:t xml:space="preserve"> obhájených bakalářských prací</w:t>
            </w:r>
            <w:r w:rsidRPr="00487289">
              <w:rPr>
                <w:b/>
              </w:rPr>
              <w:t xml:space="preserve"> a</w:t>
            </w:r>
            <w:r w:rsidR="009F0027" w:rsidRPr="00487289">
              <w:rPr>
                <w:b/>
              </w:rPr>
              <w:t xml:space="preserve"> přístup k plnému znění zveřejněných prací a posudků k</w:t>
            </w:r>
            <w:r w:rsidR="00425ED0" w:rsidRPr="00487289">
              <w:rPr>
                <w:b/>
              </w:rPr>
              <w:t> </w:t>
            </w:r>
            <w:r w:rsidR="009F0027" w:rsidRPr="00487289">
              <w:rPr>
                <w:b/>
              </w:rPr>
              <w:t>nim</w:t>
            </w:r>
            <w:r w:rsidR="00425ED0" w:rsidRPr="00487289">
              <w:rPr>
                <w:b/>
              </w:rPr>
              <w:t xml:space="preserve"> v aktuálním studijním programu Učitelství pro mateřské školy</w:t>
            </w:r>
            <w:r w:rsidR="009F0027" w:rsidRPr="00487289">
              <w:rPr>
                <w:b/>
              </w:rPr>
              <w:t>:</w:t>
            </w:r>
            <w:r w:rsidR="00215214" w:rsidRPr="00487289">
              <w:rPr>
                <w:b/>
              </w:rPr>
              <w:t xml:space="preserve"> </w:t>
            </w:r>
          </w:p>
          <w:p w:rsidR="000F3ADC" w:rsidRPr="00487289" w:rsidRDefault="000F3A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Deutscherová Beáta: Profesní dráhy učitelů mateřských a základních škol</w:t>
            </w:r>
          </w:p>
          <w:p w:rsidR="00440CE7" w:rsidRPr="00487289" w:rsidRDefault="004B1641" w:rsidP="005D5B14">
            <w:pPr>
              <w:jc w:val="both"/>
            </w:pPr>
            <w:hyperlink r:id="rId16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https://stag.utb.cz/portal/studium/prohlizeni.html?pc_pagenavigationalstate=H4sIAAAAAAAAAGNgYGBkYDE2NzASZmQAsTmKSxJLUr1TK8E8EV1LIyNjY3MjA2MzC1MTc3MTI1MDoAwDAGYRTKs4AAAA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Dalajková Andrea: Dětské prekoncepty a fungování lidského těla</w:t>
            </w:r>
          </w:p>
          <w:p w:rsidR="00B009DC" w:rsidRPr="00487289" w:rsidRDefault="004B1641" w:rsidP="005D5B14">
            <w:pPr>
              <w:jc w:val="both"/>
            </w:pPr>
            <w:hyperlink r:id="rId17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https://stag.utb.cz/portal/studium/prohlizeni.html?pc_pagenavigationalstate=H4sIAAAAAAAAAGNgYGBkYDE2NzASZmQAsTmKSxJLUr1TK8E8EV1LIyNjY3MjA2MzC1MTc3MTIxNjoAwDABO4sCc4AAAA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Svěrkošová-Švarcová Nicol: Projevy moci učitelky v komunikaci s dětmi v mateřské škole</w:t>
            </w:r>
          </w:p>
          <w:p w:rsidR="00B009DC" w:rsidRPr="00487289" w:rsidRDefault="004B1641" w:rsidP="005D5B14">
            <w:pPr>
              <w:jc w:val="both"/>
            </w:pPr>
            <w:hyperlink r:id="rId18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https://stag.utb.cz/portal/studium/prohlizeni.html?pc_pagenavigationalstate=H4sIAAAAAAAAAGNgYGBkYDE2NzASZmQAsTmKSxJLUr1TK8E8EV1LIyNjY3MjA2MzC1MTc3MTI2NLoAwDAAqQBXA4AAAA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734D3" w:rsidRDefault="005D5B14" w:rsidP="005D5B14">
            <w:pPr>
              <w:jc w:val="both"/>
              <w:rPr>
                <w:lang w:val="sk-SK"/>
              </w:rPr>
            </w:pPr>
            <w:r w:rsidRPr="00487289">
              <w:t>Liška Petr: Využití rituálů v mateřské škole</w:t>
            </w:r>
          </w:p>
          <w:p w:rsidR="00B009DC" w:rsidRPr="00487289" w:rsidRDefault="004B1641" w:rsidP="005D5B14">
            <w:pPr>
              <w:jc w:val="both"/>
            </w:pPr>
            <w:hyperlink r:id="rId19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https://stag.utb.cz/portal/studium/prohlizeni.html?pc_pagenavigationalstate=H4sIAAAAAAAAAGNgYGBkYDE2NzASZmQAsTmKSxJLUr1TK8E8EV1LIyNjY3MjA2MzC1MTc3MTI2MzoAwDANsHVfI4AAAA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Kozáková Marie: Badatelské aktivity pro děti předškolního věku</w:t>
            </w:r>
          </w:p>
          <w:p w:rsidR="00B009DC" w:rsidRPr="00487289" w:rsidRDefault="004B1641" w:rsidP="005D5B14">
            <w:pPr>
              <w:jc w:val="both"/>
            </w:pPr>
            <w:hyperlink r:id="rId20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https://stag.utb.cz/portal/studium/prohlizeni.html?pc_pagenavigationalstate=H4sIAAAAAAAAAGNgYGBkYDE2NzASZmQAsTmKSxJLUr1TK8E8EV1LIyNjY3MjA2MzC1MTc3MTI2NDoAwDAMvbdUA4AAAA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Koflerová Anna: Využití experimentů při práci v mateřské škole</w:t>
            </w:r>
          </w:p>
          <w:p w:rsidR="00B009DC" w:rsidRPr="00487289" w:rsidRDefault="004B1641" w:rsidP="005D5B14">
            <w:pPr>
              <w:jc w:val="both"/>
            </w:pPr>
            <w:hyperlink r:id="rId21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https://stag.utb.cz/portal/studium/prohlizeni.html?pc_pagenavigationalstate=H4sIAAAAAAAAAGNgYGBkYDE2NzASZmQAsTmKSxJLUr1TK8E8EV1LIyNjY3MjA2MzC1MTc3MTIyNzoAwDAM79aQQ4AAAA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5D5B14" w:rsidRPr="00487289" w:rsidRDefault="005D5B14" w:rsidP="005D5B14">
            <w:pPr>
              <w:jc w:val="both"/>
            </w:pPr>
            <w:r w:rsidRPr="00487289">
              <w:t>Zálešáková Silvie: Program psychomotorických aktivit pro rozvoj vybraných koordinačních schopností dětí předškolního věku</w:t>
            </w:r>
          </w:p>
          <w:p w:rsidR="00B009DC" w:rsidRPr="00487289" w:rsidRDefault="004B1641" w:rsidP="005D5B14">
            <w:pPr>
              <w:jc w:val="both"/>
            </w:pPr>
            <w:hyperlink r:id="rId22" w:history="1">
              <w:r w:rsidR="00B009DC" w:rsidRPr="00487289">
                <w:rPr>
                  <w:rStyle w:val="Hypertextovodkaz"/>
                </w:rPr>
                <w:t>https://stag.utb.cz/portal/studium/prohlizeni.html?pc_pagenavigationalstate=H4sIAAAAAAAAAGNgYGBkYDE2NzASZmQAsTmKSxJLUr1TK8E8EV1LIyNjY3MjA2MzC1MTc3MTIyMToAwDAB6HyUM4AAAA</w:t>
              </w:r>
            </w:hyperlink>
          </w:p>
          <w:p w:rsidR="00B009DC" w:rsidRPr="00487289" w:rsidRDefault="00B009DC" w:rsidP="005D5B14">
            <w:pPr>
              <w:jc w:val="both"/>
            </w:pPr>
          </w:p>
          <w:p w:rsidR="003045F4" w:rsidRPr="00487289" w:rsidRDefault="003045F4" w:rsidP="006F22AA">
            <w:pPr>
              <w:jc w:val="both"/>
            </w:pPr>
          </w:p>
        </w:tc>
      </w:tr>
      <w:tr w:rsidR="00B32C84" w:rsidRPr="00487289" w:rsidTr="003D04AE">
        <w:tc>
          <w:tcPr>
            <w:tcW w:w="3509" w:type="dxa"/>
            <w:shd w:val="clear" w:color="auto" w:fill="F7CAAC"/>
          </w:tcPr>
          <w:p w:rsidR="00B32C84" w:rsidRPr="00487289" w:rsidRDefault="00B32C84" w:rsidP="00F37C01">
            <w:r w:rsidRPr="00487289">
              <w:rPr>
                <w:b/>
              </w:rPr>
              <w:t>Návrh témat rigorózních prací a témata obhájených prací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:rsidR="00B32C84" w:rsidRPr="00487289" w:rsidRDefault="00B32C84" w:rsidP="00F37C01">
            <w:pPr>
              <w:jc w:val="center"/>
            </w:pPr>
          </w:p>
        </w:tc>
      </w:tr>
      <w:tr w:rsidR="00B32C84" w:rsidRPr="00487289" w:rsidTr="003D04AE">
        <w:trPr>
          <w:trHeight w:val="680"/>
        </w:trPr>
        <w:tc>
          <w:tcPr>
            <w:tcW w:w="9285" w:type="dxa"/>
            <w:gridSpan w:val="2"/>
            <w:tcBorders>
              <w:top w:val="nil"/>
            </w:tcBorders>
          </w:tcPr>
          <w:p w:rsidR="00B32C84" w:rsidRPr="00487289" w:rsidRDefault="00B458BD" w:rsidP="00F37C01">
            <w:pPr>
              <w:jc w:val="both"/>
            </w:pPr>
            <w:r w:rsidRPr="00487289">
              <w:t>-</w:t>
            </w:r>
          </w:p>
        </w:tc>
      </w:tr>
      <w:tr w:rsidR="00B32C84" w:rsidRPr="00487289" w:rsidTr="003D04AE">
        <w:tc>
          <w:tcPr>
            <w:tcW w:w="3509" w:type="dxa"/>
            <w:shd w:val="clear" w:color="auto" w:fill="F7CAAC"/>
          </w:tcPr>
          <w:p w:rsidR="00B32C84" w:rsidRPr="00487289" w:rsidRDefault="00B32C84" w:rsidP="00F37C01">
            <w:r w:rsidRPr="00487289"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:rsidR="00B32C84" w:rsidRPr="00487289" w:rsidRDefault="00B32C84" w:rsidP="00F37C01">
            <w:pPr>
              <w:jc w:val="center"/>
            </w:pPr>
          </w:p>
        </w:tc>
      </w:tr>
      <w:tr w:rsidR="00B32C84" w:rsidRPr="00487289" w:rsidTr="003D04AE">
        <w:trPr>
          <w:trHeight w:val="594"/>
        </w:trPr>
        <w:tc>
          <w:tcPr>
            <w:tcW w:w="9285" w:type="dxa"/>
            <w:gridSpan w:val="2"/>
            <w:tcBorders>
              <w:top w:val="nil"/>
            </w:tcBorders>
          </w:tcPr>
          <w:p w:rsidR="00B32C84" w:rsidRPr="00487289" w:rsidRDefault="00B458BD" w:rsidP="00F37C01">
            <w:pPr>
              <w:jc w:val="both"/>
            </w:pPr>
            <w:r w:rsidRPr="00487289">
              <w:lastRenderedPageBreak/>
              <w:t>-</w:t>
            </w:r>
          </w:p>
        </w:tc>
      </w:tr>
    </w:tbl>
    <w:p w:rsidR="00B32C84" w:rsidRPr="00487289" w:rsidRDefault="00B32C84" w:rsidP="00B32C84"/>
    <w:p w:rsidR="009902E9" w:rsidRDefault="009902E9" w:rsidP="00B32C84"/>
    <w:p w:rsidR="00B74914" w:rsidRDefault="00B74914" w:rsidP="00B32C84"/>
    <w:p w:rsidR="00B74914" w:rsidRDefault="00B74914" w:rsidP="00B32C84"/>
    <w:p w:rsidR="00B74914" w:rsidRDefault="00B74914" w:rsidP="00B32C84"/>
    <w:p w:rsidR="00B74914" w:rsidRDefault="00B74914" w:rsidP="00B32C84"/>
    <w:p w:rsidR="0096523D" w:rsidRDefault="0096523D" w:rsidP="00B32C84"/>
    <w:p w:rsidR="004734D3" w:rsidRPr="00487289" w:rsidRDefault="004734D3" w:rsidP="00B32C84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84095D" w:rsidP="00005885">
            <w:pPr>
              <w:jc w:val="both"/>
            </w:pPr>
            <w:r>
              <w:t xml:space="preserve">Pedagogická propedeutika 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28p+28s+28c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 týden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84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+ 25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</w:t>
            </w:r>
            <w:r w:rsidR="0084095D">
              <w:t xml:space="preserve">áška, seminář, cvičení, odborná </w:t>
            </w:r>
            <w:r w:rsidRPr="00487289">
              <w:t>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Cs/>
              </w:rPr>
              <w:t>Podmínkou splnění předmětu je zpracování seminární práce a úč</w:t>
            </w:r>
            <w:r w:rsidRPr="00487289">
              <w:t>ast na praxi, která bude zahrnovat exkurzi v předškolních zařízeních. Stud</w:t>
            </w:r>
            <w:r w:rsidR="0015585E" w:rsidRPr="00487289">
              <w:t>ent absolvuje závěrečnou písemnou</w:t>
            </w:r>
            <w:r w:rsidRPr="00487289">
              <w:t xml:space="preserve"> a ústní zkoušku, vypracuje seminární práci a absolvuje její obhajobu.</w:t>
            </w:r>
          </w:p>
        </w:tc>
      </w:tr>
      <w:tr w:rsidR="00005885" w:rsidRPr="00487289" w:rsidTr="00005885">
        <w:trPr>
          <w:trHeight w:val="29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5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 (50%), Mgr. Hana Navrátilová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4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Pedagogika a její členění.</w:t>
            </w:r>
          </w:p>
          <w:p w:rsidR="00005885" w:rsidRPr="00487289" w:rsidRDefault="00005885" w:rsidP="00005885">
            <w:pPr>
              <w:pStyle w:val="Zkladntextodsazen"/>
              <w:spacing w:after="0"/>
              <w:ind w:left="0"/>
              <w:rPr>
                <w:b/>
                <w:bCs/>
                <w:i/>
              </w:rPr>
            </w:pPr>
            <w:r w:rsidRPr="00487289">
              <w:t>Systém pedagogických věd, hraniční disciplíny, horizontální a vertikální členění.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Cíle výchovy. </w:t>
            </w:r>
            <w:r w:rsidRPr="00487289">
              <w:rPr>
                <w:bCs/>
              </w:rPr>
              <w:t>Funkce cílů výchovy.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Proměny v cílech výchovy, rozpory a legitimita výchovných cílů.</w:t>
            </w:r>
          </w:p>
          <w:p w:rsidR="0015585E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Dimenze výchovy, psychologická dimenze učení ve výchově, sociologická dimen</w:t>
            </w:r>
            <w:r w:rsidR="0015585E" w:rsidRPr="00487289">
              <w:rPr>
                <w:bCs/>
              </w:rPr>
              <w:t>ze výchovy.</w:t>
            </w:r>
            <w:r w:rsidRPr="00487289">
              <w:rPr>
                <w:bCs/>
              </w:rPr>
              <w:t xml:space="preserve"> </w:t>
            </w:r>
          </w:p>
          <w:p w:rsidR="00005885" w:rsidRPr="00487289" w:rsidRDefault="0015585E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D</w:t>
            </w:r>
            <w:r w:rsidR="00005885" w:rsidRPr="00487289">
              <w:rPr>
                <w:bCs/>
              </w:rPr>
              <w:t>idaktická dimenze výchovy, antropologické předpoklady výchovy.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Základní pedagogické pojmy a kategorie.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Organizační formy výuky, pedagogické strategie, metody, vyučovací prostředky, pedagogická kompetence.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Vzdělání a vzdělávání v ČR.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Mezinárodní kontext vzdělávání.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Historické souvislosti výchovy a vzdělávání.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Alternativní modely vzdělávání v podmínkách mateřských škol.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Metodologie a její postavení v systému pedagogických věd jako základ po uchopení tvorby portfolia.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bCs/>
              </w:rPr>
              <w:t>Transdisciplinární pojetí vzdělávání v současné české škole.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891C8A" w:rsidP="00005885">
            <w:r w:rsidRPr="00487289">
              <w:t>Janík, T. et al</w:t>
            </w:r>
            <w:r w:rsidR="00005885" w:rsidRPr="00487289">
              <w:t xml:space="preserve">. (2007). </w:t>
            </w:r>
            <w:r w:rsidR="00005885" w:rsidRPr="00487289">
              <w:rPr>
                <w:i/>
                <w:iCs/>
              </w:rPr>
              <w:t xml:space="preserve">Pedagogical content knowledge nebo didaktická znalost obsahu? </w:t>
            </w:r>
            <w:r w:rsidR="00005885" w:rsidRPr="00487289">
              <w:t xml:space="preserve">Brno: Paido. </w:t>
            </w:r>
          </w:p>
          <w:p w:rsidR="00005885" w:rsidRPr="00487289" w:rsidRDefault="00005885" w:rsidP="00005885">
            <w:r w:rsidRPr="00487289">
              <w:t xml:space="preserve">Průcha, J. (2000). </w:t>
            </w:r>
            <w:r w:rsidRPr="00487289">
              <w:rPr>
                <w:i/>
                <w:iCs/>
              </w:rPr>
              <w:t>Přehled pedagogiky.</w:t>
            </w:r>
            <w:r w:rsidRPr="00487289">
              <w:t xml:space="preserve"> Praha: Portál.</w:t>
            </w:r>
          </w:p>
          <w:p w:rsidR="00005885" w:rsidRPr="00487289" w:rsidDel="00E1306E" w:rsidRDefault="00891C8A" w:rsidP="00005885">
            <w:pPr>
              <w:rPr>
                <w:del w:id="37" w:author="Jana_PC" w:date="2018-05-18T14:18:00Z"/>
              </w:rPr>
            </w:pPr>
            <w:del w:id="38" w:author="Jana_PC" w:date="2018-05-18T14:18:00Z">
              <w:r w:rsidRPr="00487289" w:rsidDel="00E1306E">
                <w:delText>Slavík, J. et al</w:delText>
              </w:r>
              <w:r w:rsidR="00005885" w:rsidRPr="00487289" w:rsidDel="00E1306E">
                <w:delText xml:space="preserve">. (2017). </w:delText>
              </w:r>
              <w:r w:rsidR="00005885" w:rsidRPr="00487289" w:rsidDel="00E1306E">
                <w:rPr>
                  <w:i/>
                </w:rPr>
                <w:delText>Transdisciplinární didaktika.</w:delText>
              </w:r>
              <w:r w:rsidR="0015585E" w:rsidRPr="00487289" w:rsidDel="00E1306E">
                <w:delText xml:space="preserve"> Brno</w:delText>
              </w:r>
              <w:r w:rsidR="00005885" w:rsidRPr="00487289" w:rsidDel="00E1306E">
                <w:delText>: MU.</w:delText>
              </w:r>
            </w:del>
          </w:p>
          <w:p w:rsidR="00005885" w:rsidRPr="00487289" w:rsidRDefault="00891C8A" w:rsidP="00005885">
            <w:r w:rsidRPr="00487289">
              <w:t>Wiegerová, A. et al</w:t>
            </w:r>
            <w:r w:rsidR="00005885" w:rsidRPr="00487289">
              <w:t>. (2012)</w:t>
            </w:r>
            <w:r w:rsidR="0015585E" w:rsidRPr="00487289">
              <w:t>.</w:t>
            </w:r>
            <w:r w:rsidR="00005885" w:rsidRPr="00487289">
              <w:t xml:space="preserve"> </w:t>
            </w:r>
            <w:r w:rsidR="00005885" w:rsidRPr="00487289">
              <w:rPr>
                <w:i/>
              </w:rPr>
              <w:t>Self efficacy v edukačných súvislostiach.</w:t>
            </w:r>
            <w:r w:rsidR="00005885" w:rsidRPr="00487289">
              <w:t xml:space="preserve"> Bratislava: SPN.</w:t>
            </w:r>
          </w:p>
          <w:p w:rsidR="00005885" w:rsidRPr="00487289" w:rsidRDefault="00005885" w:rsidP="00005885"/>
          <w:p w:rsidR="00005885" w:rsidRPr="00487289" w:rsidRDefault="00005885" w:rsidP="00005885">
            <w:pPr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A91901" w:rsidRPr="00487289" w:rsidRDefault="00A91901" w:rsidP="00A91901">
            <w:r w:rsidRPr="00487289">
              <w:t xml:space="preserve">Švec, Š. et al. (2002). </w:t>
            </w:r>
            <w:r w:rsidRPr="00487289">
              <w:rPr>
                <w:i/>
                <w:iCs/>
              </w:rPr>
              <w:t xml:space="preserve">Jazyk vied o výchove . </w:t>
            </w:r>
            <w:r w:rsidRPr="00487289">
              <w:t>Bratislava: Gerlach Print.</w:t>
            </w:r>
          </w:p>
          <w:p w:rsidR="00005885" w:rsidRPr="00487289" w:rsidRDefault="00005885" w:rsidP="00005885">
            <w:r w:rsidRPr="00487289">
              <w:t>Tolnaiová,</w:t>
            </w:r>
            <w:r w:rsidR="0048606D">
              <w:t xml:space="preserve"> </w:t>
            </w:r>
            <w:r w:rsidRPr="00487289">
              <w:t xml:space="preserve">S. (2007). </w:t>
            </w:r>
            <w:r w:rsidRPr="00487289">
              <w:rPr>
                <w:i/>
                <w:iCs/>
              </w:rPr>
              <w:t xml:space="preserve">Problém výchovy na prahu 21. storočia. </w:t>
            </w:r>
            <w:r w:rsidR="0015585E" w:rsidRPr="00487289">
              <w:t>Bratislava: Iris</w:t>
            </w:r>
            <w:r w:rsidRPr="00487289">
              <w:t xml:space="preserve">.          </w:t>
            </w:r>
          </w:p>
          <w:p w:rsidR="00005885" w:rsidRPr="00487289" w:rsidRDefault="00005885" w:rsidP="00005885">
            <w:r w:rsidRPr="00487289">
              <w:lastRenderedPageBreak/>
              <w:t>Časopisy: Pedagogická orientace, Orbis scholae, Studia paedagogica, Pedagogika, Komenský, e-Pedagogium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lastRenderedPageBreak/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55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B260FD" w:rsidRDefault="00B260FD" w:rsidP="00005885"/>
    <w:p w:rsidR="009902E9" w:rsidRPr="00487289" w:rsidRDefault="009902E9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Ps</w:t>
            </w:r>
            <w:r w:rsidR="0084095D">
              <w:t xml:space="preserve">ychologická propedeutika 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 týden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+ 25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</w:t>
            </w:r>
            <w:r w:rsidR="00891C8A" w:rsidRPr="00487289">
              <w:t>.</w:t>
            </w:r>
          </w:p>
          <w:p w:rsidR="00005885" w:rsidRPr="00487289" w:rsidRDefault="00005885" w:rsidP="00005885">
            <w:pPr>
              <w:jc w:val="both"/>
            </w:pPr>
            <w:r w:rsidRPr="00487289">
              <w:t>Ústní zkouška, seminární práce, záznam z pozorování v předškolní instituci. Předmětem diskuze v seminářích budou také výstupy pozorování studentů v rámci praxe.</w:t>
            </w:r>
          </w:p>
        </w:tc>
      </w:tr>
      <w:tr w:rsidR="00005885" w:rsidRPr="00487289" w:rsidTr="00005885">
        <w:trPr>
          <w:trHeight w:val="17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45671F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40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</w:t>
            </w:r>
            <w:r w:rsidR="0045671F" w:rsidRPr="00487289">
              <w:t>r Pacholík, Ph.D. (50</w:t>
            </w:r>
            <w:r w:rsidRPr="00487289">
              <w:t>%)</w:t>
            </w:r>
            <w:r w:rsidR="0045671F" w:rsidRPr="00487289">
              <w:t xml:space="preserve">, Mgr. Pavla </w:t>
            </w:r>
            <w:r w:rsidR="004A17D0">
              <w:t>Tomancová</w:t>
            </w:r>
            <w:r w:rsidR="0045671F" w:rsidRPr="00487289">
              <w:t xml:space="preserve">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69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jc w:val="both"/>
            </w:pPr>
            <w:r w:rsidRPr="00487289">
              <w:t xml:space="preserve">Rozbor studentských prekonceptů ve vztahu k problematice předmětu.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Psychologie jako vědecká disciplína.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Předmět psychologie.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Hlavní psychologické směry.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Metody poznávání osobnosti dítěte.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Vnímání.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Učení. Paměť.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Imaginativní procesy. Myšlení a řeč.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Motivace. Pozornost. Emoce.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Úvod do psychologie osobnosti.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Temperament, charakter a volní vlastnosti.</w:t>
            </w:r>
          </w:p>
          <w:p w:rsidR="00005885" w:rsidRPr="00487289" w:rsidRDefault="00005885" w:rsidP="00005885">
            <w:pPr>
              <w:jc w:val="both"/>
            </w:pPr>
            <w:r w:rsidRPr="00487289">
              <w:t>Úvod do sociální psychologie.</w:t>
            </w:r>
          </w:p>
          <w:p w:rsidR="00005885" w:rsidRPr="00487289" w:rsidRDefault="00005885" w:rsidP="00005885">
            <w:pPr>
              <w:jc w:val="both"/>
            </w:pPr>
            <w:r w:rsidRPr="00487289">
              <w:t>Člověk jako sociální bytost.</w:t>
            </w:r>
          </w:p>
          <w:p w:rsidR="00005885" w:rsidRPr="00487289" w:rsidRDefault="00005885" w:rsidP="00005885">
            <w:pPr>
              <w:jc w:val="both"/>
            </w:pPr>
            <w:r w:rsidRPr="00487289">
              <w:t>Aktuální trendy ve vývojové psychologii.</w:t>
            </w: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Čáp, J., &amp; Mareš, J. (2007). </w:t>
            </w:r>
            <w:r w:rsidRPr="00487289">
              <w:rPr>
                <w:i/>
              </w:rPr>
              <w:t>Psychologie pro učitele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Mertin, V., &amp; Gillernová, I. (2010). </w:t>
            </w:r>
            <w:r w:rsidRPr="00487289">
              <w:rPr>
                <w:i/>
              </w:rPr>
              <w:t>Psychologie pro učitelky</w:t>
            </w:r>
            <w:r w:rsidRPr="00487289">
              <w:t>. Praha: Portál.</w:t>
            </w:r>
          </w:p>
          <w:p w:rsidR="00005885" w:rsidRPr="00487289" w:rsidDel="00E1306E" w:rsidRDefault="00005885" w:rsidP="00005885">
            <w:pPr>
              <w:jc w:val="both"/>
              <w:rPr>
                <w:del w:id="39" w:author="Jana_PC" w:date="2018-05-18T14:20:00Z"/>
              </w:rPr>
            </w:pPr>
            <w:del w:id="40" w:author="Jana_PC" w:date="2018-05-18T14:20:00Z">
              <w:r w:rsidRPr="00487289" w:rsidDel="00E1306E">
                <w:delText xml:space="preserve">Pacholík, V., &amp; Nedělová, M. (2016). Support of Social Relationships in Children’s Groups by means of Physical Activities. </w:delText>
              </w:r>
              <w:r w:rsidRPr="00487289" w:rsidDel="00E1306E">
                <w:rPr>
                  <w:i/>
                </w:rPr>
                <w:delText>European Proceedings of Social and Behavioural Sciences,</w:delText>
              </w:r>
              <w:r w:rsidRPr="00487289" w:rsidDel="00E1306E">
                <w:delText xml:space="preserve"> </w:delText>
              </w:r>
              <w:r w:rsidRPr="00487289" w:rsidDel="00E1306E">
                <w:rPr>
                  <w:i/>
                </w:rPr>
                <w:delText>2016</w:delText>
              </w:r>
              <w:r w:rsidRPr="00487289" w:rsidDel="00E1306E">
                <w:delText>(16), 448-457.</w:delText>
              </w:r>
            </w:del>
          </w:p>
          <w:p w:rsidR="00005885" w:rsidRPr="00487289" w:rsidRDefault="00005885" w:rsidP="00005885">
            <w:pPr>
              <w:tabs>
                <w:tab w:val="left" w:pos="6371"/>
              </w:tabs>
              <w:jc w:val="both"/>
            </w:pPr>
            <w:r w:rsidRPr="00487289">
              <w:t xml:space="preserve">Plháková, A. (2007). </w:t>
            </w:r>
            <w:r w:rsidRPr="00487289">
              <w:rPr>
                <w:i/>
              </w:rPr>
              <w:t>Učebnice obecné psychologie</w:t>
            </w:r>
            <w:r w:rsidRPr="00487289">
              <w:t>. Praha: Academia.</w:t>
            </w:r>
          </w:p>
          <w:p w:rsidR="00005885" w:rsidRPr="00487289" w:rsidRDefault="00005885" w:rsidP="00005885">
            <w:pPr>
              <w:tabs>
                <w:tab w:val="left" w:pos="6371"/>
              </w:tabs>
              <w:jc w:val="both"/>
            </w:pPr>
            <w:r w:rsidRPr="00487289">
              <w:t xml:space="preserve">Plháková, A. (2006). </w:t>
            </w:r>
            <w:r w:rsidRPr="00487289">
              <w:rPr>
                <w:i/>
              </w:rPr>
              <w:t>Dějiny psychologie.</w:t>
            </w:r>
            <w:r w:rsidRPr="00487289">
              <w:t xml:space="preserve">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>Řezáč, J. (1998). </w:t>
            </w:r>
            <w:r w:rsidRPr="00487289">
              <w:rPr>
                <w:i/>
              </w:rPr>
              <w:t>Sociální psychologie</w:t>
            </w:r>
            <w:r w:rsidRPr="00487289">
              <w:t>. 1. vyd. Brno: PAIDO.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tabs>
                <w:tab w:val="center" w:pos="4857"/>
              </w:tabs>
              <w:jc w:val="both"/>
            </w:pPr>
            <w:r w:rsidRPr="00487289">
              <w:t xml:space="preserve">Atkinson, R. L. (2003). </w:t>
            </w:r>
            <w:r w:rsidRPr="00487289">
              <w:rPr>
                <w:i/>
              </w:rPr>
              <w:t>Psychologie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Cakirpaloglu, P. (2012). </w:t>
            </w:r>
            <w:r w:rsidRPr="00487289">
              <w:rPr>
                <w:i/>
              </w:rPr>
              <w:t>Úvod do psychologie osobnosti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Hartl, P., &amp; Hartlová, H. (2010). </w:t>
            </w:r>
            <w:r w:rsidRPr="00487289">
              <w:rPr>
                <w:i/>
              </w:rPr>
              <w:t>Velký psychologický slovník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Kohoutek, R. (2002). </w:t>
            </w:r>
            <w:r w:rsidRPr="00487289">
              <w:rPr>
                <w:i/>
              </w:rPr>
              <w:t>Základy užité psychologie</w:t>
            </w:r>
            <w:r w:rsidRPr="00487289">
              <w:t>. Brno: Akademické nakladatelství CERM, s.r.o. a Vysoké učení technické v Brně, Fakulta stavební.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8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Teorie výchovy a vzdělávání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28p+14s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891C8A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891C8A">
            <w:pPr>
              <w:jc w:val="both"/>
            </w:pPr>
            <w:r w:rsidRPr="00487289">
              <w:t>Seminární práce spojená s prezentací, písemná a ústní zkouška.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8C0512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</w:t>
            </w:r>
            <w:r w:rsidR="008C0512">
              <w:t>dDr. Jana Majerčíková, PhD. (</w:t>
            </w:r>
            <w:ins w:id="41" w:author="Jana_PC" w:date="2018-05-25T01:14:00Z">
              <w:r w:rsidR="008C7FCE">
                <w:t>7</w:t>
              </w:r>
            </w:ins>
            <w:r w:rsidR="008C0512">
              <w:t>5</w:t>
            </w:r>
            <w:del w:id="42" w:author="Jana_PC" w:date="2018-05-25T01:14:00Z">
              <w:r w:rsidR="008C0512" w:rsidDel="008C7FCE">
                <w:delText>0</w:delText>
              </w:r>
            </w:del>
            <w:r w:rsidRPr="00487289">
              <w:t>%)</w:t>
            </w:r>
            <w:r w:rsidR="008C0512">
              <w:t>, doc. PhDr. Jana Kutnohorská, CSc. (</w:t>
            </w:r>
            <w:ins w:id="43" w:author="Jana_PC" w:date="2018-05-25T01:14:00Z">
              <w:r w:rsidR="008C7FCE">
                <w:t>2</w:t>
              </w:r>
            </w:ins>
            <w:r w:rsidR="008C0512">
              <w:t>5</w:t>
            </w:r>
            <w:del w:id="44" w:author="Jana_PC" w:date="2018-05-25T01:14:00Z">
              <w:r w:rsidR="008C0512" w:rsidDel="008C7FCE">
                <w:delText>0</w:delText>
              </w:r>
            </w:del>
            <w:r w:rsidR="008C0512">
              <w:t>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57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Vymezení témotvorných pojmů: věda, teorie, paradigma, diskurs.</w:t>
            </w:r>
          </w:p>
          <w:p w:rsidR="00005885" w:rsidRPr="00487289" w:rsidRDefault="00005885" w:rsidP="00005885">
            <w:r w:rsidRPr="00487289">
              <w:t>Systém pedagogických věd a místo filozofie výchovy a teorií výchovy a vzdělávání v něm.</w:t>
            </w:r>
          </w:p>
          <w:p w:rsidR="00005885" w:rsidRPr="00487289" w:rsidRDefault="00005885" w:rsidP="00005885">
            <w:r w:rsidRPr="00487289">
              <w:t xml:space="preserve">Teorie učení, epistemologická východiska vyučování a jejich vztah k teoriím výchovy a vzdělávání. </w:t>
            </w:r>
          </w:p>
          <w:p w:rsidR="00005885" w:rsidRPr="00487289" w:rsidRDefault="00005885" w:rsidP="00005885">
            <w:r w:rsidRPr="00487289">
              <w:t xml:space="preserve">Přehled teorií výchovy a vzdělávání podle vybraných autorů. </w:t>
            </w:r>
          </w:p>
          <w:p w:rsidR="00005885" w:rsidRPr="00487289" w:rsidRDefault="00005885" w:rsidP="00005885">
            <w:r w:rsidRPr="00487289">
              <w:t>Personalistické, humanistické teorie.</w:t>
            </w:r>
          </w:p>
          <w:p w:rsidR="00005885" w:rsidRPr="00487289" w:rsidRDefault="00005885" w:rsidP="00005885">
            <w:r w:rsidRPr="00487289">
              <w:t>Role učitele a dítěte v personalistických a humanistických teoriích.</w:t>
            </w:r>
          </w:p>
          <w:p w:rsidR="00005885" w:rsidRPr="00487289" w:rsidRDefault="00005885" w:rsidP="00005885">
            <w:r w:rsidRPr="00487289">
              <w:t>Akademické teorie, základní program akademických teorií, role učitele v akademických teoriích.</w:t>
            </w:r>
          </w:p>
          <w:p w:rsidR="00005885" w:rsidRPr="00487289" w:rsidRDefault="00005885" w:rsidP="00005885">
            <w:r w:rsidRPr="00487289">
              <w:t>Spiritualistické a sociální teorie – základní přehled.</w:t>
            </w:r>
          </w:p>
          <w:p w:rsidR="00005885" w:rsidRPr="00487289" w:rsidRDefault="00005885" w:rsidP="00005885">
            <w:r w:rsidRPr="00487289">
              <w:t>Kognitivně-psychologické teorie.</w:t>
            </w:r>
          </w:p>
          <w:p w:rsidR="00005885" w:rsidRPr="00487289" w:rsidRDefault="00005885" w:rsidP="00005885">
            <w:r w:rsidRPr="00487289">
              <w:t>Prekoncepty dítěte, žáka a konstruktivistické didaktické postupy v aplikaci na předškolní vzdělávání.</w:t>
            </w:r>
          </w:p>
          <w:p w:rsidR="00005885" w:rsidRPr="00487289" w:rsidRDefault="00005885" w:rsidP="00005885">
            <w:r w:rsidRPr="00487289">
              <w:t>Sociokognitivní teorie a jejich přístupy.</w:t>
            </w:r>
          </w:p>
          <w:p w:rsidR="00005885" w:rsidRPr="00487289" w:rsidRDefault="00005885" w:rsidP="00005885">
            <w:r w:rsidRPr="00487289">
              <w:t>Sociálně-historická teorie a teorie kooperativního vyučování v aplikaci na předškolní vzdělávání.</w:t>
            </w:r>
          </w:p>
          <w:p w:rsidR="00005885" w:rsidRPr="00487289" w:rsidRDefault="00005885" w:rsidP="00005885">
            <w:r w:rsidRPr="00487289">
              <w:t xml:space="preserve">Technologické teorie (informačně – multimediální teorie). </w:t>
            </w:r>
          </w:p>
          <w:p w:rsidR="00005885" w:rsidRDefault="00005885" w:rsidP="00005885">
            <w:r w:rsidRPr="00487289">
              <w:t>Klíčové osobnosti jednotlivých teoretických přístupů a jejich vliv na rozvoj předškolní pedagogiky.</w:t>
            </w:r>
          </w:p>
          <w:p w:rsidR="00B260FD" w:rsidRPr="00487289" w:rsidRDefault="00B260FD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Povinná literatura</w:t>
            </w:r>
          </w:p>
          <w:p w:rsidR="00005885" w:rsidRPr="00487289" w:rsidRDefault="00005885" w:rsidP="00005885">
            <w:r w:rsidRPr="00487289">
              <w:t xml:space="preserve">Bertrand, Y. (1998). </w:t>
            </w:r>
            <w:r w:rsidRPr="00487289">
              <w:rPr>
                <w:i/>
                <w:iCs/>
              </w:rPr>
              <w:t>Soudobé teorie vzdělávání</w:t>
            </w:r>
            <w:r w:rsidRPr="00487289">
              <w:t xml:space="preserve">. Praha: Portál. </w:t>
            </w:r>
          </w:p>
          <w:p w:rsidR="00005885" w:rsidRPr="00487289" w:rsidDel="00E1306E" w:rsidRDefault="00005885" w:rsidP="00005885">
            <w:pPr>
              <w:jc w:val="both"/>
              <w:rPr>
                <w:del w:id="45" w:author="Jana_PC" w:date="2018-05-18T14:20:00Z"/>
              </w:rPr>
            </w:pPr>
            <w:del w:id="46" w:author="Jana_PC" w:date="2018-05-18T14:20:00Z">
              <w:r w:rsidRPr="00487289" w:rsidDel="00E1306E">
                <w:delText xml:space="preserve">Ondrejkovič, P., &amp; Majerčíková, J. (2012). </w:delText>
              </w:r>
              <w:r w:rsidRPr="00487289" w:rsidDel="00E1306E">
                <w:rPr>
                  <w:i/>
                  <w:iCs/>
                </w:rPr>
                <w:delText xml:space="preserve">Vysvetlenie, porozumenie a interpretácia v spoločenskovednom výskume. </w:delText>
              </w:r>
              <w:r w:rsidRPr="00487289" w:rsidDel="00E1306E">
                <w:delText xml:space="preserve">Bratislava: VEDA. </w:delText>
              </w:r>
            </w:del>
          </w:p>
          <w:p w:rsidR="00005885" w:rsidRPr="00487289" w:rsidRDefault="00005885" w:rsidP="00005885">
            <w:r w:rsidRPr="00487289">
              <w:t xml:space="preserve">Průcha, J. (2007). </w:t>
            </w:r>
            <w:r w:rsidRPr="00487289">
              <w:rPr>
                <w:i/>
                <w:iCs/>
              </w:rPr>
              <w:t xml:space="preserve">Moderní pedagogika. </w:t>
            </w:r>
            <w:r w:rsidRPr="00487289">
              <w:t>Praha: Portál.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Strouhal, M. (2013).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Teorie výchovy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. Praha: Grada. </w:t>
            </w:r>
          </w:p>
          <w:p w:rsidR="00005885" w:rsidRDefault="00DB7420" w:rsidP="00005885">
            <w:pPr>
              <w:jc w:val="both"/>
              <w:rPr>
                <w:ins w:id="47" w:author="Jana_PC" w:date="2018-05-25T01:16:00Z"/>
              </w:rPr>
            </w:pPr>
            <w:ins w:id="48" w:author="Jana_PC" w:date="2018-05-25T01:15:00Z">
              <w:r w:rsidRPr="00487289">
                <w:t xml:space="preserve">Zelina, M. (2010). </w:t>
              </w:r>
              <w:r w:rsidRPr="00487289">
                <w:rPr>
                  <w:i/>
                  <w:iCs/>
                </w:rPr>
                <w:t>Teórie výchovy alebo hľadanie dobra</w:t>
              </w:r>
              <w:r w:rsidRPr="00487289">
                <w:rPr>
                  <w:bCs/>
                </w:rPr>
                <w:t>.</w:t>
              </w:r>
              <w:r>
                <w:t xml:space="preserve"> </w:t>
              </w:r>
              <w:r w:rsidRPr="00487289">
                <w:t>Bratislava: Mladé letá.</w:t>
              </w:r>
            </w:ins>
          </w:p>
          <w:p w:rsidR="00DB7420" w:rsidRPr="00487289" w:rsidRDefault="00DB7420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bCs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Kaščák, O., &amp; Pupala, B. (2009).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Výchova a vzdelávanie v základných diskurzoch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. Prešov: Rokus.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Lasahn, R. (1992).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Úvod do pedagogiky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. Bratislava: SPN. 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Liessmann, K. P. (2010).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Teorie nevzdělanosti.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Praha: Academia.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Pelikán, J. (2011).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Hledání těžiště výchovy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. Praha: Karolinum.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Prokop, J. (2005).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Škola a společnost v kritických teoriích druhé poloviny 20. století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. Praha: Karolinum.</w:t>
            </w:r>
          </w:p>
          <w:p w:rsidR="00005885" w:rsidRPr="00487289" w:rsidRDefault="00005885" w:rsidP="00B260FD">
            <w:del w:id="49" w:author="Jana_PC" w:date="2018-05-25T01:15:00Z">
              <w:r w:rsidRPr="00487289" w:rsidDel="00DB7420">
                <w:delText xml:space="preserve">Zelina, M. (2010). </w:delText>
              </w:r>
              <w:r w:rsidRPr="00487289" w:rsidDel="00DB7420">
                <w:rPr>
                  <w:i/>
                  <w:iCs/>
                </w:rPr>
                <w:delText>Teórie výchovy alebo hľadanie dobra</w:delText>
              </w:r>
              <w:r w:rsidRPr="00487289" w:rsidDel="00DB7420">
                <w:rPr>
                  <w:bCs/>
                </w:rPr>
                <w:delText>.</w:delText>
              </w:r>
              <w:r w:rsidR="006C5CE1" w:rsidDel="00DB7420">
                <w:delText xml:space="preserve"> </w:delText>
              </w:r>
              <w:r w:rsidRPr="00487289" w:rsidDel="00DB7420">
                <w:delText>Bratislava: Mladé letá.</w:delText>
              </w:r>
            </w:del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916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9902E9" w:rsidRDefault="009902E9" w:rsidP="00005885"/>
    <w:p w:rsidR="0096523D" w:rsidRDefault="0096523D" w:rsidP="00005885"/>
    <w:p w:rsidR="0096523D" w:rsidRPr="00487289" w:rsidRDefault="0096523D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Medicínská propedeutika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14p+28s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891C8A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Test s minimálně 60% úspěšností.</w:t>
            </w:r>
          </w:p>
        </w:tc>
      </w:tr>
      <w:tr w:rsidR="00005885" w:rsidRPr="00487289" w:rsidTr="00891C8A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74E9A" w:rsidP="00005885">
            <w:pPr>
              <w:jc w:val="both"/>
            </w:pPr>
            <w:r>
              <w:t>doc. PhDr. Jana Kutnohorská,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9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74E9A" w:rsidP="00005885">
            <w:pPr>
              <w:jc w:val="both"/>
            </w:pPr>
            <w:r>
              <w:t>doc. PhDr. Jana Kutnohorská, Ph.D. (50</w:t>
            </w:r>
            <w:r w:rsidR="000C5226">
              <w:t xml:space="preserve">%), </w:t>
            </w:r>
            <w:r w:rsidR="00EF1747">
              <w:t>PhDr. Petr Snopek, PhD</w:t>
            </w:r>
            <w:r>
              <w:t>. (50</w:t>
            </w:r>
            <w:r w:rsidR="00005885" w:rsidRPr="00487289">
              <w:t>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59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Kosterní a svalová soustava - základy anatomie a fyziologie.</w:t>
            </w:r>
          </w:p>
          <w:p w:rsidR="00005885" w:rsidRPr="00487289" w:rsidRDefault="00005885" w:rsidP="00005885">
            <w:r w:rsidRPr="00487289">
              <w:t>Kardiovaskulární systém - základy anatomie a fyziologie.</w:t>
            </w:r>
          </w:p>
          <w:p w:rsidR="00005885" w:rsidRPr="00487289" w:rsidRDefault="00005885" w:rsidP="00005885">
            <w:r w:rsidRPr="00487289">
              <w:t>Respirační systém  - základy anatomie a fyziologie.</w:t>
            </w:r>
          </w:p>
          <w:p w:rsidR="00005885" w:rsidRPr="00487289" w:rsidRDefault="00005885" w:rsidP="00005885">
            <w:r w:rsidRPr="00487289">
              <w:t>Nervový systém, smyslové orgány – základy anatomie a fyziologie.</w:t>
            </w:r>
          </w:p>
          <w:p w:rsidR="00005885" w:rsidRPr="00487289" w:rsidRDefault="00005885" w:rsidP="00005885">
            <w:r w:rsidRPr="00487289">
              <w:t>Trávicí a vylučovací systém - základy anatomie a fyziologie.</w:t>
            </w:r>
          </w:p>
          <w:p w:rsidR="00005885" w:rsidRPr="00487289" w:rsidRDefault="00005885" w:rsidP="00005885">
            <w:r w:rsidRPr="00487289">
              <w:t>Soustava žláz s vnitřní sekrecí - základy anatomie a fyziologie.</w:t>
            </w:r>
          </w:p>
          <w:p w:rsidR="00005885" w:rsidRPr="00487289" w:rsidRDefault="00005885" w:rsidP="00005885">
            <w:r w:rsidRPr="00487289">
              <w:t>Kůže, krev a oběhová soustava - základy anatomie a fyziologie</w:t>
            </w:r>
          </w:p>
          <w:p w:rsidR="00005885" w:rsidRPr="00487289" w:rsidRDefault="00005885" w:rsidP="00005885">
            <w:r w:rsidRPr="00487289">
              <w:t>Zdraví a nemoc.</w:t>
            </w:r>
          </w:p>
          <w:p w:rsidR="00005885" w:rsidRPr="00487289" w:rsidRDefault="00005885" w:rsidP="00005885">
            <w:r w:rsidRPr="00487289">
              <w:t>Chronické neinfekční nemoci a jejich prevence (kardiovaskulární choroby, diabetes mellitus aj.)</w:t>
            </w:r>
          </w:p>
          <w:p w:rsidR="00005885" w:rsidRPr="00487289" w:rsidRDefault="00005885" w:rsidP="00005885">
            <w:r w:rsidRPr="00487289">
              <w:t>Alergie.</w:t>
            </w:r>
          </w:p>
          <w:p w:rsidR="00005885" w:rsidRPr="00487289" w:rsidRDefault="00005885" w:rsidP="00005885">
            <w:r w:rsidRPr="00487289">
              <w:t>Infekční onemocnění.</w:t>
            </w:r>
          </w:p>
          <w:p w:rsidR="00005885" w:rsidRPr="00487289" w:rsidRDefault="00005885" w:rsidP="00005885">
            <w:r w:rsidRPr="00487289">
              <w:t>Nádorová onemocnění (v dětském věku).</w:t>
            </w:r>
          </w:p>
          <w:p w:rsidR="00005885" w:rsidRPr="00487289" w:rsidRDefault="00005885" w:rsidP="00005885">
            <w:r w:rsidRPr="00487289">
              <w:t>Nejčastější onemocnění dětského věku – specifika.</w:t>
            </w:r>
          </w:p>
          <w:p w:rsidR="00005885" w:rsidRPr="00487289" w:rsidRDefault="00005885" w:rsidP="00005885">
            <w:r w:rsidRPr="00487289">
              <w:t>Varia – dle požadavku studentů.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>Rokyta, R., Marešová, D., &amp; Turková, R. (2014)</w:t>
            </w:r>
            <w:r w:rsidRPr="00487289">
              <w:rPr>
                <w:i/>
              </w:rPr>
              <w:t>. Somatologie: učebnice</w:t>
            </w:r>
            <w:r w:rsidRPr="00487289">
              <w:t>. 6. vyd. Praha: Wolters Kluwer.</w:t>
            </w:r>
          </w:p>
          <w:p w:rsidR="00005885" w:rsidRPr="00487289" w:rsidRDefault="00005885" w:rsidP="00005885">
            <w:pPr>
              <w:jc w:val="both"/>
            </w:pPr>
            <w:r w:rsidRPr="00487289">
              <w:t>Snopek, P., &amp; Moravčíková, D. (2017). Evaluation of the Project “From Novice Teacher to Teacher Mentor” - Teacher</w:t>
            </w:r>
            <w:r w:rsidR="00891C8A" w:rsidRPr="00487289">
              <w:t>'s Work with the Chronically III</w:t>
            </w:r>
            <w:r w:rsidRPr="00487289">
              <w:t xml:space="preserve"> Pupils. </w:t>
            </w:r>
            <w:r w:rsidRPr="00487289">
              <w:rPr>
                <w:i/>
              </w:rPr>
              <w:t>Procedia – Social and Behavioral Sciences</w:t>
            </w:r>
            <w:r w:rsidRPr="00487289">
              <w:t xml:space="preserve">. 237, 745 – 750. </w:t>
            </w:r>
          </w:p>
          <w:p w:rsidR="00005885" w:rsidRPr="00487289" w:rsidRDefault="00891C8A" w:rsidP="00005885">
            <w:pPr>
              <w:jc w:val="both"/>
            </w:pPr>
            <w:r w:rsidRPr="00487289">
              <w:t>Wiegerová, A. et al</w:t>
            </w:r>
            <w:r w:rsidR="00005885" w:rsidRPr="00487289">
              <w:t xml:space="preserve">. (2015). </w:t>
            </w:r>
            <w:r w:rsidR="00005885" w:rsidRPr="00487289">
              <w:rPr>
                <w:i/>
              </w:rPr>
              <w:t>Od začátečníka k mentorovi (Analýza práce učitele s nemocnými dětmi)</w:t>
            </w:r>
            <w:r w:rsidR="00005885" w:rsidRPr="00487289">
              <w:t xml:space="preserve">. Zlín: </w:t>
            </w:r>
            <w:r w:rsidR="006C5CE1">
              <w:t>UTB</w:t>
            </w:r>
            <w:r w:rsidR="00005885" w:rsidRPr="00487289">
              <w:t>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rPr>
                <w:rFonts w:ascii="Times New Roman" w:hAnsi="Times New Roman"/>
                <w:color w:val="1C1C1C"/>
                <w:sz w:val="20"/>
                <w:szCs w:val="20"/>
                <w:shd w:val="clear" w:color="auto" w:fill="FFFFFF"/>
              </w:rPr>
            </w:pPr>
            <w:r w:rsidRPr="00487289">
              <w:rPr>
                <w:rFonts w:ascii="Times New Roman" w:hAnsi="Times New Roman"/>
                <w:color w:val="1C1C1C"/>
                <w:sz w:val="20"/>
                <w:szCs w:val="20"/>
                <w:shd w:val="clear" w:color="auto" w:fill="FFFFFF"/>
              </w:rPr>
              <w:t xml:space="preserve">Hanušová, J. (2014). </w:t>
            </w:r>
            <w:r w:rsidRPr="00487289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  <w:shd w:val="clear" w:color="auto" w:fill="FFFFFF"/>
              </w:rPr>
              <w:t>Krizově intervenční minimum pro pedagogické pracovníky: ochrana zdraví a první pomoc. </w:t>
            </w:r>
            <w:r w:rsidRPr="00487289">
              <w:rPr>
                <w:rFonts w:ascii="Times New Roman" w:hAnsi="Times New Roman"/>
                <w:color w:val="1C1C1C"/>
                <w:sz w:val="20"/>
                <w:szCs w:val="20"/>
                <w:shd w:val="clear" w:color="auto" w:fill="FFFFFF"/>
              </w:rPr>
              <w:t>Praha: Univerzita Karlova v Praze, Pedagogická fakulta.</w:t>
            </w:r>
          </w:p>
          <w:p w:rsidR="00A369B9" w:rsidRPr="00A369B9" w:rsidRDefault="00A369B9" w:rsidP="00A369B9">
            <w:pPr>
              <w:rPr>
                <w:bCs/>
              </w:rPr>
            </w:pPr>
            <w:r w:rsidRPr="00805A65">
              <w:rPr>
                <w:bCs/>
              </w:rPr>
              <w:t xml:space="preserve">Kutnohorská, J.,  Cichá, M., </w:t>
            </w:r>
            <w:r w:rsidR="006C5CE1">
              <w:rPr>
                <w:bCs/>
              </w:rPr>
              <w:t xml:space="preserve">&amp; </w:t>
            </w:r>
            <w:r w:rsidRPr="00805A65">
              <w:rPr>
                <w:bCs/>
              </w:rPr>
              <w:t>Goldmann</w:t>
            </w:r>
            <w:r>
              <w:rPr>
                <w:bCs/>
                <w:caps/>
              </w:rPr>
              <w:t>, R</w:t>
            </w:r>
            <w:r>
              <w:rPr>
                <w:bCs/>
              </w:rPr>
              <w:t xml:space="preserve">. (2011). </w:t>
            </w:r>
            <w:r>
              <w:rPr>
                <w:i/>
              </w:rPr>
              <w:t>Etika pro zdravotně sociální pracovníky</w:t>
            </w:r>
            <w:r>
              <w:rPr>
                <w:bCs/>
                <w:i/>
              </w:rPr>
              <w:t>.</w:t>
            </w:r>
            <w:r>
              <w:rPr>
                <w:bCs/>
              </w:rPr>
              <w:t xml:space="preserve"> Praha: Grada.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Vyhlídal, T., &amp; Ješina, O. (2014). </w:t>
            </w:r>
            <w:r w:rsidRPr="00487289">
              <w:rPr>
                <w:i/>
              </w:rPr>
              <w:t>Pohybové aktivity v dětské onkologii</w:t>
            </w:r>
            <w:r w:rsidRPr="00487289">
              <w:t>. 1. vyd. Olomouc: Powerprint.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179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B260FD" w:rsidRPr="00487289" w:rsidRDefault="00B260FD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Hra a její edukační využití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14s+28c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Zpracování a prezentace projektu a portfolia her pro děti předškolního věku. 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0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Barbora Petrů Puhrová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4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Teorie hry, pojetí hry v historickém kontextu, hra v pedagogických koncepcích významných představitelů.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Specifika hry dětí předškolního věku, atributy a znaky hry.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Vývojové etapy hry, typologie her.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Využití edukační hry v mateřské škole.</w:t>
            </w:r>
          </w:p>
          <w:p w:rsidR="00005885" w:rsidRPr="00487289" w:rsidRDefault="00005885" w:rsidP="00005885">
            <w:r w:rsidRPr="00487289">
              <w:t>Role učitele a dítěte ve hře.</w:t>
            </w:r>
          </w:p>
          <w:p w:rsidR="00005885" w:rsidRPr="00487289" w:rsidRDefault="00005885" w:rsidP="00005885">
            <w:r w:rsidRPr="00487289">
              <w:t xml:space="preserve">Hra jako aktivita v procesu učení. </w:t>
            </w:r>
          </w:p>
          <w:p w:rsidR="00005885" w:rsidRPr="00487289" w:rsidRDefault="00005885" w:rsidP="00005885">
            <w:r w:rsidRPr="00487289">
              <w:t>Hra jako metoda, hra jako diagnostický prostředek.</w:t>
            </w:r>
          </w:p>
          <w:p w:rsidR="00005885" w:rsidRPr="00487289" w:rsidRDefault="00005885" w:rsidP="00005885">
            <w:r w:rsidRPr="00487289">
              <w:t xml:space="preserve">Plánování herních aktivit v kontextu školních a třídních vzdělávacích programů pro předškolní vzdělávání.  </w:t>
            </w:r>
          </w:p>
          <w:p w:rsidR="00005885" w:rsidRPr="00487289" w:rsidRDefault="00005885" w:rsidP="00005885">
            <w:r w:rsidRPr="00487289">
              <w:t xml:space="preserve">Praktické využití hry a hraček v kontextu školních a třídních vzdělávacích programů pro předškolní vzdělávání.  </w:t>
            </w:r>
          </w:p>
          <w:p w:rsidR="00005885" w:rsidRPr="00487289" w:rsidRDefault="00005885" w:rsidP="00005885">
            <w:r w:rsidRPr="00487289">
              <w:t xml:space="preserve">Dramatizace a dramatická hra v mateřské škole.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Historický pohled na hračku, hračka v současnosti.</w:t>
            </w:r>
          </w:p>
          <w:p w:rsidR="00005885" w:rsidRPr="00487289" w:rsidRDefault="00005885" w:rsidP="00005885">
            <w:r w:rsidRPr="00487289">
              <w:t>Didaktické hračky a jejich využití.</w:t>
            </w:r>
          </w:p>
          <w:p w:rsidR="00005885" w:rsidRPr="00487289" w:rsidRDefault="00005885" w:rsidP="00005885">
            <w:pPr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Návrh didaktické hračky a její využití v edukačním procesu.</w:t>
            </w:r>
          </w:p>
          <w:p w:rsidR="00005885" w:rsidRPr="00487289" w:rsidRDefault="00005885" w:rsidP="00005885">
            <w:r w:rsidRPr="00487289">
              <w:t xml:space="preserve">Realizace herních projektů a jejich prezentace. 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B260FD">
        <w:trPr>
          <w:trHeight w:val="281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 xml:space="preserve">Koťátková, S. (2005). </w:t>
            </w:r>
            <w:r w:rsidRPr="00487289">
              <w:rPr>
                <w:bCs/>
                <w:i/>
              </w:rPr>
              <w:t>Hry v mateřské škole v teorii a praxi</w:t>
            </w:r>
            <w:r w:rsidRPr="00487289">
              <w:rPr>
                <w:bCs/>
              </w:rPr>
              <w:t xml:space="preserve">. Praha: Grada. 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>Navrátilová, H., &amp; Petrů Puhrová, B. (201</w:t>
            </w:r>
            <w:r w:rsidR="00FE0980">
              <w:rPr>
                <w:bCs/>
              </w:rPr>
              <w:t>8</w:t>
            </w:r>
            <w:r w:rsidRPr="00487289">
              <w:rPr>
                <w:bCs/>
              </w:rPr>
              <w:t xml:space="preserve">). </w:t>
            </w:r>
            <w:r w:rsidRPr="00487289">
              <w:rPr>
                <w:bCs/>
                <w:i/>
              </w:rPr>
              <w:t>Máme hračku, tak co s ní? Od teorie k verifikaci v mateřské škole.</w:t>
            </w:r>
            <w:r w:rsidRPr="00487289">
              <w:rPr>
                <w:bCs/>
              </w:rPr>
              <w:t xml:space="preserve"> Zlín:</w:t>
            </w:r>
            <w:r w:rsidR="006C5CE1">
              <w:rPr>
                <w:bCs/>
              </w:rPr>
              <w:t xml:space="preserve"> UTB</w:t>
            </w:r>
            <w:r w:rsidRPr="00487289">
              <w:rPr>
                <w:bCs/>
              </w:rPr>
              <w:t>, v tisku.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Opravilová, E. (2016). </w:t>
            </w:r>
            <w:r w:rsidRPr="00487289">
              <w:rPr>
                <w:i/>
              </w:rPr>
              <w:t>Předškolní pedagogika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Brooker, L., Blaise, M., &amp; Edwards, S. (2014). </w:t>
            </w:r>
            <w:r w:rsidRPr="00487289">
              <w:rPr>
                <w:i/>
              </w:rPr>
              <w:t>The SAGE Handbook of Play and Learning in Early Childhood</w:t>
            </w:r>
            <w:r w:rsidRPr="00487289">
              <w:t xml:space="preserve">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London: Sage.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rPr>
                <w:bCs/>
              </w:rPr>
              <w:t xml:space="preserve">Mišurcová, V., Fixl, V., &amp; Fišer, J. (1980). </w:t>
            </w:r>
            <w:r w:rsidRPr="00487289">
              <w:rPr>
                <w:bCs/>
                <w:i/>
              </w:rPr>
              <w:t>Hra a hračka v životě dítěte</w:t>
            </w:r>
            <w:r w:rsidRPr="00487289">
              <w:rPr>
                <w:bCs/>
              </w:rPr>
              <w:t>. Praha: SPN.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Suchánková, E. (2014). </w:t>
            </w:r>
            <w:r w:rsidRPr="00487289">
              <w:rPr>
                <w:i/>
              </w:rPr>
              <w:t>Hra a její využití v předškolním vzdělávání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Svobodová, E. (2010). </w:t>
            </w:r>
            <w:r w:rsidRPr="00487289">
              <w:rPr>
                <w:i/>
              </w:rPr>
              <w:t>Vzdělávání v mateřské škole: školní a třídní vzdělávací progra</w:t>
            </w:r>
            <w:r w:rsidRPr="00487289">
              <w:t>m.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1578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ind w:firstLine="708"/>
              <w:jc w:val="both"/>
            </w:pPr>
          </w:p>
        </w:tc>
      </w:tr>
    </w:tbl>
    <w:p w:rsidR="00354703" w:rsidRPr="00487289" w:rsidRDefault="00354703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354703" w:rsidP="00005885">
            <w:pPr>
              <w:jc w:val="both"/>
            </w:pPr>
            <w:r w:rsidRPr="00487289">
              <w:t>Kapitoly</w:t>
            </w:r>
            <w:r w:rsidR="00005885" w:rsidRPr="00487289">
              <w:t xml:space="preserve"> z dějin předškolní výchovy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6C5CE1" w:rsidP="00005885">
            <w:pPr>
              <w:jc w:val="both"/>
            </w:pPr>
            <w:r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354703">
            <w:pPr>
              <w:jc w:val="both"/>
            </w:pPr>
            <w:r w:rsidRPr="00487289">
              <w:t>Zpracování seminární práce a prezentace na téma</w:t>
            </w:r>
            <w:r w:rsidR="00354703" w:rsidRPr="00487289">
              <w:t xml:space="preserve"> dané vyučujícím</w:t>
            </w:r>
            <w:r w:rsidRPr="00487289">
              <w:t xml:space="preserve">, písemný test.  </w:t>
            </w:r>
          </w:p>
        </w:tc>
      </w:tr>
      <w:tr w:rsidR="00005885" w:rsidRPr="00487289" w:rsidTr="00005885">
        <w:trPr>
          <w:trHeight w:val="6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5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Barbora Petrů Puhrová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Předškolní pedagogika v systému pedagogických věd, interdisciplinární vztahy.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Dítě a dětství, pojetí dětství z historického hlediska.</w:t>
            </w:r>
          </w:p>
          <w:p w:rsidR="00005885" w:rsidRPr="00487289" w:rsidRDefault="00005885" w:rsidP="00005885">
            <w:pPr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Vývoj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výchovy a vzdělávání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od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antiky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po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 xml:space="preserve">středověk. </w:t>
            </w:r>
            <w:r w:rsidRPr="00487289">
              <w:rPr>
                <w:color w:val="000000" w:themeColor="text1"/>
              </w:rPr>
              <w:t xml:space="preserve"> </w:t>
            </w:r>
          </w:p>
          <w:p w:rsidR="00005885" w:rsidRPr="00487289" w:rsidRDefault="00005885" w:rsidP="00005885">
            <w:pPr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Pedagogické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myšlení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organizace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výchovy a vzdělávání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období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renesančního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humanismu</w:t>
            </w:r>
            <w:r w:rsidRPr="00487289">
              <w:rPr>
                <w:color w:val="000000" w:themeColor="text1"/>
              </w:rPr>
              <w:t xml:space="preserve">, </w:t>
            </w:r>
            <w:r w:rsidRPr="00487289">
              <w:rPr>
                <w:rStyle w:val="hps"/>
                <w:color w:val="000000" w:themeColor="text1"/>
              </w:rPr>
              <w:t>reformace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color w:val="000000" w:themeColor="text1"/>
              </w:rPr>
              <w:br/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protireformace</w:t>
            </w:r>
            <w:r w:rsidRPr="00487289">
              <w:rPr>
                <w:color w:val="000000" w:themeColor="text1"/>
              </w:rPr>
              <w:t xml:space="preserve">. </w:t>
            </w:r>
          </w:p>
          <w:p w:rsidR="00005885" w:rsidRPr="00487289" w:rsidRDefault="00005885" w:rsidP="00005885">
            <w:pPr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Předškolní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výchova,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vzdělávání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formování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pedagogických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myšlenek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 období baroka, dílo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J. A.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Komenského</w:t>
            </w:r>
            <w:r w:rsidRPr="00487289">
              <w:rPr>
                <w:color w:val="000000" w:themeColor="text1"/>
              </w:rPr>
              <w:t>.</w:t>
            </w:r>
            <w:r w:rsidRPr="00487289">
              <w:rPr>
                <w:color w:val="000000" w:themeColor="text1"/>
                <w:sz w:val="28"/>
              </w:rPr>
              <w:br/>
            </w:r>
            <w:r w:rsidRPr="00487289">
              <w:rPr>
                <w:rStyle w:val="hps"/>
                <w:color w:val="000000" w:themeColor="text1"/>
              </w:rPr>
              <w:t>Předškolní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výchova,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vzdělávání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pedagogické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myšlení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období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 xml:space="preserve">osvícenství. </w:t>
            </w:r>
            <w:r w:rsidRPr="00487289">
              <w:rPr>
                <w:color w:val="000000" w:themeColor="text1"/>
              </w:rPr>
              <w:t xml:space="preserve"> </w:t>
            </w:r>
          </w:p>
          <w:p w:rsidR="00005885" w:rsidRPr="00487289" w:rsidRDefault="00005885" w:rsidP="00005885">
            <w:pPr>
              <w:rPr>
                <w:rStyle w:val="hps"/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Významní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představitelé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světové a české pedagogiky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jejich hlavní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myšlenky v období 17. - 19. století.</w:t>
            </w:r>
          </w:p>
          <w:p w:rsidR="00005885" w:rsidRPr="00487289" w:rsidRDefault="00005885" w:rsidP="00005885">
            <w:pPr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Předškolní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výchova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pedagogika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ve světě</w:t>
            </w:r>
            <w:r w:rsidRPr="00487289">
              <w:rPr>
                <w:color w:val="000000" w:themeColor="text1"/>
              </w:rPr>
              <w:t xml:space="preserve"> a v Čechách </w:t>
            </w:r>
            <w:r w:rsidRPr="00487289">
              <w:rPr>
                <w:rStyle w:val="hps"/>
                <w:color w:val="000000" w:themeColor="text1"/>
              </w:rPr>
              <w:t>v 19. století</w:t>
            </w:r>
            <w:r w:rsidRPr="00487289">
              <w:rPr>
                <w:color w:val="000000" w:themeColor="text1"/>
              </w:rPr>
              <w:t xml:space="preserve">. </w:t>
            </w:r>
          </w:p>
          <w:p w:rsidR="00005885" w:rsidRPr="00487289" w:rsidRDefault="00005885" w:rsidP="00005885">
            <w:pPr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Vývoj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pedagogického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myšlení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hnutí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předškolní výchově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počátkem 20. století</w:t>
            </w:r>
            <w:r w:rsidRPr="00487289">
              <w:rPr>
                <w:color w:val="000000" w:themeColor="text1"/>
              </w:rPr>
              <w:t xml:space="preserve">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87289">
              <w:rPr>
                <w:rStyle w:val="hps"/>
                <w:color w:val="000000" w:themeColor="text1"/>
              </w:rPr>
              <w:t>Reformní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pedagogika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ve světě</w:t>
            </w:r>
            <w:r w:rsidRPr="00487289">
              <w:rPr>
                <w:color w:val="000000" w:themeColor="text1"/>
              </w:rPr>
              <w:t xml:space="preserve"> a v Čechách </w:t>
            </w:r>
            <w:r w:rsidRPr="00487289">
              <w:rPr>
                <w:rStyle w:val="hps"/>
                <w:color w:val="000000" w:themeColor="text1"/>
              </w:rPr>
              <w:t>a její uplatnění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v</w:t>
            </w:r>
            <w:r w:rsidRPr="00487289">
              <w:rPr>
                <w:color w:val="000000" w:themeColor="text1"/>
              </w:rPr>
              <w:t xml:space="preserve"> </w:t>
            </w:r>
            <w:r w:rsidRPr="00487289">
              <w:rPr>
                <w:rStyle w:val="hps"/>
                <w:color w:val="000000" w:themeColor="text1"/>
              </w:rPr>
              <w:t>předškolní výchově</w:t>
            </w:r>
            <w:r w:rsidRPr="00487289">
              <w:rPr>
                <w:color w:val="000000" w:themeColor="text1"/>
              </w:rPr>
              <w:t xml:space="preserve">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Počátky a vývoj předškolních institucí.</w:t>
            </w:r>
            <w:r w:rsidRPr="00487289">
              <w:rPr>
                <w:color w:val="000000" w:themeColor="text1"/>
              </w:rPr>
              <w:br/>
            </w: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Organizované vzdělávání učitelek mateřských škol.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Kurikulární dokumenty pro předškolní vzdělávání.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Pojetí předškolního vzdělávání v podmínkách současné mateřské školy.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7289">
              <w:rPr>
                <w:color w:val="000000"/>
              </w:rPr>
              <w:t xml:space="preserve">Kasper, T., &amp; Kasperová, D. (2008). </w:t>
            </w:r>
            <w:r w:rsidRPr="00487289">
              <w:rPr>
                <w:i/>
                <w:color w:val="000000"/>
              </w:rPr>
              <w:t>Dějiny pedagogiky</w:t>
            </w:r>
            <w:r w:rsidRPr="00487289">
              <w:rPr>
                <w:color w:val="000000"/>
              </w:rPr>
              <w:t>. Praha: Grada.</w:t>
            </w:r>
          </w:p>
          <w:p w:rsidR="00005885" w:rsidRPr="00487289" w:rsidRDefault="00005885" w:rsidP="00005885">
            <w:r w:rsidRPr="00487289">
              <w:t xml:space="preserve">Kolláriková, Z., &amp; Pupala, B. (2010). </w:t>
            </w:r>
            <w:r w:rsidRPr="00487289">
              <w:rPr>
                <w:i/>
              </w:rPr>
              <w:t>Předškolní a primární pedagogika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487289">
              <w:rPr>
                <w:noProof/>
                <w:sz w:val="20"/>
                <w:szCs w:val="20"/>
              </w:rPr>
              <w:t xml:space="preserve">Majerčíková, J., Kasáčová, B.,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487289">
              <w:rPr>
                <w:noProof/>
                <w:sz w:val="20"/>
                <w:szCs w:val="20"/>
              </w:rPr>
              <w:t xml:space="preserve">Kočvarová, I. (2015). </w:t>
            </w:r>
            <w:r w:rsidRPr="00487289">
              <w:rPr>
                <w:i/>
                <w:noProof/>
                <w:sz w:val="20"/>
                <w:szCs w:val="20"/>
              </w:rPr>
              <w:t>Předškolní edukace a dítě: výzvy pro pedagogickou teorii a výzkum</w:t>
            </w:r>
            <w:r w:rsidRPr="00487289">
              <w:rPr>
                <w:noProof/>
                <w:sz w:val="20"/>
                <w:szCs w:val="20"/>
              </w:rPr>
              <w:t>. Zlín: UTB ve Zlíně.</w:t>
            </w:r>
          </w:p>
          <w:p w:rsidR="00005885" w:rsidRPr="00487289" w:rsidRDefault="00005885" w:rsidP="00005885">
            <w:pPr>
              <w:rPr>
                <w:b/>
              </w:rPr>
            </w:pPr>
          </w:p>
          <w:p w:rsidR="00005885" w:rsidRPr="00487289" w:rsidRDefault="00005885" w:rsidP="00005885">
            <w:pPr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7289">
              <w:rPr>
                <w:rFonts w:eastAsiaTheme="minorHAnsi"/>
                <w:lang w:eastAsia="en-US"/>
              </w:rPr>
              <w:t xml:space="preserve">Mišurcová, V. (1980). </w:t>
            </w:r>
            <w:r w:rsidRPr="00487289">
              <w:rPr>
                <w:rFonts w:eastAsiaTheme="minorHAnsi"/>
                <w:i/>
                <w:lang w:eastAsia="en-US"/>
              </w:rPr>
              <w:t>D</w:t>
            </w:r>
            <w:r w:rsidRPr="00487289">
              <w:rPr>
                <w:rFonts w:eastAsiaTheme="minorHAnsi"/>
                <w:i/>
                <w:iCs/>
                <w:lang w:eastAsia="en-US"/>
              </w:rPr>
              <w:t xml:space="preserve">ějiny teorie a praxe výchov dětí předškolního věku v 19. a 20. století. </w:t>
            </w:r>
            <w:r w:rsidRPr="00487289">
              <w:rPr>
                <w:rFonts w:eastAsiaTheme="minorHAnsi"/>
                <w:iCs/>
                <w:lang w:eastAsia="en-US"/>
              </w:rPr>
              <w:t>P</w:t>
            </w:r>
            <w:r w:rsidRPr="00487289">
              <w:rPr>
                <w:rFonts w:eastAsiaTheme="minorHAnsi"/>
                <w:lang w:eastAsia="en-US"/>
              </w:rPr>
              <w:t>raha: SPN.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 xml:space="preserve">Pavlovská, M., Syslová, Z., &amp; Šmahelová, B. (2012). </w:t>
            </w:r>
            <w:r w:rsidRPr="00487289">
              <w:rPr>
                <w:i/>
                <w:color w:val="000000"/>
              </w:rPr>
              <w:t>Dějiny předškolní pedagogiky.</w:t>
            </w:r>
            <w:r w:rsidRPr="00487289">
              <w:rPr>
                <w:color w:val="000000"/>
              </w:rPr>
              <w:t xml:space="preserve"> Brno: Masarykova univerzita.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87289">
              <w:rPr>
                <w:color w:val="000000"/>
              </w:rPr>
              <w:t xml:space="preserve">Rýdl, K., &amp; Šmelová, E. (2012). </w:t>
            </w:r>
            <w:r w:rsidRPr="00487289">
              <w:rPr>
                <w:i/>
                <w:color w:val="000000"/>
              </w:rPr>
              <w:t>Vývoj institucí pro předškolní výchovu (1869–2011)</w:t>
            </w:r>
            <w:r w:rsidRPr="00487289">
              <w:rPr>
                <w:color w:val="000000"/>
              </w:rPr>
              <w:t xml:space="preserve">. Olomouc: Univerzita Palackého </w:t>
            </w:r>
            <w:r w:rsidRPr="00487289">
              <w:rPr>
                <w:color w:val="000000"/>
              </w:rPr>
              <w:br/>
              <w:t>v Olomouci.</w:t>
            </w:r>
          </w:p>
          <w:p w:rsidR="00005885" w:rsidRPr="00487289" w:rsidRDefault="00354703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 xml:space="preserve">Šmahelová, </w:t>
            </w:r>
            <w:r w:rsidR="00005885" w:rsidRPr="00487289">
              <w:rPr>
                <w:color w:val="000000"/>
              </w:rPr>
              <w:t xml:space="preserve">B. (2008). </w:t>
            </w:r>
            <w:r w:rsidR="00005885" w:rsidRPr="00487289">
              <w:rPr>
                <w:i/>
                <w:color w:val="000000"/>
              </w:rPr>
              <w:t>Nástin vývoje pedagogického myšlení</w:t>
            </w:r>
            <w:r w:rsidR="00005885" w:rsidRPr="00487289">
              <w:rPr>
                <w:color w:val="000000"/>
              </w:rPr>
              <w:t>. Brno: MSD.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 w:themeColor="text1"/>
              </w:rPr>
            </w:pPr>
            <w:r w:rsidRPr="00487289">
              <w:rPr>
                <w:color w:val="000000" w:themeColor="text1"/>
              </w:rPr>
              <w:t xml:space="preserve">Vacíková, T. (2009). </w:t>
            </w:r>
            <w:r w:rsidRPr="00487289">
              <w:rPr>
                <w:i/>
                <w:color w:val="000000" w:themeColor="text1"/>
              </w:rPr>
              <w:t>Dějiny vzdělávání od antiky po Komenského.</w:t>
            </w:r>
            <w:r w:rsidRPr="00487289">
              <w:rPr>
                <w:color w:val="000000" w:themeColor="text1"/>
              </w:rPr>
              <w:t xml:space="preserve"> Praha: Univerzita J. A. Komenského.   </w:t>
            </w:r>
          </w:p>
          <w:p w:rsidR="00005885" w:rsidRPr="00B260FD" w:rsidRDefault="00005885" w:rsidP="00B260FD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 xml:space="preserve">Šmelová, E. (2006). </w:t>
            </w:r>
            <w:r w:rsidRPr="00487289">
              <w:rPr>
                <w:i/>
                <w:color w:val="000000"/>
              </w:rPr>
              <w:t>Mateřská škola a její učitelé v podmínkách společenských změn: teorie a praxe II</w:t>
            </w:r>
            <w:r w:rsidRPr="00487289">
              <w:rPr>
                <w:color w:val="000000"/>
              </w:rPr>
              <w:t>. Olomouc: Univerzita Palackého v Olomouci.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8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Plnění zadaných domácích úkolů, práce v Moodle, průběžné testy, závěrečný test.</w:t>
            </w:r>
          </w:p>
        </w:tc>
      </w:tr>
      <w:tr w:rsidR="00005885" w:rsidRPr="00487289" w:rsidTr="00005885">
        <w:trPr>
          <w:trHeight w:val="203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B7D28" w:rsidP="00005885">
            <w:pPr>
              <w:jc w:val="both"/>
            </w:pPr>
            <w:r>
              <w:t>prof. PaedDr. Silvia Pokrivčáková,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B7D28" w:rsidP="00005885">
            <w:pPr>
              <w:jc w:val="both"/>
            </w:pPr>
            <w:r>
              <w:t>cvičící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B7D28" w:rsidP="00FB7D28">
            <w:r>
              <w:t xml:space="preserve">prof. PaedDr. Silvia Pokrivčáková, PhD. (50%), </w:t>
            </w:r>
            <w:r w:rsidRPr="00487289">
              <w:t>Mgr. Andrea Macková</w:t>
            </w:r>
            <w:r>
              <w:t xml:space="preserve"> (50</w:t>
            </w:r>
            <w:r w:rsidRPr="00487289">
              <w:t>%</w:t>
            </w:r>
            <w:r>
              <w:t>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83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rPr>
                <w:sz w:val="22"/>
                <w:szCs w:val="22"/>
              </w:rPr>
            </w:pPr>
          </w:p>
          <w:p w:rsidR="00005885" w:rsidRPr="00487289" w:rsidRDefault="00005885" w:rsidP="00005885">
            <w:r w:rsidRPr="00487289">
              <w:t>Popis vzhledu a srovnávání.</w:t>
            </w:r>
          </w:p>
          <w:p w:rsidR="00005885" w:rsidRPr="00487289" w:rsidRDefault="00005885" w:rsidP="00005885">
            <w:r w:rsidRPr="00487289">
              <w:t>Použití frázových sloves.</w:t>
            </w:r>
          </w:p>
          <w:p w:rsidR="00005885" w:rsidRPr="00487289" w:rsidRDefault="00005885" w:rsidP="00005885">
            <w:r w:rsidRPr="00487289">
              <w:t>Formulace stížnosti.</w:t>
            </w:r>
          </w:p>
          <w:p w:rsidR="00005885" w:rsidRPr="00487289" w:rsidRDefault="00005885" w:rsidP="00005885">
            <w:r w:rsidRPr="00487289">
              <w:t>Trpný rod.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Použití členů </w:t>
            </w:r>
            <w:r w:rsidRPr="00487289">
              <w:rPr>
                <w:i/>
              </w:rPr>
              <w:t>a/an, the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Fráze se slovesy </w:t>
            </w:r>
            <w:r w:rsidRPr="00487289">
              <w:rPr>
                <w:i/>
              </w:rPr>
              <w:t>take</w:t>
            </w:r>
            <w:r w:rsidRPr="00487289">
              <w:t xml:space="preserve"> a </w:t>
            </w:r>
            <w:r w:rsidRPr="00487289">
              <w:rPr>
                <w:i/>
              </w:rPr>
              <w:t>have.</w:t>
            </w:r>
          </w:p>
          <w:p w:rsidR="00005885" w:rsidRPr="00487289" w:rsidRDefault="00005885" w:rsidP="00005885">
            <w:r w:rsidRPr="00487289">
              <w:t>Popis změn a rozdílů.</w:t>
            </w:r>
          </w:p>
          <w:p w:rsidR="00005885" w:rsidRPr="00487289" w:rsidRDefault="00005885" w:rsidP="00005885">
            <w:r w:rsidRPr="00487289">
              <w:t>Doporučení.</w:t>
            </w:r>
          </w:p>
          <w:p w:rsidR="00005885" w:rsidRPr="00487289" w:rsidRDefault="00005885" w:rsidP="00005885">
            <w:r w:rsidRPr="00487289">
              <w:t>Nereálné situace v minulost</w:t>
            </w:r>
            <w:r w:rsidR="00FE0980">
              <w:t>i</w:t>
            </w:r>
            <w:r w:rsidRPr="00487289">
              <w:t xml:space="preserve"> – </w:t>
            </w:r>
            <w:r w:rsidRPr="00487289">
              <w:rPr>
                <w:i/>
              </w:rPr>
              <w:t>should/shouldn’t have</w:t>
            </w:r>
            <w:r w:rsidRPr="00487289">
              <w:t>.</w:t>
            </w:r>
          </w:p>
          <w:p w:rsidR="00005885" w:rsidRPr="00487289" w:rsidRDefault="00005885" w:rsidP="00005885">
            <w:r w:rsidRPr="00487289">
              <w:t>Chování lidí v sociálních médiích, reklama.</w:t>
            </w:r>
          </w:p>
          <w:p w:rsidR="00005885" w:rsidRPr="00487289" w:rsidRDefault="00005885" w:rsidP="00005885">
            <w:r w:rsidRPr="00487289">
              <w:t>Modální slovesa.</w:t>
            </w:r>
          </w:p>
          <w:p w:rsidR="00005885" w:rsidRPr="00487289" w:rsidRDefault="00005885" w:rsidP="00005885">
            <w:r w:rsidRPr="00487289">
              <w:t>Rozhodování a omluva.</w:t>
            </w:r>
          </w:p>
          <w:p w:rsidR="00005885" w:rsidRPr="00487289" w:rsidRDefault="00005885" w:rsidP="00005885">
            <w:r w:rsidRPr="00487289">
              <w:t>Použití nepřímé řeči a nepřímých otázek.</w:t>
            </w:r>
          </w:p>
          <w:p w:rsidR="00005885" w:rsidRPr="00487289" w:rsidRDefault="00005885" w:rsidP="00005885">
            <w:r w:rsidRPr="00487289">
              <w:t>Souhlas a nesouhlas, výhody a nevýhody.</w:t>
            </w:r>
          </w:p>
          <w:p w:rsidR="00005885" w:rsidRPr="00487289" w:rsidRDefault="00005885" w:rsidP="00005885">
            <w:pPr>
              <w:rPr>
                <w:sz w:val="22"/>
                <w:szCs w:val="22"/>
              </w:rPr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contextualSpacing/>
            </w:pPr>
            <w:r w:rsidRPr="00487289">
              <w:t xml:space="preserve">Alden, E. (2015). </w:t>
            </w:r>
            <w:r w:rsidRPr="00487289">
              <w:rPr>
                <w:i/>
                <w:iCs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  <w:iCs/>
              </w:rPr>
              <w:t>B1+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contextualSpacing/>
            </w:pPr>
            <w:r w:rsidRPr="00487289">
              <w:t xml:space="preserve">Murphy, R. (2012). </w:t>
            </w:r>
            <w:r w:rsidRPr="00487289">
              <w:rPr>
                <w:i/>
                <w:iCs/>
              </w:rPr>
              <w:t>English Grammar in Use 4th Edition</w:t>
            </w:r>
            <w:r w:rsidRPr="00487289">
              <w:t>. Cambridge: Cambridge university press</w:t>
            </w:r>
          </w:p>
          <w:p w:rsidR="00005885" w:rsidRPr="00487289" w:rsidRDefault="00005885" w:rsidP="00005885">
            <w:pPr>
              <w:contextualSpacing/>
              <w:rPr>
                <w:b/>
              </w:rPr>
            </w:pPr>
            <w:r w:rsidRPr="00487289">
              <w:t xml:space="preserve">Roberts R. (2015). </w:t>
            </w:r>
            <w:r w:rsidRPr="00487289">
              <w:rPr>
                <w:i/>
                <w:iCs/>
              </w:rPr>
              <w:t>Navigate B1+ Intermediate Coursebook with video</w:t>
            </w:r>
            <w:r w:rsidRPr="00487289">
              <w:t>. Oxford: Oxford University press.</w:t>
            </w:r>
          </w:p>
          <w:p w:rsidR="00005885" w:rsidRPr="00487289" w:rsidRDefault="00005885" w:rsidP="00005885">
            <w:pPr>
              <w:pStyle w:val="Normlnweb"/>
              <w:contextualSpacing/>
              <w:jc w:val="both"/>
              <w:rPr>
                <w:b/>
                <w:sz w:val="20"/>
                <w:szCs w:val="20"/>
              </w:rPr>
            </w:pPr>
            <w:r w:rsidRPr="00487289">
              <w:rPr>
                <w:b/>
                <w:sz w:val="20"/>
                <w:szCs w:val="20"/>
              </w:rPr>
              <w:t>Doporučená literatura</w:t>
            </w:r>
          </w:p>
          <w:p w:rsidR="00005885" w:rsidRPr="00487289" w:rsidRDefault="00005885" w:rsidP="00005885">
            <w:pPr>
              <w:pStyle w:val="Normlnweb"/>
              <w:contextualSpacing/>
              <w:jc w:val="both"/>
              <w:rPr>
                <w:b/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Flower, J. (1998). </w:t>
            </w:r>
            <w:r w:rsidRPr="00487289">
              <w:rPr>
                <w:i/>
                <w:iCs/>
                <w:sz w:val="20"/>
                <w:szCs w:val="20"/>
              </w:rPr>
              <w:t>Phrasal Verb Organizer with Mini-Dictionary</w:t>
            </w:r>
            <w:r w:rsidRPr="00487289">
              <w:rPr>
                <w:sz w:val="20"/>
                <w:szCs w:val="20"/>
              </w:rPr>
              <w:t>. Hove: Language Teaching Publications.</w:t>
            </w:r>
          </w:p>
          <w:p w:rsidR="00005885" w:rsidRPr="00487289" w:rsidRDefault="00005885" w:rsidP="00005885">
            <w:pPr>
              <w:pStyle w:val="Normlnweb"/>
              <w:contextualSpacing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Mann, M. (2007). </w:t>
            </w:r>
            <w:r w:rsidRPr="00487289">
              <w:rPr>
                <w:i/>
                <w:iCs/>
                <w:sz w:val="20"/>
                <w:szCs w:val="20"/>
              </w:rPr>
              <w:t>Destination B1 Grammar &amp; Vocabulary with Answer Key</w:t>
            </w:r>
            <w:r w:rsidRPr="00487289">
              <w:rPr>
                <w:sz w:val="20"/>
                <w:szCs w:val="20"/>
              </w:rPr>
              <w:t>. MacMillan.</w:t>
            </w:r>
          </w:p>
          <w:p w:rsidR="00005885" w:rsidRPr="00B260FD" w:rsidRDefault="00005885" w:rsidP="00005885">
            <w:pPr>
              <w:pStyle w:val="Normlnweb"/>
              <w:contextualSpacing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Sparling, D. (1990). </w:t>
            </w:r>
            <w:r w:rsidRPr="00487289">
              <w:rPr>
                <w:i/>
                <w:iCs/>
                <w:sz w:val="20"/>
                <w:szCs w:val="20"/>
              </w:rPr>
              <w:t>English or Czenglish</w:t>
            </w:r>
            <w:r w:rsidRPr="00487289">
              <w:rPr>
                <w:sz w:val="20"/>
                <w:szCs w:val="20"/>
              </w:rPr>
              <w:t>. Praha: Státní pedagogické nakladatelství.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188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Sociálně-pedagogický výcvik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</w:t>
            </w:r>
          </w:p>
          <w:p w:rsidR="00005885" w:rsidRPr="00487289" w:rsidRDefault="00005885" w:rsidP="00005885">
            <w:pPr>
              <w:jc w:val="both"/>
            </w:pPr>
            <w:r w:rsidRPr="00487289">
              <w:t>Písemná reflexe vlastního aktivního působení na výuce.</w:t>
            </w:r>
          </w:p>
        </w:tc>
      </w:tr>
      <w:tr w:rsidR="00005885" w:rsidRPr="00487289" w:rsidTr="00005885">
        <w:trPr>
          <w:trHeight w:val="39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9F52F0" w:rsidP="00005885">
            <w:pPr>
              <w:jc w:val="both"/>
            </w:pPr>
            <w:r w:rsidRPr="00487289">
              <w:t>Mgr. et Mgr. Viktor Pacholík,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lastRenderedPageBreak/>
              <w:t>Mgr. Hana Navrátilová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66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Seznamovací aktivity ve skupině.</w:t>
            </w:r>
          </w:p>
          <w:p w:rsidR="00005885" w:rsidRPr="00487289" w:rsidRDefault="00005885" w:rsidP="00005885">
            <w:r w:rsidRPr="00487289">
              <w:t>Sociální percepce a její bariéry.</w:t>
            </w:r>
          </w:p>
          <w:p w:rsidR="00005885" w:rsidRPr="00487289" w:rsidRDefault="00005885" w:rsidP="00005885">
            <w:r w:rsidRPr="00487289">
              <w:t>Rozvoj osobnosti člověka.</w:t>
            </w:r>
          </w:p>
          <w:p w:rsidR="00005885" w:rsidRPr="00487289" w:rsidRDefault="00005885" w:rsidP="00005885">
            <w:r w:rsidRPr="00487289">
              <w:t>Sebepoznání ve vztahu k edukačním situacím.</w:t>
            </w:r>
          </w:p>
          <w:p w:rsidR="00005885" w:rsidRPr="00487289" w:rsidRDefault="00005885" w:rsidP="00005885">
            <w:r w:rsidRPr="00487289">
              <w:t>Rozvoj komunikačních dovedností.</w:t>
            </w:r>
          </w:p>
          <w:p w:rsidR="00005885" w:rsidRPr="00487289" w:rsidRDefault="00005885" w:rsidP="00005885">
            <w:r w:rsidRPr="00487289">
              <w:t>Poskytování efektivní zpětné vazby.</w:t>
            </w:r>
          </w:p>
          <w:p w:rsidR="00005885" w:rsidRPr="00487289" w:rsidRDefault="00005885" w:rsidP="00005885">
            <w:r w:rsidRPr="00487289">
              <w:t>Schopnost empatie a naslouchání.</w:t>
            </w:r>
          </w:p>
          <w:p w:rsidR="00005885" w:rsidRPr="00487289" w:rsidRDefault="00005885" w:rsidP="00005885">
            <w:r w:rsidRPr="00487289">
              <w:t>Kooperace v učitelském týmu.</w:t>
            </w:r>
          </w:p>
          <w:p w:rsidR="00005885" w:rsidRPr="00487289" w:rsidRDefault="00005885" w:rsidP="00005885">
            <w:r w:rsidRPr="00487289">
              <w:t>Konflikty, typologie a prvky konfliktních situací.</w:t>
            </w:r>
          </w:p>
          <w:p w:rsidR="00005885" w:rsidRPr="00487289" w:rsidRDefault="00005885" w:rsidP="00005885">
            <w:r w:rsidRPr="00487289">
              <w:t>Komunikační strategie podporující řešení konfliktu.</w:t>
            </w:r>
          </w:p>
          <w:p w:rsidR="00005885" w:rsidRPr="00487289" w:rsidRDefault="00005885" w:rsidP="00005885">
            <w:r w:rsidRPr="00487289">
              <w:t>Sebepojetí učitele.</w:t>
            </w:r>
          </w:p>
          <w:p w:rsidR="00005885" w:rsidRPr="00487289" w:rsidRDefault="00005885" w:rsidP="00005885">
            <w:r w:rsidRPr="00487289">
              <w:t>Klíčové kompetence a jejich rozvíjení.</w:t>
            </w:r>
          </w:p>
          <w:p w:rsidR="00005885" w:rsidRPr="00487289" w:rsidRDefault="00005885" w:rsidP="00005885">
            <w:r w:rsidRPr="00487289">
              <w:t>Rozvoj profesních kompetencí učitele mateřské školy.</w:t>
            </w:r>
          </w:p>
          <w:p w:rsidR="00005885" w:rsidRPr="00487289" w:rsidRDefault="00005885" w:rsidP="00005885">
            <w:r w:rsidRPr="00487289">
              <w:t>Tvořivé aktivity</w:t>
            </w:r>
            <w:r w:rsidR="00ED3081">
              <w:t xml:space="preserve"> pro rozvoj osobnosti</w:t>
            </w:r>
            <w:r w:rsidRPr="00487289">
              <w:t>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r w:rsidRPr="00487289">
              <w:rPr>
                <w:b/>
              </w:rPr>
              <w:t>Povinná literatura</w:t>
            </w:r>
            <w:r w:rsidRPr="00487289">
              <w:rPr>
                <w:b/>
              </w:rPr>
              <w:br/>
            </w:r>
            <w:r w:rsidRPr="00487289">
              <w:t xml:space="preserve">Helus, Z., Bravená, N., &amp; Franclová, M. (2012). </w:t>
            </w:r>
            <w:r w:rsidRPr="00487289">
              <w:rPr>
                <w:i/>
              </w:rPr>
              <w:t>Perspektivy učitelství</w:t>
            </w:r>
            <w:r w:rsidRPr="00487289">
              <w:t>. Praha: Univerzita Karlova v Praze, Pedagogická fakulta.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Kolařík, M. (2011). </w:t>
            </w:r>
            <w:r w:rsidRPr="00487289">
              <w:rPr>
                <w:i/>
              </w:rPr>
              <w:t>Interakční psychologický výcvik pro praxi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Lukášová, H. (2015). </w:t>
            </w:r>
            <w:r w:rsidRPr="00487289">
              <w:rPr>
                <w:i/>
              </w:rPr>
              <w:t>Učitelské sebepojetí a jeho zkoumání</w:t>
            </w:r>
            <w:r w:rsidRPr="00487289">
              <w:t>. Zlín: Univerzita Tomáše Bati ve Zlíně, Fakulta humanitních studií.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Navrátilová, H. (2015). Učitel mateřské školy a jeho postavení ve školském systému. In Wiegerová, A. et al. </w:t>
            </w:r>
            <w:r w:rsidRPr="00487289">
              <w:rPr>
                <w:i/>
              </w:rPr>
              <w:t>Profesionalizace učitele mateřské školy z pohledu reformy kurikula</w:t>
            </w:r>
            <w:r w:rsidRPr="00487289">
              <w:t>. Zlín: Univerzita Tomáše Bati ve Zlíně.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Z., &amp; Chaloupková, L. (2015). </w:t>
            </w:r>
            <w:r w:rsidRPr="00487289">
              <w:rPr>
                <w:i/>
              </w:rPr>
              <w:t>Rámec profesních kvalit učitele mateřské školy</w:t>
            </w:r>
            <w:r w:rsidRPr="00487289">
              <w:t>. Brno: Masarykova univerzita.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Starý, K. (2012). </w:t>
            </w:r>
            <w:r w:rsidRPr="00487289">
              <w:rPr>
                <w:i/>
              </w:rPr>
              <w:t>Profesní rozvoj učitelů: podpora učitelů pro zlepšování výsledků žáků.</w:t>
            </w:r>
            <w:r w:rsidR="006C5CE1">
              <w:t xml:space="preserve"> Praha</w:t>
            </w:r>
            <w:r w:rsidRPr="00487289">
              <w:t>: Karolinum.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 (2013). </w:t>
            </w:r>
            <w:r w:rsidRPr="00487289">
              <w:rPr>
                <w:i/>
              </w:rPr>
              <w:t>Profesní kompetence učitele mateřské školy.</w:t>
            </w:r>
            <w:r w:rsidRPr="00487289">
              <w:t xml:space="preserve"> Praha: Grada.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101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B260FD" w:rsidRPr="00487289" w:rsidRDefault="00B260FD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84095D" w:rsidP="00005885">
            <w:pPr>
              <w:jc w:val="both"/>
            </w:pPr>
            <w:r>
              <w:t xml:space="preserve">Didaktika mateřské školy 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28p+28s+28c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 týden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84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+ 25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8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cvičení,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E141E5">
            <w:pPr>
              <w:jc w:val="both"/>
            </w:pPr>
            <w:r w:rsidRPr="00487289">
              <w:t>Koncipování seminární práce a její obhajoba. Důraz v hodnocení bude kladen na odbornost zpracování závěrečné práce,  na profesionalitu prezentace a vzájemné dialogické argumentace tezí. Podmínkou tvorby závěrečné práce je využití odpovídajících inform</w:t>
            </w:r>
            <w:r w:rsidR="00E141E5" w:rsidRPr="00487289">
              <w:t xml:space="preserve">ačních zdrojů. Zkouška – písemná </w:t>
            </w:r>
            <w:r w:rsidRPr="00487289">
              <w:t>a ústní. Součástí praxe je také tvorba programu pro p</w:t>
            </w:r>
            <w:r w:rsidR="006C5CE1">
              <w:t>rojekt Junior univerzita a jeho</w:t>
            </w:r>
            <w:r w:rsidRPr="00487289">
              <w:t xml:space="preserve"> realizace a evaluace.</w:t>
            </w:r>
          </w:p>
        </w:tc>
      </w:tr>
      <w:tr w:rsidR="00005885" w:rsidRPr="00487289" w:rsidTr="00005885">
        <w:trPr>
          <w:trHeight w:val="27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 (50%) Mgr. Hana Navrátilová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pStyle w:val="Zkladntext2"/>
              <w:spacing w:after="0" w:line="240" w:lineRule="auto"/>
            </w:pPr>
            <w:r w:rsidRPr="00487289">
              <w:t>Didaktický model mateřské školy (komponenty, které ho tvoří</w:t>
            </w:r>
            <w:r w:rsidR="00354703" w:rsidRPr="00487289">
              <w:t>,</w:t>
            </w:r>
            <w:r w:rsidRPr="00487289">
              <w:t xml:space="preserve"> a provázanost vzájemných vztahů mezi nimi). </w:t>
            </w:r>
          </w:p>
          <w:p w:rsidR="00005885" w:rsidRPr="00487289" w:rsidRDefault="00005885" w:rsidP="00005885">
            <w:pPr>
              <w:pStyle w:val="Zkladntext2"/>
              <w:spacing w:after="0" w:line="240" w:lineRule="auto"/>
            </w:pPr>
            <w:r w:rsidRPr="00487289">
              <w:t xml:space="preserve">Podobnost a odlišnost modelu mateřské školy od didaktických modelů vyšších edukačních stupňů. </w:t>
            </w:r>
          </w:p>
          <w:p w:rsidR="00354703" w:rsidRPr="00487289" w:rsidRDefault="00005885" w:rsidP="00005885">
            <w:pPr>
              <w:pStyle w:val="Zkladntext2"/>
              <w:spacing w:after="0" w:line="240" w:lineRule="auto"/>
            </w:pPr>
            <w:r w:rsidRPr="00487289">
              <w:t xml:space="preserve">Jednotlivé didaktické kategorie. </w:t>
            </w:r>
          </w:p>
          <w:p w:rsidR="00005885" w:rsidRPr="00487289" w:rsidRDefault="00005885" w:rsidP="00005885">
            <w:pPr>
              <w:pStyle w:val="Zkladntext2"/>
              <w:spacing w:after="0" w:line="240" w:lineRule="auto"/>
            </w:pPr>
            <w:r w:rsidRPr="00487289">
              <w:t>Proces vzdělávání v mateřské škole: subjekty, objekt, strategie, metody, prostředk</w:t>
            </w:r>
            <w:r w:rsidR="00354703" w:rsidRPr="00487289">
              <w:t>y, formy, organizační struktura. P</w:t>
            </w:r>
            <w:r w:rsidRPr="00487289">
              <w:t xml:space="preserve">omůcky, nástroje, materiály, faktory, prvky a okolnosti vstupující a ovlivňující výuku.   </w:t>
            </w:r>
          </w:p>
          <w:p w:rsidR="00005885" w:rsidRPr="00487289" w:rsidRDefault="00005885" w:rsidP="00005885">
            <w:pPr>
              <w:tabs>
                <w:tab w:val="left" w:pos="720"/>
              </w:tabs>
              <w:jc w:val="both"/>
            </w:pPr>
            <w:r w:rsidRPr="00487289">
              <w:t xml:space="preserve">Subjekty procesu výuky: didaktická specifikace učícího se dítěte a profesní charakteristika vyučujícího učitele ve výuce v mateřské škole. </w:t>
            </w:r>
          </w:p>
          <w:p w:rsidR="00354703" w:rsidRPr="00487289" w:rsidRDefault="00005885" w:rsidP="00005885">
            <w:pPr>
              <w:tabs>
                <w:tab w:val="left" w:pos="720"/>
              </w:tabs>
              <w:jc w:val="both"/>
            </w:pPr>
            <w:r w:rsidRPr="00487289">
              <w:t xml:space="preserve">Možnosti jejich vzájemné interakce, transakce a individuálních interakcí na základě operování učivem za pomoci podpůrných komponentů. </w:t>
            </w:r>
          </w:p>
          <w:p w:rsidR="00005885" w:rsidRPr="00487289" w:rsidRDefault="00005885" w:rsidP="00005885">
            <w:pPr>
              <w:tabs>
                <w:tab w:val="left" w:pos="720"/>
              </w:tabs>
              <w:jc w:val="both"/>
            </w:pPr>
            <w:r w:rsidRPr="00487289">
              <w:t>Vzájemná relace a fúze učení se a v</w:t>
            </w:r>
            <w:r w:rsidR="006C5CE1">
              <w:t xml:space="preserve">yučování </w:t>
            </w:r>
            <w:r w:rsidRPr="00487289">
              <w:t>v mateřské škole.</w:t>
            </w:r>
          </w:p>
          <w:p w:rsidR="00354703" w:rsidRPr="00487289" w:rsidRDefault="00005885" w:rsidP="00005885">
            <w:pPr>
              <w:jc w:val="both"/>
            </w:pPr>
            <w:r w:rsidRPr="00487289">
              <w:t>Problematika edukačního cíle ve výuce</w:t>
            </w:r>
            <w:r w:rsidR="00354703" w:rsidRPr="00487289">
              <w:t xml:space="preserve"> v mateřské škole.</w:t>
            </w:r>
          </w:p>
          <w:p w:rsidR="00005885" w:rsidRPr="00487289" w:rsidRDefault="00354703" w:rsidP="00005885">
            <w:pPr>
              <w:jc w:val="both"/>
            </w:pPr>
            <w:r w:rsidRPr="00487289">
              <w:t>P</w:t>
            </w:r>
            <w:r w:rsidR="00005885" w:rsidRPr="00487289">
              <w:t xml:space="preserve">roblematika stanovování, určování a didaktického operování s obsahem (učivem) ve výuce.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Kategorizace cílových požadavků. </w:t>
            </w:r>
          </w:p>
          <w:p w:rsidR="00354703" w:rsidRPr="00487289" w:rsidRDefault="00005885" w:rsidP="00005885">
            <w:pPr>
              <w:jc w:val="both"/>
            </w:pPr>
            <w:r w:rsidRPr="00487289">
              <w:t xml:space="preserve">Specifika a odlišnosti členění obsahu na tradiční předměty (výchovné složky) a na oblasti dětských edukačních zkušeností (uspořádání učiva v pedagogických dokumentech).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Didaktická analýza učiva.  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Inovační přístupy uplatňované v jednotlivých oborových didaktikách mateřské školy, jejich podobnost ve vztahu se všeobecnou didaktikou mateřské školy a jejich specifičnost ve vztahu s příslušným oborem.     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>Kolář, Z., &amp; Vališová, A</w:t>
            </w:r>
            <w:r w:rsidR="00F56022">
              <w:t>. (2009)</w:t>
            </w:r>
            <w:r w:rsidRPr="00487289">
              <w:rPr>
                <w:i/>
                <w:iCs/>
              </w:rPr>
              <w:t>. Analýza vyučování.</w:t>
            </w:r>
            <w:r w:rsidR="00F56022">
              <w:t xml:space="preserve"> Praha: Grada</w:t>
            </w:r>
            <w:r w:rsidRPr="00487289">
              <w:t>.</w:t>
            </w:r>
          </w:p>
          <w:p w:rsidR="00005885" w:rsidRPr="00487289" w:rsidDel="00EF2139" w:rsidRDefault="006C364D" w:rsidP="00005885">
            <w:pPr>
              <w:rPr>
                <w:del w:id="50" w:author="Jana_PC" w:date="2018-05-25T13:52:00Z"/>
              </w:rPr>
            </w:pPr>
            <w:del w:id="51" w:author="Jana_PC" w:date="2018-05-25T13:52:00Z">
              <w:r w:rsidRPr="00487289" w:rsidDel="00EF2139">
                <w:delText>Slavík, J. et al</w:delText>
              </w:r>
              <w:r w:rsidR="00005885" w:rsidRPr="00487289" w:rsidDel="00EF2139">
                <w:delText xml:space="preserve">. (2017). </w:delText>
              </w:r>
              <w:r w:rsidR="00005885" w:rsidRPr="00487289" w:rsidDel="00EF2139">
                <w:rPr>
                  <w:i/>
                </w:rPr>
                <w:delText>Transdisciplinární didaktika.</w:delText>
              </w:r>
              <w:r w:rsidR="00005885" w:rsidRPr="00487289" w:rsidDel="00EF2139">
                <w:delText xml:space="preserve"> Brno: MU.</w:delText>
              </w:r>
            </w:del>
          </w:p>
          <w:p w:rsidR="00005885" w:rsidRPr="00487289" w:rsidRDefault="006C364D" w:rsidP="00005885">
            <w:r w:rsidRPr="00487289">
              <w:t>Wiegerová, A. et al</w:t>
            </w:r>
            <w:r w:rsidR="00005885" w:rsidRPr="00487289">
              <w:t>. (2012)</w:t>
            </w:r>
            <w:r w:rsidRPr="00487289">
              <w:t>.</w:t>
            </w:r>
            <w:r w:rsidR="00005885" w:rsidRPr="00487289">
              <w:t xml:space="preserve"> </w:t>
            </w:r>
            <w:r w:rsidR="00005885" w:rsidRPr="00487289">
              <w:rPr>
                <w:i/>
              </w:rPr>
              <w:t>Self efficacy v edukačných súvislostiach.</w:t>
            </w:r>
            <w:r w:rsidR="00005885" w:rsidRPr="00487289">
              <w:t xml:space="preserve"> Bratislava: SPN.</w:t>
            </w:r>
          </w:p>
          <w:p w:rsidR="00005885" w:rsidRPr="00487289" w:rsidRDefault="00005885" w:rsidP="00005885">
            <w:pPr>
              <w:jc w:val="both"/>
            </w:pPr>
          </w:p>
          <w:p w:rsidR="00901107" w:rsidRDefault="00005885" w:rsidP="00005885">
            <w:pPr>
              <w:jc w:val="both"/>
            </w:pPr>
            <w:r w:rsidRPr="00487289">
              <w:rPr>
                <w:b/>
              </w:rPr>
              <w:t>Doporučená literatura</w:t>
            </w:r>
          </w:p>
          <w:p w:rsidR="00901107" w:rsidRDefault="00901107" w:rsidP="00005885">
            <w:pPr>
              <w:jc w:val="both"/>
            </w:pPr>
            <w:r>
              <w:t>Kolář, Z.,</w:t>
            </w:r>
            <w:r w:rsidRPr="00487289">
              <w:t xml:space="preserve"> &amp;</w:t>
            </w:r>
            <w:r>
              <w:t xml:space="preserve"> Šikulová R. (2007), </w:t>
            </w:r>
            <w:r w:rsidR="00CC0716" w:rsidRPr="006033E7">
              <w:rPr>
                <w:i/>
              </w:rPr>
              <w:t>Vyučování jako dialog.</w:t>
            </w:r>
            <w:r>
              <w:t xml:space="preserve"> Praha: Grada.</w:t>
            </w:r>
          </w:p>
          <w:p w:rsidR="00005885" w:rsidRPr="00487289" w:rsidRDefault="006C364D" w:rsidP="00005885">
            <w:pPr>
              <w:jc w:val="both"/>
            </w:pPr>
            <w:r w:rsidRPr="00487289">
              <w:t>Svobodová, E. et al</w:t>
            </w:r>
            <w:r w:rsidR="00005885" w:rsidRPr="00487289">
              <w:t>.</w:t>
            </w:r>
            <w:r w:rsidR="00005885" w:rsidRPr="00487289">
              <w:rPr>
                <w:i/>
                <w:iCs/>
              </w:rPr>
              <w:t xml:space="preserve"> </w:t>
            </w:r>
            <w:r w:rsidR="00005885" w:rsidRPr="00487289">
              <w:rPr>
                <w:iCs/>
              </w:rPr>
              <w:t>(2010).</w:t>
            </w:r>
            <w:r w:rsidR="00005885" w:rsidRPr="00487289">
              <w:rPr>
                <w:i/>
                <w:iCs/>
              </w:rPr>
              <w:t xml:space="preserve"> Vzdělávání v mateřské škole</w:t>
            </w:r>
            <w:r w:rsidR="00005885" w:rsidRPr="00487289"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</w:t>
            </w:r>
            <w:del w:id="52" w:author="Jana_PC" w:date="2018-05-25T13:52:00Z">
              <w:r w:rsidRPr="00487289" w:rsidDel="00EF2139">
                <w:rPr>
                  <w:b/>
                </w:rPr>
                <w:delText> </w:delText>
              </w:r>
            </w:del>
            <w:ins w:id="53" w:author="Jana_PC" w:date="2018-05-25T13:52:00Z">
              <w:r w:rsidR="00EF2139">
                <w:rPr>
                  <w:b/>
                </w:rPr>
                <w:t> </w:t>
              </w:r>
            </w:ins>
            <w:r w:rsidRPr="00487289">
              <w:rPr>
                <w:b/>
              </w:rPr>
              <w:t>vyučujícím</w:t>
            </w:r>
          </w:p>
        </w:tc>
      </w:tr>
      <w:tr w:rsidR="00005885" w:rsidRPr="00487289" w:rsidTr="00FD4D10">
        <w:trPr>
          <w:trHeight w:val="41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Vývojová psychologie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Ústní zkouška, seminární práce a prezentace tématu v seminářích.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7F42FE" w:rsidP="00005885">
            <w:pPr>
              <w:jc w:val="both"/>
            </w:pPr>
            <w:r w:rsidRPr="00487289">
              <w:t>p</w:t>
            </w:r>
            <w:r w:rsidR="00005885" w:rsidRPr="00487289">
              <w:t>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362EB3">
        <w:trPr>
          <w:trHeight w:val="36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lastRenderedPageBreak/>
              <w:t>Mgr. et Mgr. Viktor Pacholík,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75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Vymezení vývojové psychologie.</w:t>
            </w:r>
          </w:p>
          <w:p w:rsidR="00005885" w:rsidRPr="00487289" w:rsidRDefault="00005885" w:rsidP="00005885">
            <w:r w:rsidRPr="00487289">
              <w:t xml:space="preserve">Historický přehled a významní představitelé vývojové psychologie. </w:t>
            </w:r>
          </w:p>
          <w:p w:rsidR="00005885" w:rsidRPr="00487289" w:rsidRDefault="00005885" w:rsidP="00005885">
            <w:r w:rsidRPr="00487289">
              <w:t xml:space="preserve">Pojem vývoj, obecné znaky a zákonitosti psychického vývoje. </w:t>
            </w:r>
          </w:p>
          <w:p w:rsidR="00005885" w:rsidRPr="00487289" w:rsidRDefault="00005885" w:rsidP="00005885">
            <w:r w:rsidRPr="00487289">
              <w:t xml:space="preserve">Teorie připoutání. </w:t>
            </w:r>
          </w:p>
          <w:p w:rsidR="00005885" w:rsidRPr="00487289" w:rsidRDefault="00005885" w:rsidP="00005885">
            <w:r w:rsidRPr="00487289">
              <w:t xml:space="preserve">Kognitivní vývoj; vývoj charakteru a morálky. </w:t>
            </w:r>
          </w:p>
          <w:p w:rsidR="00005885" w:rsidRPr="00487289" w:rsidRDefault="00005885" w:rsidP="00005885">
            <w:r w:rsidRPr="00487289">
              <w:t xml:space="preserve">Prenatální vývoj, porod a rizika s ním spojená, plasticita vývoje a resilience. </w:t>
            </w:r>
          </w:p>
          <w:p w:rsidR="00005885" w:rsidRPr="00487289" w:rsidRDefault="00005885" w:rsidP="00005885">
            <w:r w:rsidRPr="00487289">
              <w:t xml:space="preserve">Novorozenecké období. Kojenecké období. </w:t>
            </w:r>
          </w:p>
          <w:p w:rsidR="00005885" w:rsidRPr="00487289" w:rsidRDefault="00005885" w:rsidP="00005885">
            <w:r w:rsidRPr="00487289">
              <w:t xml:space="preserve">Období batolete. </w:t>
            </w:r>
          </w:p>
          <w:p w:rsidR="00005885" w:rsidRPr="00487289" w:rsidRDefault="00005885" w:rsidP="00005885">
            <w:r w:rsidRPr="00487289">
              <w:t xml:space="preserve">Charakteristika předškolního období. </w:t>
            </w:r>
          </w:p>
          <w:p w:rsidR="00005885" w:rsidRPr="00487289" w:rsidRDefault="00005885" w:rsidP="00005885">
            <w:r w:rsidRPr="00487289">
              <w:t xml:space="preserve">Psychologie dětské hry; vývoj dětské kresby. </w:t>
            </w:r>
          </w:p>
          <w:p w:rsidR="00005885" w:rsidRPr="00487289" w:rsidRDefault="00005885" w:rsidP="00005885">
            <w:r w:rsidRPr="00487289">
              <w:t xml:space="preserve">Psychologická problematika vstupu dítěte do školy, školní zralost. </w:t>
            </w:r>
          </w:p>
          <w:p w:rsidR="00005885" w:rsidRPr="00487289" w:rsidRDefault="00005885" w:rsidP="00005885">
            <w:r w:rsidRPr="00487289">
              <w:t xml:space="preserve">Školní věk, období dospívání. Období adolescence. </w:t>
            </w:r>
          </w:p>
          <w:p w:rsidR="00005885" w:rsidRPr="00487289" w:rsidRDefault="00005885" w:rsidP="00005885">
            <w:r w:rsidRPr="00487289">
              <w:t xml:space="preserve">Dospělost; partnerství, manželství, rodičovství. </w:t>
            </w:r>
          </w:p>
          <w:p w:rsidR="00005885" w:rsidRPr="00487289" w:rsidRDefault="00005885" w:rsidP="00005885">
            <w:r w:rsidRPr="00487289">
              <w:t>Období stáří, umírání, smrt; typické degenerativní změny.</w:t>
            </w:r>
          </w:p>
          <w:p w:rsidR="00362EB3" w:rsidRPr="00487289" w:rsidRDefault="00362EB3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91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Langmeier, J., Krejčířová, D. (2006). </w:t>
            </w:r>
            <w:r w:rsidRPr="00487289">
              <w:rPr>
                <w:i/>
              </w:rPr>
              <w:t xml:space="preserve">Vývojová </w:t>
            </w:r>
            <w:r w:rsidRPr="00487289">
              <w:t>psychologie.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Pacholík, V., Nedělová, M., &amp; Šmatelková, N. (2016). </w:t>
            </w:r>
            <w:r w:rsidRPr="00487289">
              <w:rPr>
                <w:i/>
                <w:iCs/>
              </w:rPr>
              <w:t>Rozvíjení sociálních dovedností dětí prostřednictvím pohybových her</w:t>
            </w:r>
            <w:r w:rsidRPr="00487289">
              <w:t>. Zlín: Univerzita Tomáše Bati ve Zlíně.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Říčan, P. (2014). </w:t>
            </w:r>
            <w:r w:rsidRPr="00487289">
              <w:rPr>
                <w:i/>
                <w:iCs/>
              </w:rPr>
              <w:t>Cesta životem: [vývojová psychologie] : přepracované vydání</w:t>
            </w:r>
            <w:r w:rsidRPr="00487289">
              <w:t xml:space="preserve"> (Vyd. 3.).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Thorová, K. (2015). </w:t>
            </w:r>
            <w:r w:rsidRPr="00487289">
              <w:rPr>
                <w:i/>
                <w:iCs/>
              </w:rPr>
              <w:t>Vývojová psychologie: proměny lidské psychiky od početí po smrt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Vágnerová, M. (2012). </w:t>
            </w:r>
            <w:r w:rsidRPr="00487289">
              <w:rPr>
                <w:i/>
                <w:iCs/>
              </w:rPr>
              <w:t>Vývojová psychologie: dětství a dospívání</w:t>
            </w:r>
            <w:r w:rsidRPr="00487289">
              <w:t xml:space="preserve"> (Vyd. 2., rozš. a přeprac.). Praha: Karolinum.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Erikson, E. H. (c2015). </w:t>
            </w:r>
            <w:r w:rsidRPr="00487289">
              <w:rPr>
                <w:i/>
                <w:iCs/>
              </w:rPr>
              <w:t>Životní cyklus rozšířený a dokončený: devět věků člověka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Matějček, Z. (2005). </w:t>
            </w:r>
            <w:r w:rsidRPr="00487289">
              <w:rPr>
                <w:i/>
                <w:iCs/>
              </w:rPr>
              <w:t>Prvních 6 let ve vývoji a výchově dítěte: normy vývoje a vývojové milníky z pohledu psychologa: základní duševní potřeby dítěte: dítě a lidský svět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Matějček, Z. (2008). </w:t>
            </w:r>
            <w:r w:rsidRPr="00487289">
              <w:rPr>
                <w:i/>
                <w:iCs/>
              </w:rPr>
              <w:t>Co děti nejvíc potřebují</w:t>
            </w:r>
            <w:r w:rsidRPr="00487289">
              <w:t xml:space="preserve"> (Vyd. 5.).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Matějček, Z., &amp; Dytrych, Z. (2002). </w:t>
            </w:r>
            <w:r w:rsidRPr="00487289">
              <w:rPr>
                <w:i/>
                <w:iCs/>
              </w:rPr>
              <w:t>Krizové situace v rodině očima dítěte: dětská závist - žárlivost, nevěra a rozvod - nový partner v rodině, nevlastní sourozenci - vzpomínky z dětství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Piaget, J., &amp; Inhelder, B. (2014). </w:t>
            </w:r>
            <w:r w:rsidRPr="00487289">
              <w:rPr>
                <w:i/>
                <w:iCs/>
              </w:rPr>
              <w:t>Psychologie dítěte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Vygotskij, L. S. (2004). </w:t>
            </w:r>
            <w:r w:rsidRPr="00487289">
              <w:rPr>
                <w:i/>
              </w:rPr>
              <w:t>Psychologie myšlení a řeči.</w:t>
            </w:r>
            <w:r w:rsidRPr="00487289">
              <w:t xml:space="preserve">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26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Rozvoj počáteční gramotnosti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28s+14c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6C364D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Student vypracuje, prezentuje a obhájí seminární práci, volí z následujících možností: vypracuje zprávu z terénního pozorování čtení/psaní dítěte, nebo vypracuje návrh dvou knih pro děti předškolního věku (prediktabilní knihu). </w:t>
            </w:r>
          </w:p>
          <w:p w:rsidR="00005885" w:rsidRPr="00487289" w:rsidRDefault="006C364D" w:rsidP="00EC6C07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</w:t>
            </w:r>
            <w:r w:rsidR="00EC6C07">
              <w:rPr>
                <w:color w:val="000000"/>
                <w:shd w:val="clear" w:color="auto" w:fill="FFFFFF"/>
              </w:rPr>
              <w:t>ísemný test.</w:t>
            </w:r>
          </w:p>
        </w:tc>
      </w:tr>
      <w:tr w:rsidR="00005885" w:rsidRPr="00487289" w:rsidTr="00005885">
        <w:trPr>
          <w:trHeight w:val="27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Jana Doležalová,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 a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lastRenderedPageBreak/>
              <w:t>PhDr. Jana Doležalová,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38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Pojem gramotnost v kontextu pedagogickém, psychologickém, lingvistickém a sociokulturním.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Gramotnost jako schopnost a dovednost.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Předpoklady pro budoucí čtení a psaní.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Faktory ovlivňující gramotnost dítěte.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Rozvoj řeči a všech forem komunikace dítěte. 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Současné trendy rozvoje gramotnosti: standardní směry.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Současné trendy rozvoje gramotnosti: alternativní směry. 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Možnosti a meze rozvoje gramotnosti u dítěte ve škole a rodině.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Technika čtení a čtení s porozuměním.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Rozvoj grafomotoriky dítěte.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Spontánn</w:t>
            </w:r>
            <w:r w:rsidR="007F1474" w:rsidRPr="00487289">
              <w:rPr>
                <w:color w:val="000000"/>
                <w:shd w:val="clear" w:color="auto" w:fill="FFFFFF"/>
              </w:rPr>
              <w:t>í písemná produkce dětí předškolního věku</w:t>
            </w:r>
            <w:r w:rsidRPr="00487289">
              <w:rPr>
                <w:color w:val="000000"/>
                <w:shd w:val="clear" w:color="auto" w:fill="FFFFFF"/>
              </w:rPr>
              <w:t>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Rozvoj zájmu o čtení a o knihy.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Akce na podporu čtení a čtenářství.</w:t>
            </w:r>
            <w:r w:rsidRPr="00487289">
              <w:rPr>
                <w:color w:val="000000"/>
              </w:rPr>
              <w:br/>
            </w:r>
            <w:r w:rsidR="007F1474" w:rsidRPr="00487289">
              <w:rPr>
                <w:color w:val="000000"/>
                <w:shd w:val="clear" w:color="auto" w:fill="FFFFFF"/>
              </w:rPr>
              <w:t>Podnětné prostředí v mateřské škole</w:t>
            </w:r>
            <w:r w:rsidRPr="00487289">
              <w:rPr>
                <w:color w:val="000000"/>
                <w:shd w:val="clear" w:color="auto" w:fill="FFFFFF"/>
              </w:rPr>
              <w:t>. 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7F1474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Doležalová, </w:t>
            </w:r>
            <w:r w:rsidR="00005885" w:rsidRPr="00487289">
              <w:rPr>
                <w:color w:val="000000"/>
              </w:rPr>
              <w:t xml:space="preserve">J. (Ed.). (2001). </w:t>
            </w:r>
            <w:r w:rsidR="00005885" w:rsidRPr="00487289">
              <w:rPr>
                <w:i/>
                <w:iCs/>
                <w:color w:val="000000"/>
              </w:rPr>
              <w:t>Současné pohledy na výuku elementárního čtení a psaní</w:t>
            </w:r>
            <w:r w:rsidR="00005885" w:rsidRPr="00487289">
              <w:rPr>
                <w:color w:val="000000"/>
              </w:rPr>
              <w:t>. Hradec Králové: Gaudeamus.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Gavora, P., </w:t>
            </w:r>
            <w:r w:rsidRPr="00487289">
              <w:t>&amp;</w:t>
            </w:r>
            <w:r w:rsidR="00C5422C" w:rsidRPr="00487289">
              <w:rPr>
                <w:color w:val="000000"/>
              </w:rPr>
              <w:t xml:space="preserve"> Zápotočná, O. (e</w:t>
            </w:r>
            <w:r w:rsidRPr="00487289">
              <w:rPr>
                <w:color w:val="000000"/>
              </w:rPr>
              <w:t>ds.). (2003). </w:t>
            </w:r>
            <w:r w:rsidRPr="00487289">
              <w:rPr>
                <w:i/>
                <w:iCs/>
                <w:color w:val="000000"/>
              </w:rPr>
              <w:t>Gramotnosť: vývin a možnosti jej didaktického usmerňovania</w:t>
            </w:r>
            <w:r w:rsidRPr="00487289">
              <w:rPr>
                <w:color w:val="000000"/>
              </w:rPr>
              <w:t>. Bratislava: Univezita Komenského.</w:t>
            </w:r>
          </w:p>
          <w:p w:rsidR="00005885" w:rsidRPr="00487289" w:rsidRDefault="00005885" w:rsidP="00005885">
            <w:pPr>
              <w:jc w:val="both"/>
              <w:rPr>
                <w:bCs/>
              </w:rPr>
            </w:pPr>
            <w:r w:rsidRPr="00487289">
              <w:t xml:space="preserve">Šmardová, V., &amp; Bednářová, J. (2011). </w:t>
            </w:r>
            <w:r w:rsidRPr="00487289">
              <w:rPr>
                <w:bCs/>
                <w:i/>
              </w:rPr>
              <w:t xml:space="preserve">Diagnostika dítěte předškolního věku. </w:t>
            </w:r>
            <w:r w:rsidRPr="00487289">
              <w:rPr>
                <w:bCs/>
              </w:rPr>
              <w:t>Praha: Edika.</w:t>
            </w:r>
          </w:p>
          <w:p w:rsidR="007F1474" w:rsidRPr="00487289" w:rsidRDefault="007F1474" w:rsidP="00005885">
            <w:pPr>
              <w:jc w:val="both"/>
            </w:pPr>
            <w:r w:rsidRPr="00487289">
              <w:t xml:space="preserve">Tomášková, I. (2015). </w:t>
            </w:r>
            <w:r w:rsidRPr="00487289">
              <w:rPr>
                <w:i/>
              </w:rPr>
              <w:t>Rozvíjíme předčtenářskou gramotnost v mateřské škole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Manguel, A. (2007). </w:t>
            </w:r>
            <w:r w:rsidRPr="0048728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Dějiny čtení</w:t>
            </w:r>
            <w:r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>. Brno: Host.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Opravilová, E., &amp; Gebhartová, V. (2011). </w:t>
            </w:r>
            <w:r w:rsidRPr="00487289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Rok v mateřské škole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. Praha: Portál.</w:t>
            </w:r>
          </w:p>
          <w:p w:rsidR="007F1474" w:rsidRPr="00487289" w:rsidRDefault="007F1474" w:rsidP="007F1474">
            <w:pPr>
              <w:rPr>
                <w:lang w:eastAsia="en-US"/>
              </w:rPr>
            </w:pPr>
            <w:r w:rsidRPr="00487289">
              <w:rPr>
                <w:lang w:eastAsia="en-US"/>
              </w:rPr>
              <w:t xml:space="preserve">Selmi, A. M., Gallagher, R. J., &amp; Mora-Flores, E. R. (2015). </w:t>
            </w:r>
            <w:r w:rsidRPr="00487289">
              <w:rPr>
                <w:i/>
                <w:lang w:eastAsia="en-US"/>
              </w:rPr>
              <w:t>Early childhood curriculum for all learners: integrating play and literacy activities</w:t>
            </w:r>
            <w:r w:rsidRPr="00487289">
              <w:rPr>
                <w:lang w:eastAsia="en-US"/>
              </w:rPr>
              <w:t>. Los Angeles: SAGE.</w:t>
            </w:r>
          </w:p>
          <w:p w:rsidR="00005885" w:rsidRPr="00B260FD" w:rsidRDefault="00005885" w:rsidP="00B260FD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Toman, J. (1999). </w:t>
            </w:r>
            <w:r w:rsidRPr="0048728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Dětské čtenářství a literární výchova</w:t>
            </w:r>
            <w:r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>. Brno: CERM. 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</w:t>
            </w:r>
            <w:del w:id="54" w:author="Jana_PC" w:date="2018-05-24T11:59:00Z">
              <w:r w:rsidRPr="00487289" w:rsidDel="002C540B">
                <w:rPr>
                  <w:b/>
                </w:rPr>
                <w:delText> </w:delText>
              </w:r>
            </w:del>
            <w:ins w:id="55" w:author="Jana_PC" w:date="2018-05-24T11:59:00Z">
              <w:r w:rsidR="002C540B">
                <w:rPr>
                  <w:b/>
                </w:rPr>
                <w:t> </w:t>
              </w:r>
            </w:ins>
            <w:r w:rsidRPr="00487289">
              <w:rPr>
                <w:b/>
              </w:rPr>
              <w:t>vyučujícím</w:t>
            </w:r>
          </w:p>
        </w:tc>
      </w:tr>
      <w:tr w:rsidR="00005885" w:rsidRPr="00487289" w:rsidTr="00005885">
        <w:trPr>
          <w:trHeight w:val="97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CB7F7F" w:rsidP="00B321C6">
            <w:pPr>
              <w:jc w:val="both"/>
            </w:pPr>
            <w:r>
              <w:t>Logika, množiny, relace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28s+14c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Splnění zadaného úkolu a absolvování závěrečného písemného testu.</w:t>
            </w:r>
          </w:p>
        </w:tc>
      </w:tr>
      <w:tr w:rsidR="00005885" w:rsidRPr="00487289" w:rsidTr="00005885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B321C6" w:rsidP="00005885">
            <w:pPr>
              <w:jc w:val="both"/>
            </w:pPr>
            <w:ins w:id="56" w:author="Jana_PC" w:date="2018-05-18T22:38:00Z">
              <w:r>
                <w:t xml:space="preserve">Mgr. </w:t>
              </w:r>
            </w:ins>
            <w:ins w:id="57" w:author="Jana_PC" w:date="2018-05-18T22:43:00Z">
              <w:r w:rsidR="004E7D9D">
                <w:t>L</w:t>
              </w:r>
            </w:ins>
            <w:ins w:id="58" w:author="Jana_PC" w:date="2018-05-18T22:38:00Z">
              <w:r>
                <w:t>ubomír S</w:t>
              </w:r>
            </w:ins>
            <w:ins w:id="59" w:author="Jana_PC" w:date="2018-05-18T22:39:00Z">
              <w:r>
                <w:t xml:space="preserve">edláček, </w:t>
              </w:r>
            </w:ins>
            <w:del w:id="60" w:author="Jana_PC" w:date="2018-05-18T22:38:00Z">
              <w:r w:rsidR="00005885" w:rsidRPr="00487289" w:rsidDel="00B321C6">
                <w:delText>PaedDr. Lucia Ficová</w:delText>
              </w:r>
            </w:del>
            <w:r w:rsidR="00005885" w:rsidRPr="00487289">
              <w:t>, Ph</w:t>
            </w:r>
            <w:ins w:id="61" w:author="Jana_PC" w:date="2018-05-18T22:38:00Z">
              <w:r>
                <w:t>.</w:t>
              </w:r>
            </w:ins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2C540B" w:rsidP="00005885">
            <w:pPr>
              <w:jc w:val="both"/>
            </w:pPr>
            <w:ins w:id="62" w:author="Jana_PC" w:date="2018-05-18T22:39:00Z">
              <w:r>
                <w:lastRenderedPageBreak/>
                <w:t>Mgr. Lubomír Sedláček, Ph.D. (</w:t>
              </w:r>
            </w:ins>
            <w:ins w:id="63" w:author="Jana_PC" w:date="2018-05-24T11:59:00Z">
              <w:r>
                <w:t>25</w:t>
              </w:r>
            </w:ins>
            <w:ins w:id="64" w:author="Jana_PC" w:date="2018-05-18T22:39:00Z">
              <w:r w:rsidR="00B321C6">
                <w:t xml:space="preserve">%), </w:t>
              </w:r>
            </w:ins>
            <w:ins w:id="65" w:author="Jana_PC" w:date="2018-05-24T11:59:00Z">
              <w:r>
                <w:t xml:space="preserve">PaedDr. Lucia Ficová, PhD. (25%), </w:t>
              </w:r>
            </w:ins>
            <w:r w:rsidR="00005885" w:rsidRPr="00487289">
              <w:t>Mgr. Marie Pavelková (</w:t>
            </w:r>
            <w:ins w:id="66" w:author="Jana_PC" w:date="2018-05-18T22:39:00Z">
              <w:r w:rsidR="00B321C6">
                <w:t>50</w:t>
              </w:r>
            </w:ins>
            <w:del w:id="67" w:author="Jana_PC" w:date="2018-05-18T22:39:00Z">
              <w:r w:rsidR="00005885" w:rsidRPr="00487289" w:rsidDel="00B321C6">
                <w:delText>100</w:delText>
              </w:r>
            </w:del>
            <w:r w:rsidR="00005885" w:rsidRPr="00487289">
              <w:t>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66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52B4E" w:rsidRPr="00414E53" w:rsidRDefault="00052B4E" w:rsidP="00052B4E">
            <w:pPr>
              <w:rPr>
                <w:ins w:id="68" w:author="Jana_PC" w:date="2018-05-25T13:55:00Z"/>
              </w:rPr>
            </w:pPr>
            <w:ins w:id="69" w:author="Jana_PC" w:date="2018-05-25T13:55:00Z">
              <w:r w:rsidRPr="00414E53">
                <w:t>Výro</w:t>
              </w:r>
              <w:r>
                <w:t xml:space="preserve">ky - </w:t>
              </w:r>
              <w:r w:rsidRPr="00414E53">
                <w:t>pravdivostní hodnota výroků, negace výroků.</w:t>
              </w:r>
            </w:ins>
          </w:p>
          <w:p w:rsidR="00052B4E" w:rsidRPr="00414E53" w:rsidRDefault="00052B4E" w:rsidP="00052B4E">
            <w:pPr>
              <w:rPr>
                <w:ins w:id="70" w:author="Jana_PC" w:date="2018-05-25T13:55:00Z"/>
              </w:rPr>
            </w:pPr>
            <w:ins w:id="71" w:author="Jana_PC" w:date="2018-05-25T13:55:00Z">
              <w:r w:rsidRPr="00414E53">
                <w:t>Výroky - výrokové formy a formule, tautologie.</w:t>
              </w:r>
            </w:ins>
          </w:p>
          <w:p w:rsidR="00052B4E" w:rsidRPr="00414E53" w:rsidRDefault="00052B4E" w:rsidP="00052B4E">
            <w:pPr>
              <w:rPr>
                <w:ins w:id="72" w:author="Jana_PC" w:date="2018-05-25T13:55:00Z"/>
              </w:rPr>
            </w:pPr>
            <w:ins w:id="73" w:author="Jana_PC" w:date="2018-05-25T13:55:00Z">
              <w:r w:rsidRPr="00414E53">
                <w:rPr>
                  <w:shd w:val="clear" w:color="auto" w:fill="FFFFFF"/>
                </w:rPr>
                <w:t>Kontradikce, splnitelná výroková formule.</w:t>
              </w:r>
            </w:ins>
          </w:p>
          <w:p w:rsidR="00052B4E" w:rsidRPr="00414E53" w:rsidRDefault="00052B4E" w:rsidP="00052B4E">
            <w:pPr>
              <w:rPr>
                <w:ins w:id="74" w:author="Jana_PC" w:date="2018-05-25T13:55:00Z"/>
                <w:shd w:val="clear" w:color="auto" w:fill="FFFFFF"/>
              </w:rPr>
            </w:pPr>
            <w:ins w:id="75" w:author="Jana_PC" w:date="2018-05-25T13:55:00Z">
              <w:r w:rsidRPr="00414E53">
                <w:rPr>
                  <w:shd w:val="clear" w:color="auto" w:fill="FFFFFF"/>
                </w:rPr>
                <w:t>Operace s výroky, tabulky pravdivostních hodnot. </w:t>
              </w:r>
            </w:ins>
          </w:p>
          <w:p w:rsidR="00052B4E" w:rsidRPr="00414E53" w:rsidRDefault="00052B4E" w:rsidP="00052B4E">
            <w:pPr>
              <w:rPr>
                <w:ins w:id="76" w:author="Jana_PC" w:date="2018-05-25T13:55:00Z"/>
              </w:rPr>
            </w:pPr>
            <w:ins w:id="77" w:author="Jana_PC" w:date="2018-05-25T13:55:00Z">
              <w:r w:rsidRPr="00414E53">
                <w:t>Mno</w:t>
              </w:r>
              <w:r>
                <w:t xml:space="preserve">žiny - </w:t>
              </w:r>
              <w:r w:rsidRPr="00414E53">
                <w:t>prvek množiny, vztahy mezi množinami.</w:t>
              </w:r>
            </w:ins>
          </w:p>
          <w:p w:rsidR="00052B4E" w:rsidRPr="00414E53" w:rsidRDefault="00052B4E" w:rsidP="00052B4E">
            <w:pPr>
              <w:rPr>
                <w:ins w:id="78" w:author="Jana_PC" w:date="2018-05-25T13:55:00Z"/>
              </w:rPr>
            </w:pPr>
            <w:ins w:id="79" w:author="Jana_PC" w:date="2018-05-25T13:55:00Z">
              <w:r w:rsidRPr="00414E53">
                <w:t>Množin</w:t>
              </w:r>
              <w:r>
                <w:t xml:space="preserve">y - </w:t>
              </w:r>
              <w:r w:rsidRPr="00414E53">
                <w:rPr>
                  <w:shd w:val="clear" w:color="auto" w:fill="FFFFFF"/>
                </w:rPr>
                <w:t xml:space="preserve"> znázornění množin Vennovými a jinými diagramy.</w:t>
              </w:r>
            </w:ins>
          </w:p>
          <w:p w:rsidR="00052B4E" w:rsidRPr="00414E53" w:rsidRDefault="00052B4E" w:rsidP="00052B4E">
            <w:pPr>
              <w:rPr>
                <w:ins w:id="80" w:author="Jana_PC" w:date="2018-05-25T13:55:00Z"/>
                <w:shd w:val="clear" w:color="auto" w:fill="FFFFFF"/>
              </w:rPr>
            </w:pPr>
            <w:ins w:id="81" w:author="Jana_PC" w:date="2018-05-25T13:55:00Z">
              <w:r w:rsidRPr="00414E53">
                <w:rPr>
                  <w:shd w:val="clear" w:color="auto" w:fill="FFFFFF"/>
                </w:rPr>
                <w:t xml:space="preserve">Operace </w:t>
              </w:r>
              <w:r>
                <w:rPr>
                  <w:shd w:val="clear" w:color="auto" w:fill="FFFFFF"/>
                </w:rPr>
                <w:t>s množinami a jejich vlastnosti.</w:t>
              </w:r>
              <w:r w:rsidRPr="00414E53">
                <w:rPr>
                  <w:shd w:val="clear" w:color="auto" w:fill="FFFFFF"/>
                </w:rPr>
                <w:t xml:space="preserve"> </w:t>
              </w:r>
            </w:ins>
          </w:p>
          <w:p w:rsidR="00052B4E" w:rsidRPr="00414E53" w:rsidRDefault="00052B4E" w:rsidP="00052B4E">
            <w:pPr>
              <w:rPr>
                <w:ins w:id="82" w:author="Jana_PC" w:date="2018-05-25T13:55:00Z"/>
              </w:rPr>
            </w:pPr>
            <w:ins w:id="83" w:author="Jana_PC" w:date="2018-05-25T13:55:00Z">
              <w:r w:rsidRPr="00414E53">
                <w:t>Relace na množinác</w:t>
              </w:r>
              <w:r>
                <w:t xml:space="preserve">h - </w:t>
              </w:r>
              <w:r w:rsidRPr="00414E53">
                <w:t xml:space="preserve">vlastnosti binárních relací v množině. </w:t>
              </w:r>
            </w:ins>
          </w:p>
          <w:p w:rsidR="00052B4E" w:rsidRDefault="00052B4E" w:rsidP="00052B4E">
            <w:pPr>
              <w:rPr>
                <w:ins w:id="84" w:author="Jana_PC" w:date="2018-05-25T13:55:00Z"/>
                <w:shd w:val="clear" w:color="auto" w:fill="FFFFFF"/>
              </w:rPr>
            </w:pPr>
            <w:ins w:id="85" w:author="Jana_PC" w:date="2018-05-25T13:55:00Z">
              <w:r w:rsidRPr="00414E53">
                <w:rPr>
                  <w:shd w:val="clear" w:color="auto" w:fill="FFFFFF"/>
                </w:rPr>
                <w:t>Tranzitivnost, souvislost a relace uspořádání. </w:t>
              </w:r>
            </w:ins>
          </w:p>
          <w:p w:rsidR="00052B4E" w:rsidRPr="00414E53" w:rsidRDefault="00052B4E" w:rsidP="00052B4E">
            <w:pPr>
              <w:rPr>
                <w:ins w:id="86" w:author="Jana_PC" w:date="2018-05-25T13:55:00Z"/>
                <w:shd w:val="clear" w:color="auto" w:fill="FFFFFF"/>
              </w:rPr>
            </w:pPr>
            <w:ins w:id="87" w:author="Jana_PC" w:date="2018-05-25T13:55:00Z">
              <w:r w:rsidRPr="00414E53">
                <w:rPr>
                  <w:shd w:val="clear" w:color="auto" w:fill="FFFFFF"/>
                </w:rPr>
                <w:t xml:space="preserve">Binární relace a její graf, doplňková relace, inverzní relace, složená relace.  </w:t>
              </w:r>
            </w:ins>
          </w:p>
          <w:p w:rsidR="00052B4E" w:rsidRPr="00414E53" w:rsidRDefault="00052B4E" w:rsidP="00052B4E">
            <w:pPr>
              <w:rPr>
                <w:ins w:id="88" w:author="Jana_PC" w:date="2018-05-25T13:55:00Z"/>
              </w:rPr>
            </w:pPr>
            <w:ins w:id="89" w:author="Jana_PC" w:date="2018-05-25T13:55:00Z">
              <w:r>
                <w:t xml:space="preserve">Zobrazení - </w:t>
              </w:r>
              <w:r w:rsidRPr="00414E53">
                <w:t>vlastnosti zobrazení, i</w:t>
              </w:r>
              <w:r w:rsidRPr="00414E53">
                <w:rPr>
                  <w:shd w:val="clear" w:color="auto" w:fill="FFFFFF"/>
                </w:rPr>
                <w:t>nverzní zobrazení, složené zobrazení, určení zobrazení a rovnost.</w:t>
              </w:r>
            </w:ins>
          </w:p>
          <w:p w:rsidR="00052B4E" w:rsidRPr="00414E53" w:rsidRDefault="00052B4E" w:rsidP="00052B4E">
            <w:pPr>
              <w:rPr>
                <w:ins w:id="90" w:author="Jana_PC" w:date="2018-05-25T13:55:00Z"/>
              </w:rPr>
            </w:pPr>
            <w:ins w:id="91" w:author="Jana_PC" w:date="2018-05-25T13:55:00Z">
              <w:r w:rsidRPr="00414E53">
                <w:t>Rovinné a prostorové geometrické útvary a jejich vlastnosti a charakteristiky.</w:t>
              </w:r>
            </w:ins>
          </w:p>
          <w:p w:rsidR="00052B4E" w:rsidRPr="00414E53" w:rsidRDefault="00052B4E" w:rsidP="00052B4E">
            <w:pPr>
              <w:rPr>
                <w:ins w:id="92" w:author="Jana_PC" w:date="2018-05-25T13:55:00Z"/>
              </w:rPr>
            </w:pPr>
            <w:ins w:id="93" w:author="Jana_PC" w:date="2018-05-25T13:55:00Z">
              <w:r w:rsidRPr="00414E53">
                <w:rPr>
                  <w:shd w:val="clear" w:color="auto" w:fill="FFFFFF"/>
                </w:rPr>
                <w:t>Rozlišení rovinných útvarů od prostorových, sítě těles.</w:t>
              </w:r>
            </w:ins>
          </w:p>
          <w:p w:rsidR="00005885" w:rsidRPr="00487289" w:rsidDel="00052B4E" w:rsidRDefault="00052B4E" w:rsidP="00052B4E">
            <w:pPr>
              <w:rPr>
                <w:del w:id="94" w:author="Jana_PC" w:date="2018-05-25T13:55:00Z"/>
                <w:color w:val="000000"/>
                <w:shd w:val="clear" w:color="auto" w:fill="FFFFFF"/>
              </w:rPr>
            </w:pPr>
            <w:ins w:id="95" w:author="Jana_PC" w:date="2018-05-25T13:55:00Z">
              <w:r w:rsidRPr="00414E53">
                <w:t>Orientace v rovině pomocí pojmů, orientace v prostoru ve vztahu k předmětům v prostoru, orientace různých předmětů v prostoru.</w:t>
              </w:r>
            </w:ins>
            <w:del w:id="96" w:author="Jana_PC" w:date="2018-05-25T13:55:00Z">
              <w:r w:rsidR="00005885" w:rsidRPr="00487289" w:rsidDel="00052B4E">
                <w:rPr>
                  <w:color w:val="000000"/>
                  <w:shd w:val="clear" w:color="auto" w:fill="FFFFFF"/>
                </w:rPr>
                <w:delText>Binární relace a její graf, doplňková relace, inverzní relace, složená relace. </w:delText>
              </w:r>
              <w:r w:rsidR="00005885" w:rsidRPr="00487289" w:rsidDel="00052B4E">
                <w:rPr>
                  <w:color w:val="000000"/>
                </w:rPr>
                <w:br/>
              </w:r>
              <w:r w:rsidR="00005885" w:rsidRPr="00487289" w:rsidDel="00052B4E">
                <w:rPr>
                  <w:color w:val="000000"/>
                  <w:shd w:val="clear" w:color="auto" w:fill="FFFFFF"/>
                </w:rPr>
                <w:delText xml:space="preserve">Vlastnosti binárních relací v množině: reflexivita, antireflexivita, symetričnost a antisymetričnost. </w:delText>
              </w:r>
            </w:del>
          </w:p>
          <w:p w:rsidR="00005885" w:rsidRPr="00487289" w:rsidDel="00052B4E" w:rsidRDefault="00005885" w:rsidP="00005885">
            <w:pPr>
              <w:rPr>
                <w:del w:id="97" w:author="Jana_PC" w:date="2018-05-25T13:55:00Z"/>
              </w:rPr>
            </w:pPr>
            <w:del w:id="98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Inverzní zobrazení, složené zobrazení a vlastnosti zobrazení.</w:delText>
              </w:r>
              <w:r w:rsidRPr="00487289" w:rsidDel="00052B4E">
                <w:rPr>
                  <w:rFonts w:ascii="Tahoma" w:hAnsi="Tahoma" w:cs="Tahoma"/>
                  <w:color w:val="000000"/>
                  <w:sz w:val="17"/>
                  <w:szCs w:val="17"/>
                  <w:shd w:val="clear" w:color="auto" w:fill="FFFFFF"/>
                </w:rPr>
                <w:delText> </w:delText>
              </w:r>
            </w:del>
          </w:p>
          <w:p w:rsidR="00005885" w:rsidRPr="00487289" w:rsidDel="00052B4E" w:rsidRDefault="00005885" w:rsidP="00005885">
            <w:pPr>
              <w:rPr>
                <w:del w:id="99" w:author="Jana_PC" w:date="2018-05-25T13:55:00Z"/>
                <w:color w:val="000000"/>
                <w:shd w:val="clear" w:color="auto" w:fill="FFFFFF"/>
              </w:rPr>
            </w:pPr>
            <w:del w:id="100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Kvantifikátory, negace kvantifikovaných výroků.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 xml:space="preserve">Pojmy z elementární teorie množin, </w:delText>
              </w:r>
              <w:r w:rsidR="004B2015" w:rsidRPr="00487289" w:rsidDel="00052B4E">
                <w:rPr>
                  <w:color w:val="000000"/>
                  <w:shd w:val="clear" w:color="auto" w:fill="FFFFFF"/>
                </w:rPr>
                <w:delText>množina, prvek množiny, základní množina, prázdná</w:delText>
              </w:r>
              <w:r w:rsidRPr="00487289" w:rsidDel="00052B4E">
                <w:rPr>
                  <w:color w:val="000000"/>
                  <w:shd w:val="clear" w:color="auto" w:fill="FFFFFF"/>
                </w:rPr>
                <w:delText xml:space="preserve"> množina a určení množin.</w:delText>
              </w:r>
            </w:del>
          </w:p>
          <w:p w:rsidR="00005885" w:rsidRPr="00487289" w:rsidDel="00052B4E" w:rsidRDefault="00005885" w:rsidP="00005885">
            <w:pPr>
              <w:rPr>
                <w:del w:id="101" w:author="Jana_PC" w:date="2018-05-25T13:55:00Z"/>
                <w:color w:val="000000"/>
                <w:shd w:val="clear" w:color="auto" w:fill="FFFFFF"/>
              </w:rPr>
            </w:pPr>
            <w:del w:id="102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Operace s výroky, tabulky pravdivostních hodnot.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>Výrokové formule, tautologie, kontradikce, splnitelná výroková formule.</w:delText>
              </w:r>
            </w:del>
          </w:p>
          <w:p w:rsidR="00005885" w:rsidRPr="00487289" w:rsidDel="00052B4E" w:rsidRDefault="00005885" w:rsidP="00005885">
            <w:pPr>
              <w:rPr>
                <w:del w:id="103" w:author="Jana_PC" w:date="2018-05-25T13:55:00Z"/>
                <w:color w:val="000000"/>
                <w:shd w:val="clear" w:color="auto" w:fill="FFFFFF"/>
              </w:rPr>
            </w:pPr>
            <w:del w:id="104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Tranzitivnost, souvislost a relace uspořádání.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>Relace ekvivalence, třídy ekvivalence, vztah mezi relací ekvivalence a rozkladem množiny.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 xml:space="preserve">Zobrazení, definice zobrazení, určení zobrazení a rovnost. </w:delText>
              </w:r>
            </w:del>
          </w:p>
          <w:p w:rsidR="00005885" w:rsidRPr="00487289" w:rsidDel="00052B4E" w:rsidRDefault="00005885" w:rsidP="00005885">
            <w:pPr>
              <w:rPr>
                <w:del w:id="105" w:author="Jana_PC" w:date="2018-05-25T13:55:00Z"/>
                <w:color w:val="000000"/>
                <w:shd w:val="clear" w:color="auto" w:fill="FFFFFF"/>
              </w:rPr>
            </w:pPr>
            <w:del w:id="106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Vztahy mezi množinami, potenční systém množiny.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>Operace s množinami a jejich vlastnosti, znázornění množin Vennovými a jinými diagramy. </w:delText>
              </w:r>
              <w:r w:rsidRPr="00487289" w:rsidDel="00052B4E">
                <w:rPr>
                  <w:color w:val="000000"/>
                </w:rPr>
                <w:br/>
              </w:r>
              <w:r w:rsidRPr="00487289" w:rsidDel="00052B4E">
                <w:rPr>
                  <w:color w:val="000000"/>
                  <w:shd w:val="clear" w:color="auto" w:fill="FFFFFF"/>
                </w:rPr>
                <w:delText xml:space="preserve">Binární relace, uspořádaná dvojice, karteziánský součin a grafické znázornění karteziánského součinu. </w:delText>
              </w:r>
            </w:del>
          </w:p>
          <w:p w:rsidR="00005885" w:rsidRPr="00487289" w:rsidRDefault="00005885" w:rsidP="00005885">
            <w:del w:id="107" w:author="Jana_PC" w:date="2018-05-25T13:55:00Z">
              <w:r w:rsidRPr="00487289" w:rsidDel="00052B4E">
                <w:rPr>
                  <w:color w:val="000000"/>
                  <w:shd w:val="clear" w:color="auto" w:fill="FFFFFF"/>
                </w:rPr>
                <w:delText>Základy výrokové</w:delText>
              </w:r>
              <w:r w:rsidR="004B2015" w:rsidRPr="00487289" w:rsidDel="00052B4E">
                <w:rPr>
                  <w:color w:val="000000"/>
                  <w:shd w:val="clear" w:color="auto" w:fill="FFFFFF"/>
                </w:rPr>
                <w:delText xml:space="preserve"> logiky,</w:delText>
              </w:r>
              <w:r w:rsidRPr="00487289" w:rsidDel="00052B4E">
                <w:rPr>
                  <w:color w:val="000000"/>
                  <w:shd w:val="clear" w:color="auto" w:fill="FFFFFF"/>
                </w:rPr>
                <w:delText xml:space="preserve"> logický výrok, negace výroku, složené výroky.</w:delText>
              </w:r>
            </w:del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Gerová, Ľ. (2007). </w:t>
            </w:r>
            <w:r w:rsidRPr="00487289">
              <w:rPr>
                <w:i/>
                <w:iCs/>
                <w:shd w:val="clear" w:color="auto" w:fill="FFFFFF"/>
              </w:rPr>
              <w:t>Propedeutika matematiky a počiatočné matematické predstavy</w:t>
            </w:r>
            <w:r w:rsidRPr="00487289">
              <w:rPr>
                <w:shd w:val="clear" w:color="auto" w:fill="FFFFFF"/>
              </w:rPr>
              <w:t>. Banská Bystrica: PdF, Mateja Bela.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Hejný, M., </w:t>
            </w:r>
            <w:r w:rsidR="004B2015" w:rsidRPr="00487289">
              <w:rPr>
                <w:shd w:val="clear" w:color="auto" w:fill="FFFFFF"/>
              </w:rPr>
              <w:t xml:space="preserve">&amp; </w:t>
            </w:r>
            <w:r w:rsidRPr="00487289">
              <w:rPr>
                <w:shd w:val="clear" w:color="auto" w:fill="FFFFFF"/>
              </w:rPr>
              <w:t>Kuřina, F. (2001). </w:t>
            </w:r>
            <w:r w:rsidRPr="00487289">
              <w:rPr>
                <w:i/>
                <w:iCs/>
                <w:shd w:val="clear" w:color="auto" w:fill="FFFFFF"/>
              </w:rPr>
              <w:t>Dítě, škola a matematika</w:t>
            </w:r>
            <w:r w:rsidRPr="00487289">
              <w:rPr>
                <w:shd w:val="clear" w:color="auto" w:fill="FFFFFF"/>
              </w:rPr>
              <w:t>. Praha: Portál.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shd w:val="clear" w:color="auto" w:fill="FFFFFF"/>
              </w:rPr>
              <w:t>Kaslová, M. (2010).  </w:t>
            </w:r>
            <w:r w:rsidRPr="00487289">
              <w:rPr>
                <w:i/>
                <w:iCs/>
                <w:shd w:val="clear" w:color="auto" w:fill="FFFFFF"/>
              </w:rPr>
              <w:t>Předmatematické činnosti v předškolním vzdělávání</w:t>
            </w:r>
            <w:r w:rsidRPr="00487289">
              <w:rPr>
                <w:shd w:val="clear" w:color="auto" w:fill="FFFFFF"/>
              </w:rPr>
              <w:t>. Praha: Raabe.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Partová, E. (2004). </w:t>
            </w:r>
            <w:r w:rsidRPr="00487289">
              <w:rPr>
                <w:i/>
                <w:iCs/>
              </w:rPr>
              <w:t>Relácie a ich aplikácie v predškolskej matematike</w:t>
            </w:r>
            <w:r w:rsidRPr="00487289">
              <w:t>. Bratislava: PdF, UK.</w:t>
            </w:r>
          </w:p>
          <w:p w:rsidR="00005885" w:rsidRPr="00487289" w:rsidRDefault="00005885" w:rsidP="00EE23A2">
            <w:r w:rsidRPr="00487289">
              <w:t>Krajcarová,</w:t>
            </w:r>
            <w:r w:rsidR="006C5CE1">
              <w:t xml:space="preserve"> </w:t>
            </w:r>
            <w:r w:rsidRPr="00487289">
              <w:t>J.</w:t>
            </w:r>
            <w:r w:rsidR="004B2015" w:rsidRPr="00487289">
              <w:t>,</w:t>
            </w:r>
            <w:r w:rsidRPr="00487289">
              <w:t xml:space="preserve"> &amp; Pavelková, M. (2014). Umělecké vzdělávání u dětí s matematickým nadáním. </w:t>
            </w:r>
            <w:r w:rsidRPr="00487289">
              <w:rPr>
                <w:i/>
              </w:rPr>
              <w:t>Kreatívne vzdelávanie</w:t>
            </w:r>
            <w:r w:rsidRPr="00487289">
              <w:t>. In CREA-AE 2014., 1. vyd. Zohor: Virvar.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Lipková, L., </w:t>
            </w:r>
            <w:r w:rsidR="006C5CE1">
              <w:rPr>
                <w:color w:val="000000"/>
              </w:rPr>
              <w:t xml:space="preserve">&amp; </w:t>
            </w:r>
            <w:r w:rsidRPr="00487289">
              <w:rPr>
                <w:color w:val="000000"/>
              </w:rPr>
              <w:t xml:space="preserve">Petrík, J. (1996). </w:t>
            </w:r>
            <w:r w:rsidRPr="00487289">
              <w:rPr>
                <w:i/>
                <w:iCs/>
                <w:color w:val="000000"/>
              </w:rPr>
              <w:t>Základy elementárnej aritmetiky</w:t>
            </w:r>
            <w:r w:rsidRPr="00487289">
              <w:rPr>
                <w:color w:val="000000"/>
              </w:rPr>
              <w:t>. Prešov: Exco</w:t>
            </w:r>
            <w:r w:rsidR="004B2015" w:rsidRPr="00487289">
              <w:rPr>
                <w:color w:val="000000"/>
              </w:rPr>
              <w:t>.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Partova, E., </w:t>
            </w:r>
            <w:r w:rsidR="004B2015" w:rsidRPr="00487289">
              <w:rPr>
                <w:color w:val="000000"/>
              </w:rPr>
              <w:t xml:space="preserve">&amp; </w:t>
            </w:r>
            <w:r w:rsidRPr="00487289">
              <w:rPr>
                <w:color w:val="000000"/>
              </w:rPr>
              <w:t xml:space="preserve">Židek, O. (1993). </w:t>
            </w:r>
            <w:r w:rsidRPr="00487289">
              <w:rPr>
                <w:i/>
                <w:iCs/>
                <w:color w:val="000000"/>
              </w:rPr>
              <w:t>Príručka k príprave na súbornú skúšku z matematiky</w:t>
            </w:r>
            <w:r w:rsidRPr="00487289">
              <w:rPr>
                <w:color w:val="000000"/>
              </w:rPr>
              <w:t>. Bratislava: PdF, UK.</w:t>
            </w:r>
          </w:p>
          <w:p w:rsidR="00005885" w:rsidRPr="00B260FD" w:rsidRDefault="004B2015" w:rsidP="00B260FD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>Palumbíny, D. et a</w:t>
            </w:r>
            <w:r w:rsidR="00005885"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l. (1989). </w:t>
            </w:r>
            <w:r w:rsidR="00005885" w:rsidRPr="0048728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Základy elementárnej aritmetiky</w:t>
            </w:r>
            <w:r w:rsidR="00005885" w:rsidRPr="00487289">
              <w:rPr>
                <w:rFonts w:ascii="Times New Roman" w:hAnsi="Times New Roman"/>
                <w:color w:val="000000"/>
                <w:sz w:val="20"/>
                <w:szCs w:val="20"/>
              </w:rPr>
              <w:t>. Nitra: PdF.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53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Default="00005885" w:rsidP="00005885"/>
    <w:p w:rsidR="00B260FD" w:rsidRPr="00487289" w:rsidRDefault="00B260FD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Základy hudební teorie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28s+14c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Seminární práce spojená s prezentací. </w:t>
            </w:r>
          </w:p>
        </w:tc>
      </w:tr>
      <w:tr w:rsidR="00005885" w:rsidRPr="00487289" w:rsidTr="00005885">
        <w:trPr>
          <w:trHeight w:val="23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Mgr. </w:t>
            </w:r>
            <w:r w:rsidR="000C5226">
              <w:t>Libuše Černá,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C5226" w:rsidP="00005885">
            <w:pPr>
              <w:jc w:val="both"/>
            </w:pPr>
            <w:r>
              <w:t>vede seminář a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C5226" w:rsidP="00005885">
            <w:pPr>
              <w:jc w:val="both"/>
            </w:pPr>
            <w:r>
              <w:t>Mgr. Libuše Černá, Ph.D.</w:t>
            </w:r>
            <w:r w:rsidR="00005885" w:rsidRPr="00487289">
              <w:t xml:space="preserve">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4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Základní pojmy a hudební terminologie (tón, tónina, stupnice, atd.).</w:t>
            </w:r>
          </w:p>
          <w:p w:rsidR="00005885" w:rsidRPr="00487289" w:rsidRDefault="00005885" w:rsidP="00005885">
            <w:r w:rsidRPr="00487289">
              <w:t>Přehled v tóninové soustavě a osvojení základního notopisu.</w:t>
            </w:r>
          </w:p>
          <w:p w:rsidR="00005885" w:rsidRPr="00487289" w:rsidRDefault="00005885" w:rsidP="00005885">
            <w:r w:rsidRPr="00487289">
              <w:t>Časové poměry v hudbě (metrum, takt, rytmus).</w:t>
            </w:r>
          </w:p>
          <w:p w:rsidR="00005885" w:rsidRPr="00487289" w:rsidRDefault="00005885" w:rsidP="00005885">
            <w:r w:rsidRPr="00487289">
              <w:t>Přednesová a jiná označení (tempo, dynamika, výraz).</w:t>
            </w:r>
          </w:p>
          <w:p w:rsidR="00005885" w:rsidRPr="00487289" w:rsidRDefault="00005885" w:rsidP="00005885">
            <w:r w:rsidRPr="00487289">
              <w:t>Stupnice durové a mollové (předznamenání).</w:t>
            </w:r>
          </w:p>
          <w:p w:rsidR="00005885" w:rsidRPr="00487289" w:rsidRDefault="00005885" w:rsidP="00005885">
            <w:r w:rsidRPr="00487289">
              <w:t>Intervaly a způsob jejich označování.</w:t>
            </w:r>
          </w:p>
          <w:p w:rsidR="00005885" w:rsidRPr="00487289" w:rsidRDefault="00005885" w:rsidP="00005885">
            <w:r w:rsidRPr="00487289">
              <w:t>Kvarto-kvintový kruh a chromatická stupnice.</w:t>
            </w:r>
          </w:p>
          <w:p w:rsidR="00005885" w:rsidRPr="00487289" w:rsidRDefault="00005885" w:rsidP="00005885">
            <w:r w:rsidRPr="00487289">
              <w:t>Akordy, jejich složení, tvary a transpozice.</w:t>
            </w:r>
          </w:p>
          <w:p w:rsidR="00005885" w:rsidRPr="00487289" w:rsidRDefault="00005885" w:rsidP="00005885">
            <w:r w:rsidRPr="00487289">
              <w:t>Základní harmonické funkce.</w:t>
            </w:r>
          </w:p>
          <w:p w:rsidR="00005885" w:rsidRPr="00487289" w:rsidRDefault="00005885" w:rsidP="00005885">
            <w:r w:rsidRPr="00487289">
              <w:t>Vztah hudební formy a jiných hudebních prvků.</w:t>
            </w:r>
          </w:p>
          <w:p w:rsidR="00005885" w:rsidRPr="00487289" w:rsidRDefault="00005885" w:rsidP="00005885">
            <w:r w:rsidRPr="00487289">
              <w:t>Hudební vyjadřovací prostředky.</w:t>
            </w:r>
          </w:p>
          <w:p w:rsidR="00005885" w:rsidRPr="00487289" w:rsidRDefault="00005885" w:rsidP="00005885">
            <w:r w:rsidRPr="00487289">
              <w:t>Orientace v rytmických strukturách.</w:t>
            </w:r>
          </w:p>
          <w:p w:rsidR="00005885" w:rsidRPr="00487289" w:rsidRDefault="00005885" w:rsidP="00005885">
            <w:r w:rsidRPr="00487289">
              <w:t>Základy hudební akustiky (zvuky a tóny).</w:t>
            </w:r>
          </w:p>
          <w:p w:rsidR="00005885" w:rsidRPr="00487289" w:rsidRDefault="00005885" w:rsidP="00005885">
            <w:r w:rsidRPr="00487289">
              <w:t>Základní přehled v dějinách hudby.</w:t>
            </w:r>
          </w:p>
          <w:p w:rsidR="00005885" w:rsidRPr="00487289" w:rsidRDefault="00005885" w:rsidP="00005885"/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Grigová, V. (1998). </w:t>
            </w:r>
            <w:r w:rsidRPr="00487289">
              <w:rPr>
                <w:i/>
                <w:iCs/>
                <w:color w:val="000000"/>
              </w:rPr>
              <w:t>Všeobecná hudební nauka</w:t>
            </w:r>
            <w:r w:rsidRPr="00487289">
              <w:rPr>
                <w:color w:val="000000"/>
              </w:rPr>
              <w:t>. Olomouc: Alda.</w:t>
            </w:r>
          </w:p>
          <w:p w:rsidR="002D5A5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Režný, P. (2008). </w:t>
            </w:r>
            <w:r w:rsidRPr="00487289">
              <w:rPr>
                <w:i/>
                <w:iCs/>
                <w:color w:val="000000"/>
              </w:rPr>
              <w:t>Elementární hudební teorie</w:t>
            </w:r>
            <w:r w:rsidRPr="00487289">
              <w:rPr>
                <w:color w:val="000000"/>
              </w:rPr>
              <w:t xml:space="preserve"> (2., nezměn. vyd.). Olomouc: Univerzita Palackého v Olomouci. 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Zenkl, L. (2003). </w:t>
            </w:r>
            <w:r w:rsidRPr="00487289">
              <w:rPr>
                <w:i/>
                <w:iCs/>
                <w:color w:val="000000"/>
              </w:rPr>
              <w:t>ABC hudební nauky</w:t>
            </w:r>
            <w:r w:rsidRPr="00487289">
              <w:rPr>
                <w:color w:val="000000"/>
              </w:rPr>
              <w:t xml:space="preserve"> (8. vyd., V Editio Bärenreiter Praha vyd. 2.). Praha: Editio Bärenreiter Praha. 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A369B9" w:rsidRPr="00A369B9" w:rsidRDefault="00A369B9" w:rsidP="00A369B9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>Problematika nedostatků v Rámcovém vzdělávacím programu se z</w:t>
            </w:r>
            <w:r w:rsidR="009B7631">
              <w:rPr>
                <w:sz w:val="20"/>
                <w:szCs w:val="20"/>
              </w:rPr>
              <w:t>aměřením na hudební výchovu. In</w:t>
            </w:r>
            <w:r w:rsidRPr="0071241E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Musica et Educatio IV</w:t>
            </w:r>
            <w:r w:rsidRPr="0071241E">
              <w:rPr>
                <w:sz w:val="20"/>
                <w:szCs w:val="20"/>
              </w:rPr>
              <w:t>. Ru</w:t>
            </w:r>
            <w:r>
              <w:rPr>
                <w:sz w:val="20"/>
                <w:szCs w:val="20"/>
              </w:rPr>
              <w:t xml:space="preserve">žomberok: KU, PdF, </w:t>
            </w:r>
            <w:r w:rsidRPr="0071241E">
              <w:rPr>
                <w:sz w:val="20"/>
                <w:szCs w:val="20"/>
              </w:rPr>
              <w:t>36–40.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 xml:space="preserve">Machů, E. (2015). Analyzing Differentiated Instructions in Inclusive Education of Gifted Preschoolers. </w:t>
            </w:r>
            <w:r w:rsidRPr="00487289">
              <w:rPr>
                <w:i/>
                <w:color w:val="000000"/>
              </w:rPr>
              <w:t>Proceedia – Social and Behavioral Sciences</w:t>
            </w:r>
            <w:r w:rsidRPr="00487289">
              <w:rPr>
                <w:color w:val="000000"/>
              </w:rPr>
              <w:t>. Elsevier, 171, 1147- 1155.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Martineau, J. (2012). </w:t>
            </w:r>
            <w:r w:rsidRPr="00487289">
              <w:rPr>
                <w:i/>
                <w:iCs/>
                <w:color w:val="000000"/>
              </w:rPr>
              <w:t>Tajemství hudby: melodie, rytmus, harmonie</w:t>
            </w:r>
            <w:r w:rsidRPr="00487289">
              <w:rPr>
                <w:color w:val="000000"/>
              </w:rPr>
              <w:t>. Praha: Dokořán.</w:t>
            </w:r>
          </w:p>
          <w:p w:rsidR="00005885" w:rsidRPr="00B260FD" w:rsidRDefault="00005885" w:rsidP="00B260FD">
            <w:pPr>
              <w:rPr>
                <w:color w:val="000000"/>
              </w:rPr>
            </w:pPr>
            <w:r w:rsidRPr="00487289">
              <w:rPr>
                <w:color w:val="000000"/>
              </w:rPr>
              <w:t>Powell, J. (2012). </w:t>
            </w:r>
            <w:r w:rsidRPr="00487289">
              <w:rPr>
                <w:i/>
                <w:iCs/>
                <w:color w:val="000000"/>
              </w:rPr>
              <w:t>Jak funguje hudba: průvodce posluchače vědou a psychologií krásných zvuků</w:t>
            </w:r>
            <w:r w:rsidRPr="00487289">
              <w:rPr>
                <w:color w:val="000000"/>
              </w:rPr>
              <w:t>. Praha: Dokořán.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552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7F42FE" w:rsidRPr="00487289" w:rsidRDefault="007F42FE" w:rsidP="00005885"/>
    <w:p w:rsidR="00EE23A2" w:rsidRPr="00487289" w:rsidRDefault="00EE23A2" w:rsidP="00005885"/>
    <w:p w:rsidR="002D5A55" w:rsidRPr="00487289" w:rsidRDefault="002D5A5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Základy tělesné kultury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28s+14c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 xml:space="preserve">Prerekvizity, korekvizity, </w:t>
            </w:r>
            <w:r w:rsidRPr="00487289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C5422C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C5422C">
            <w:pPr>
              <w:jc w:val="both"/>
            </w:pPr>
            <w:r w:rsidRPr="00487289">
              <w:t>Seminární práce spojená s prezentací v semináři.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PhDr. </w:t>
            </w:r>
            <w:ins w:id="108" w:author="Jana_PC" w:date="2018-05-18T22:51:00Z">
              <w:r w:rsidR="009275E3">
                <w:t>Mgr. Marcela Janíková, Ph.D.</w:t>
              </w:r>
            </w:ins>
            <w:del w:id="109" w:author="Jana_PC" w:date="2018-05-18T22:51:00Z">
              <w:r w:rsidRPr="00487289" w:rsidDel="009275E3">
                <w:delText>Roman Božik, Ph.D.</w:delText>
              </w:r>
            </w:del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 a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PhDr. </w:t>
            </w:r>
            <w:ins w:id="110" w:author="Jana_PC" w:date="2018-05-18T22:51:00Z">
              <w:r w:rsidR="009275E3">
                <w:t xml:space="preserve">Mgr. Marcela Janíková, </w:t>
              </w:r>
            </w:ins>
            <w:del w:id="111" w:author="Jana_PC" w:date="2018-05-18T22:51:00Z">
              <w:r w:rsidRPr="00487289" w:rsidDel="009275E3">
                <w:delText>Roman Božik</w:delText>
              </w:r>
            </w:del>
            <w:r w:rsidRPr="00487289">
              <w:t>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605C05" w:rsidRPr="00487289" w:rsidRDefault="00605C05" w:rsidP="00005885"/>
          <w:p w:rsidR="00005885" w:rsidRPr="00487289" w:rsidRDefault="00005885" w:rsidP="00005885">
            <w:r w:rsidRPr="00487289">
              <w:t>Dějiny tělesné kultury.</w:t>
            </w:r>
          </w:p>
          <w:p w:rsidR="00005885" w:rsidRPr="00487289" w:rsidRDefault="00005885" w:rsidP="00005885">
            <w:r w:rsidRPr="00487289">
              <w:t>Vývoj teorie a praxe tělesné kultury a jejich základních prostředků (tělesných cvičení) od nejstarších dob až po současnost.</w:t>
            </w:r>
          </w:p>
          <w:p w:rsidR="00005885" w:rsidRPr="00487289" w:rsidRDefault="00005885" w:rsidP="00005885">
            <w:r w:rsidRPr="00487289">
              <w:t>Tělesná kultura jako specifická součást kulturní společnosti.</w:t>
            </w:r>
          </w:p>
          <w:p w:rsidR="00005885" w:rsidRPr="00487289" w:rsidRDefault="00005885" w:rsidP="00005885">
            <w:r w:rsidRPr="00487289">
              <w:t>Olympijské hry.</w:t>
            </w:r>
          </w:p>
          <w:p w:rsidR="00005885" w:rsidRPr="00487289" w:rsidRDefault="00005885" w:rsidP="00005885">
            <w:r w:rsidRPr="00487289">
              <w:t>Cvičení bez nářadí.</w:t>
            </w:r>
          </w:p>
          <w:p w:rsidR="00005885" w:rsidRPr="00487289" w:rsidRDefault="00005885" w:rsidP="00005885">
            <w:r w:rsidRPr="00487289">
              <w:t>Cvičení na nářadí (visy, šplh, klony, skoky, + cvičení s náčiním).</w:t>
            </w:r>
          </w:p>
          <w:p w:rsidR="00005885" w:rsidRPr="00487289" w:rsidRDefault="00005885" w:rsidP="00005885">
            <w:r w:rsidRPr="00487289">
              <w:t>Švédský systém -  zdravotní zaměření a léčebná gymnastika.</w:t>
            </w:r>
          </w:p>
          <w:p w:rsidR="00005885" w:rsidRPr="00487289" w:rsidRDefault="00005885" w:rsidP="00005885">
            <w:r w:rsidRPr="00487289">
              <w:t>Sport jako biologicko-sociální fenomén a společenský jev.</w:t>
            </w:r>
          </w:p>
          <w:p w:rsidR="00005885" w:rsidRPr="00487289" w:rsidRDefault="00005885" w:rsidP="00005885">
            <w:r w:rsidRPr="00487289">
              <w:t>YMCA (Young men’s christian association).</w:t>
            </w:r>
          </w:p>
          <w:p w:rsidR="00005885" w:rsidRPr="00487289" w:rsidRDefault="00005885" w:rsidP="00005885">
            <w:r w:rsidRPr="00487289">
              <w:t>Pierre de Fredi de Coubertin</w:t>
            </w:r>
            <w:r w:rsidR="00C5422C" w:rsidRPr="00487289">
              <w:t>.</w:t>
            </w:r>
          </w:p>
          <w:p w:rsidR="00005885" w:rsidRPr="00487289" w:rsidRDefault="00005885" w:rsidP="00005885">
            <w:r w:rsidRPr="00487289">
              <w:t>Sokolské hnutí.</w:t>
            </w:r>
          </w:p>
          <w:p w:rsidR="00005885" w:rsidRPr="00487289" w:rsidRDefault="00005885" w:rsidP="00005885">
            <w:r w:rsidRPr="00487289">
              <w:t>Skautské hnutí.</w:t>
            </w:r>
          </w:p>
          <w:p w:rsidR="00005885" w:rsidRPr="00487289" w:rsidRDefault="00005885" w:rsidP="00005885">
            <w:r w:rsidRPr="00487289">
              <w:t>Rozvoj tělovýchovných věd a zvyšující se podíl vědeckotechnického pokroku na růst sportovní výkonnosti</w:t>
            </w:r>
            <w:r w:rsidR="006C5CE1">
              <w:t xml:space="preserve"> </w:t>
            </w:r>
            <w:r w:rsidR="00C5422C" w:rsidRPr="00487289">
              <w:t>a zdatnosti.</w:t>
            </w:r>
          </w:p>
          <w:p w:rsidR="00005885" w:rsidRPr="00487289" w:rsidRDefault="00005885" w:rsidP="00005885">
            <w:r w:rsidRPr="00487289">
              <w:t>Význam a smysl sportu v životě člověka a společnosti</w:t>
            </w:r>
            <w:r w:rsidR="002D5A55" w:rsidRPr="00487289">
              <w:t>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Del="00176C79" w:rsidRDefault="00005885" w:rsidP="00005885">
            <w:pPr>
              <w:jc w:val="both"/>
              <w:rPr>
                <w:del w:id="112" w:author="Jana_PC" w:date="2018-05-28T13:23:00Z"/>
              </w:rPr>
            </w:pPr>
            <w:del w:id="113" w:author="Jana_PC" w:date="2018-05-28T13:23:00Z">
              <w:r w:rsidRPr="00487289" w:rsidDel="00176C79">
                <w:delText>Božik, R. (2009).</w:delText>
              </w:r>
              <w:r w:rsidRPr="00487289" w:rsidDel="00176C79">
                <w:rPr>
                  <w:i/>
                </w:rPr>
                <w:delText xml:space="preserve"> </w:delText>
              </w:r>
              <w:r w:rsidRPr="00487289" w:rsidDel="00176C79">
                <w:delText xml:space="preserve">Koordinátor prevencie v základnej škole. </w:delText>
              </w:r>
              <w:r w:rsidRPr="00487289" w:rsidDel="00176C79">
                <w:rPr>
                  <w:i/>
                </w:rPr>
                <w:delText>Vychovávateľ</w:delText>
              </w:r>
              <w:r w:rsidRPr="00487289" w:rsidDel="00176C79">
                <w:delText>, č. 4.</w:delText>
              </w:r>
            </w:del>
          </w:p>
          <w:p w:rsidR="00005885" w:rsidRPr="00487289" w:rsidRDefault="00005885" w:rsidP="00005885">
            <w:pPr>
              <w:jc w:val="both"/>
            </w:pPr>
            <w:r w:rsidRPr="00487289">
              <w:t xml:space="preserve">Grexa, J. (2001). </w:t>
            </w:r>
            <w:r w:rsidRPr="00487289">
              <w:rPr>
                <w:i/>
              </w:rPr>
              <w:t>Olympizmus a Olympijské hry.</w:t>
            </w:r>
            <w:r w:rsidRPr="00487289">
              <w:t xml:space="preserve"> Bratislava: Metodické centrum.</w:t>
            </w:r>
          </w:p>
          <w:p w:rsidR="00005885" w:rsidRPr="00487289" w:rsidRDefault="00605C05" w:rsidP="00005885">
            <w:pPr>
              <w:jc w:val="both"/>
            </w:pPr>
            <w:r w:rsidRPr="00487289">
              <w:t>Perútka, J. et al</w:t>
            </w:r>
            <w:r w:rsidR="00005885" w:rsidRPr="00487289">
              <w:t xml:space="preserve">. (1988). </w:t>
            </w:r>
            <w:r w:rsidR="00005885" w:rsidRPr="00487289">
              <w:rPr>
                <w:i/>
              </w:rPr>
              <w:t>Dejiny telesnej kultury.</w:t>
            </w:r>
            <w:r w:rsidR="00005885" w:rsidRPr="00487289">
              <w:t xml:space="preserve"> Bratislava: SPN.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Blecking, D., &amp; Waic, M. (2009). </w:t>
            </w:r>
            <w:r w:rsidRPr="00487289">
              <w:rPr>
                <w:i/>
              </w:rPr>
              <w:t>Odraz středoevropských minoritních kultur ve sportu</w:t>
            </w:r>
            <w:r w:rsidRPr="00487289">
              <w:t>. Praha: Univerzita Karlova v Praze, Karolinum.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605C05" w:rsidP="00005885">
            <w:pPr>
              <w:jc w:val="both"/>
            </w:pPr>
            <w:r w:rsidRPr="00487289">
              <w:t>Demetrovič, E. et al</w:t>
            </w:r>
            <w:r w:rsidR="00005885" w:rsidRPr="00487289">
              <w:t xml:space="preserve">. (1988). </w:t>
            </w:r>
            <w:r w:rsidR="00005885" w:rsidRPr="00487289">
              <w:rPr>
                <w:i/>
              </w:rPr>
              <w:t>Encyklopedie tělesné kultúry /a-o/.</w:t>
            </w:r>
            <w:r w:rsidR="00005885" w:rsidRPr="00487289">
              <w:t xml:space="preserve"> Praha: Olympia.</w:t>
            </w:r>
          </w:p>
          <w:p w:rsidR="00005885" w:rsidRPr="00B260FD" w:rsidRDefault="00005885" w:rsidP="00B260FD">
            <w:pPr>
              <w:jc w:val="both"/>
              <w:rPr>
                <w:b/>
              </w:rPr>
            </w:pPr>
            <w:r w:rsidRPr="00487289">
              <w:t xml:space="preserve">Sommer, J. (2003). </w:t>
            </w:r>
            <w:r w:rsidRPr="00487289">
              <w:rPr>
                <w:i/>
              </w:rPr>
              <w:t>Dějiny sportu. Sporty našich předků</w:t>
            </w:r>
            <w:r w:rsidRPr="00487289">
              <w:t xml:space="preserve">. Praha: Fontána. 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101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B260FD" w:rsidRDefault="00B260FD" w:rsidP="00005885">
      <w:pPr>
        <w:rPr>
          <w:ins w:id="114" w:author="Hana Navrátilová" w:date="2018-05-31T11:39:00Z"/>
        </w:rPr>
      </w:pPr>
    </w:p>
    <w:p w:rsidR="009902E9" w:rsidRPr="00487289" w:rsidRDefault="009902E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Základy výtvarné kultury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28s+14c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Písemný test, seminární práce </w:t>
            </w:r>
            <w:r w:rsidR="00C5422C" w:rsidRPr="00487289">
              <w:t xml:space="preserve">spojená </w:t>
            </w:r>
            <w:r w:rsidRPr="00487289">
              <w:t>s prezentací.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 a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4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Problematika i přehled dějin umění, výtvarné kultury pro výtvarnou výchovu. </w:t>
            </w:r>
          </w:p>
          <w:p w:rsidR="00005885" w:rsidRPr="00487289" w:rsidRDefault="00005885" w:rsidP="00005885">
            <w:r w:rsidRPr="00487289">
              <w:t>Pravěk – pravěká malba, první sochařská díla, paleolitické památky.</w:t>
            </w:r>
          </w:p>
          <w:p w:rsidR="00005885" w:rsidRPr="00487289" w:rsidRDefault="00005885" w:rsidP="00005885">
            <w:r w:rsidRPr="00487289">
              <w:t>Egypt – architektura, sochařství, malířství.</w:t>
            </w:r>
          </w:p>
          <w:p w:rsidR="00005885" w:rsidRPr="00487289" w:rsidRDefault="00005885" w:rsidP="00005885">
            <w:r w:rsidRPr="00487289">
              <w:t>Řecko, Řím - architektura, sochařství, malířství.</w:t>
            </w:r>
          </w:p>
          <w:p w:rsidR="00005885" w:rsidRPr="00487289" w:rsidRDefault="00005885" w:rsidP="00005885">
            <w:r w:rsidRPr="00487289">
              <w:t>Gotika.</w:t>
            </w:r>
          </w:p>
          <w:p w:rsidR="00005885" w:rsidRPr="00487289" w:rsidRDefault="002D5A55" w:rsidP="00005885">
            <w:r w:rsidRPr="00487289">
              <w:t>Renesance, m</w:t>
            </w:r>
            <w:r w:rsidR="00005885" w:rsidRPr="00487289">
              <w:t>anýrismus - architektura, sochařství, malířství.</w:t>
            </w:r>
          </w:p>
          <w:p w:rsidR="00005885" w:rsidRPr="00487289" w:rsidRDefault="00005885" w:rsidP="00005885">
            <w:r w:rsidRPr="00487289">
              <w:t>Baroko - architektura, sochařství, malířství.</w:t>
            </w:r>
          </w:p>
          <w:p w:rsidR="00005885" w:rsidRPr="00487289" w:rsidRDefault="00005885" w:rsidP="00005885">
            <w:r w:rsidRPr="00487289">
              <w:t>Umění 19. století – klasicismus, romantismus, realismus, impresionismus.</w:t>
            </w:r>
          </w:p>
          <w:p w:rsidR="00005885" w:rsidRPr="00487289" w:rsidRDefault="002D5A55" w:rsidP="00005885">
            <w:r w:rsidRPr="00487289">
              <w:t>Moderna – kubismus, futurismus, dadaismus, surrealismus, e</w:t>
            </w:r>
            <w:r w:rsidR="00005885" w:rsidRPr="00487289">
              <w:t>xpresionism</w:t>
            </w:r>
            <w:r w:rsidRPr="00487289">
              <w:t>us</w:t>
            </w:r>
            <w:r w:rsidR="00005885" w:rsidRPr="00487289">
              <w:t>.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Orientace ve výtvarném umění a památkách v České republice. 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Výtvarná kultura, výtvarné umění.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Cíl a obsah výtvarného umění. 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Komunikace v umění; vizuální znakové prostředky v umění. </w:t>
            </w:r>
          </w:p>
          <w:p w:rsidR="00005885" w:rsidRPr="00487289" w:rsidRDefault="00005885" w:rsidP="00005885">
            <w:pP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Umění, výtvarné umění v životě dítěte.</w:t>
            </w:r>
            <w:r w:rsidRPr="00487289"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Baleka, J. (1997). </w:t>
            </w:r>
            <w:r w:rsidRPr="00487289">
              <w:rPr>
                <w:i/>
                <w:color w:val="000000"/>
              </w:rPr>
              <w:t>Výtvarné umění. Výkladový slovník malířství, sochařství, grafika</w:t>
            </w:r>
            <w:r w:rsidRPr="00487289">
              <w:rPr>
                <w:color w:val="000000"/>
              </w:rPr>
              <w:t>. Praha: Academia.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Bernardová, E. (2001). </w:t>
            </w:r>
            <w:r w:rsidRPr="00487289">
              <w:rPr>
                <w:i/>
                <w:color w:val="000000"/>
              </w:rPr>
              <w:t>Moderní umění</w:t>
            </w:r>
            <w:r w:rsidRPr="00487289">
              <w:rPr>
                <w:color w:val="000000"/>
              </w:rPr>
              <w:t>. Praha: PASEKA.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Gombrich, E. H. (1970). </w:t>
            </w:r>
            <w:r w:rsidRPr="00487289">
              <w:rPr>
                <w:i/>
                <w:color w:val="000000"/>
              </w:rPr>
              <w:t>The Story of Art</w:t>
            </w:r>
            <w:r w:rsidRPr="00487289">
              <w:rPr>
                <w:color w:val="000000"/>
              </w:rPr>
              <w:t>. London: Phaidon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Hrivňáková, S. (2006). </w:t>
            </w:r>
            <w:r w:rsidRPr="00487289">
              <w:rPr>
                <w:i/>
                <w:color w:val="000000"/>
              </w:rPr>
              <w:t>Na čo nám je výtvarná výchova</w:t>
            </w:r>
            <w:r w:rsidRPr="00487289">
              <w:rPr>
                <w:color w:val="000000"/>
              </w:rPr>
              <w:t>. Nitra: PdF UKF.</w:t>
            </w:r>
          </w:p>
          <w:p w:rsidR="002D5A55" w:rsidRPr="00487289" w:rsidRDefault="002D5A55" w:rsidP="002D5A55">
            <w:pPr>
              <w:jc w:val="both"/>
            </w:pPr>
            <w:r w:rsidRPr="00487289">
              <w:t xml:space="preserve">Krajcarová, J. (2013). Postavení současné výtvarné výchovy - výtvarné kurikulum Anglie = Contemporary art education - art curriculum of  England. </w:t>
            </w:r>
            <w:r w:rsidRPr="00487289">
              <w:rPr>
                <w:i/>
              </w:rPr>
              <w:t>Kreatívne vzdelávanie.</w:t>
            </w:r>
            <w:r w:rsidRPr="00487289">
              <w:t xml:space="preserve"> Zohor: Virvar.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Little, S. (2012). </w:t>
            </w:r>
            <w:r w:rsidRPr="00487289">
              <w:rPr>
                <w:i/>
                <w:color w:val="000000"/>
              </w:rPr>
              <w:t>… izmy. Ako rozumieť umeniu</w:t>
            </w:r>
            <w:r w:rsidRPr="00487289">
              <w:rPr>
                <w:color w:val="000000"/>
              </w:rPr>
              <w:t>. Bratislava: Slovart.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</w:p>
          <w:p w:rsidR="002D5A55" w:rsidRPr="00487289" w:rsidRDefault="002D5A55" w:rsidP="002D5A55">
            <w:pPr>
              <w:jc w:val="both"/>
              <w:rPr>
                <w:b/>
                <w:color w:val="000000"/>
              </w:rPr>
            </w:pPr>
            <w:r w:rsidRPr="00487289">
              <w:rPr>
                <w:b/>
                <w:color w:val="000000"/>
              </w:rPr>
              <w:t>Doporučená literatura</w:t>
            </w:r>
          </w:p>
          <w:p w:rsidR="002D5A55" w:rsidRPr="00487289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Dempseyová, A. (2002). </w:t>
            </w:r>
            <w:r w:rsidRPr="00487289">
              <w:rPr>
                <w:i/>
                <w:color w:val="000000"/>
              </w:rPr>
              <w:t>Umělecké styly, školy a hnutí</w:t>
            </w:r>
            <w:r w:rsidRPr="00487289">
              <w:rPr>
                <w:color w:val="000000"/>
              </w:rPr>
              <w:t>. Bratislava:Slovart.</w:t>
            </w:r>
          </w:p>
          <w:p w:rsidR="002D5A55" w:rsidRPr="00B260FD" w:rsidRDefault="002D5A55" w:rsidP="002D5A5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Gero, Š., Husár, J., &amp; Sokolová, K. (1997). </w:t>
            </w:r>
            <w:r w:rsidRPr="00487289">
              <w:rPr>
                <w:i/>
                <w:color w:val="000000"/>
              </w:rPr>
              <w:t>Úvod do teórie výtvarnej kultúry</w:t>
            </w:r>
            <w:r w:rsidRPr="00487289">
              <w:rPr>
                <w:color w:val="000000"/>
              </w:rPr>
              <w:t>. Banská Bystrica: Pedagogická fakulta UMB</w:t>
            </w:r>
            <w:r w:rsidR="001B4A5B" w:rsidRPr="00487289">
              <w:rPr>
                <w:color w:val="000000"/>
              </w:rPr>
              <w:t>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B260FD">
        <w:trPr>
          <w:trHeight w:val="80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>
      <w:pPr>
        <w:rPr>
          <w:ins w:id="115" w:author="Hana Navrátilová" w:date="2018-05-31T11:39:00Z"/>
        </w:rPr>
      </w:pPr>
    </w:p>
    <w:p w:rsidR="009902E9" w:rsidRDefault="009902E9" w:rsidP="00005885"/>
    <w:p w:rsidR="00B260FD" w:rsidRPr="00487289" w:rsidRDefault="00B260FD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II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Plnění zadaných domácích úkolů, práce v Moodle, průběžné testy, závěrečný test.</w:t>
            </w:r>
          </w:p>
        </w:tc>
      </w:tr>
      <w:tr w:rsidR="00005885" w:rsidRPr="00487289" w:rsidTr="00005885">
        <w:trPr>
          <w:trHeight w:val="20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B7D28" w:rsidP="00005885">
            <w:pPr>
              <w:jc w:val="both"/>
            </w:pPr>
            <w:r>
              <w:t>prof. PaedDr. Silvia Pokrivčáková,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30B27" w:rsidP="00005885">
            <w:pPr>
              <w:jc w:val="both"/>
            </w:pPr>
            <w:r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FB7D28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FB7D28" w:rsidRPr="00487289" w:rsidRDefault="00FB7D28" w:rsidP="00B260FD">
            <w:r>
              <w:t xml:space="preserve">prof. PaedDr. Silvia Pokrivčáková, PhD. (50%), </w:t>
            </w:r>
            <w:r w:rsidRPr="00487289">
              <w:t>Mgr. Andrea Macková</w:t>
            </w:r>
            <w:r>
              <w:t xml:space="preserve"> (50</w:t>
            </w:r>
            <w:r w:rsidRPr="00487289">
              <w:t>%</w:t>
            </w:r>
            <w:r>
              <w:t>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1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Tvorba různých druhů otázek.</w:t>
            </w:r>
          </w:p>
          <w:p w:rsidR="00005885" w:rsidRPr="00487289" w:rsidRDefault="00005885" w:rsidP="00005885">
            <w:r w:rsidRPr="00487289">
              <w:t>Předpřítomný čas prostý a průběhový.</w:t>
            </w:r>
          </w:p>
          <w:p w:rsidR="00005885" w:rsidRPr="00487289" w:rsidRDefault="00005885" w:rsidP="00005885">
            <w:r w:rsidRPr="00487289">
              <w:t>Konverzace v různých kulturách.</w:t>
            </w:r>
          </w:p>
          <w:p w:rsidR="00005885" w:rsidRPr="00487289" w:rsidRDefault="00005885" w:rsidP="00005885">
            <w:r w:rsidRPr="00487289">
              <w:t>Komunikace v psané formě.</w:t>
            </w:r>
          </w:p>
          <w:p w:rsidR="00005885" w:rsidRPr="00487289" w:rsidRDefault="00005885" w:rsidP="00005885">
            <w:r w:rsidRPr="00487289">
              <w:t>Předložkové slovesné vazby.</w:t>
            </w:r>
          </w:p>
          <w:p w:rsidR="00005885" w:rsidRPr="00487289" w:rsidRDefault="00005885" w:rsidP="00005885">
            <w:r w:rsidRPr="00487289">
              <w:t>Problémy při telefonování.</w:t>
            </w:r>
          </w:p>
          <w:p w:rsidR="00005885" w:rsidRPr="00487289" w:rsidRDefault="00005885" w:rsidP="00005885">
            <w:r w:rsidRPr="00487289">
              <w:t>Neformální email.</w:t>
            </w:r>
          </w:p>
          <w:p w:rsidR="00005885" w:rsidRPr="00487289" w:rsidRDefault="00005885" w:rsidP="00005885">
            <w:r w:rsidRPr="00487289">
              <w:t>Předminulý čas.</w:t>
            </w:r>
          </w:p>
          <w:p w:rsidR="00005885" w:rsidRPr="00487289" w:rsidRDefault="00005885" w:rsidP="00005885">
            <w:r w:rsidRPr="00487289">
              <w:t>Cestování a dobrodružství.</w:t>
            </w:r>
          </w:p>
          <w:p w:rsidR="00005885" w:rsidRPr="00487289" w:rsidRDefault="00005885" w:rsidP="00005885">
            <w:r w:rsidRPr="00487289">
              <w:t>Psaní stížnosti emailem.</w:t>
            </w:r>
          </w:p>
          <w:p w:rsidR="00005885" w:rsidRPr="00487289" w:rsidRDefault="00005885" w:rsidP="00005885">
            <w:r w:rsidRPr="00487289">
              <w:t>Budoucí časy.</w:t>
            </w:r>
          </w:p>
          <w:p w:rsidR="00005885" w:rsidRPr="00487289" w:rsidRDefault="00005885" w:rsidP="00005885">
            <w:r w:rsidRPr="00487289">
              <w:t>Učení se, myšlení a vědomosti.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Čtení textu pomocí techniky – </w:t>
            </w:r>
            <w:r w:rsidRPr="00487289">
              <w:rPr>
                <w:i/>
              </w:rPr>
              <w:t>skimming.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Trpný rod, kauzativní </w:t>
            </w:r>
            <w:r w:rsidRPr="00487289">
              <w:rPr>
                <w:i/>
              </w:rPr>
              <w:t>have</w:t>
            </w:r>
            <w:r w:rsidRPr="00487289">
              <w:t xml:space="preserve"> a </w:t>
            </w:r>
            <w:r w:rsidRPr="00487289">
              <w:rPr>
                <w:i/>
              </w:rPr>
              <w:t>get.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28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contextualSpacing/>
              <w:jc w:val="both"/>
            </w:pPr>
            <w:r w:rsidRPr="00487289">
              <w:t xml:space="preserve">Alden, E. (2015). </w:t>
            </w:r>
            <w:r w:rsidRPr="00487289">
              <w:rPr>
                <w:i/>
                <w:iCs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  <w:iCs/>
              </w:rPr>
              <w:t>B1+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contextualSpacing/>
              <w:jc w:val="both"/>
            </w:pPr>
            <w:r w:rsidRPr="00487289">
              <w:t xml:space="preserve">Murphy, R. (2012). </w:t>
            </w:r>
            <w:r w:rsidRPr="00487289">
              <w:rPr>
                <w:i/>
                <w:iCs/>
              </w:rPr>
              <w:t>English Grammar in Use 4th Edition</w:t>
            </w:r>
            <w:r w:rsidRPr="00487289">
              <w:t>. Cambridge: Cambridge university press.</w:t>
            </w:r>
          </w:p>
          <w:p w:rsidR="00005885" w:rsidRPr="00487289" w:rsidRDefault="00005885" w:rsidP="00005885">
            <w:pPr>
              <w:contextualSpacing/>
              <w:jc w:val="both"/>
              <w:rPr>
                <w:b/>
              </w:rPr>
            </w:pPr>
            <w:r w:rsidRPr="00487289">
              <w:t xml:space="preserve">Roberts R. (2015). </w:t>
            </w:r>
            <w:r w:rsidRPr="00487289">
              <w:rPr>
                <w:i/>
                <w:iCs/>
              </w:rPr>
              <w:t>Navigate B1+ Intermediate Coursebook with video</w:t>
            </w:r>
            <w:r w:rsidRPr="00487289">
              <w:t>. Oxford: Oxford University press</w:t>
            </w:r>
            <w:r w:rsidRPr="00487289">
              <w:rPr>
                <w:sz w:val="19"/>
                <w:szCs w:val="19"/>
              </w:rPr>
              <w:t>.</w:t>
            </w:r>
          </w:p>
          <w:p w:rsidR="00005885" w:rsidRPr="00487289" w:rsidRDefault="00005885" w:rsidP="00005885">
            <w:pPr>
              <w:contextualSpacing/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contextualSpacing/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contextualSpacing/>
              <w:jc w:val="both"/>
            </w:pPr>
            <w:r w:rsidRPr="00487289">
              <w:t xml:space="preserve">Flower, J. (1998). </w:t>
            </w:r>
            <w:r w:rsidRPr="00487289">
              <w:rPr>
                <w:i/>
                <w:iCs/>
              </w:rPr>
              <w:t>Phrasal Verb Organizer with Mini-Dictionary</w:t>
            </w:r>
            <w:r w:rsidRPr="00487289">
              <w:t>. Hove: Language Teaching Publications.</w:t>
            </w:r>
          </w:p>
          <w:p w:rsidR="00005885" w:rsidRPr="00487289" w:rsidRDefault="00005885" w:rsidP="00005885">
            <w:pPr>
              <w:contextualSpacing/>
              <w:jc w:val="both"/>
              <w:rPr>
                <w:b/>
              </w:rPr>
            </w:pPr>
            <w:r w:rsidRPr="00487289">
              <w:t xml:space="preserve">Mann, M. (2007). </w:t>
            </w:r>
            <w:r w:rsidRPr="00487289">
              <w:rPr>
                <w:i/>
                <w:iCs/>
              </w:rPr>
              <w:t>Destination B1 Grammar &amp; Vocabulary with Answer Key</w:t>
            </w:r>
            <w:r w:rsidRPr="00487289">
              <w:t>. MacMillan.</w:t>
            </w:r>
          </w:p>
          <w:p w:rsidR="00005885" w:rsidRPr="00EE2D16" w:rsidRDefault="00005885" w:rsidP="00005885">
            <w:pPr>
              <w:contextualSpacing/>
              <w:jc w:val="both"/>
            </w:pPr>
            <w:r w:rsidRPr="00487289">
              <w:t xml:space="preserve">Sparling, D. (1990). </w:t>
            </w:r>
            <w:r w:rsidRPr="00487289">
              <w:rPr>
                <w:i/>
                <w:iCs/>
              </w:rPr>
              <w:t>English or Czenglish</w:t>
            </w:r>
            <w:r w:rsidRPr="00487289">
              <w:t>. Praha: Stá</w:t>
            </w:r>
            <w:r w:rsidR="00EE2D16">
              <w:t>tní pedagogické nakladatelství.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EE2D16">
        <w:trPr>
          <w:trHeight w:val="131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Default="00005885" w:rsidP="00005885"/>
    <w:p w:rsidR="00EE2D16" w:rsidRPr="00487289" w:rsidRDefault="00EE2D16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Metodika přípravy školy v přírodě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spacing w:line="276" w:lineRule="auto"/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660974" w:rsidP="00005885">
            <w:pPr>
              <w:jc w:val="both"/>
            </w:pPr>
            <w:ins w:id="116" w:author="§.opiékoiíkkoíikoíi" w:date="2018-05-27T08:55:00Z">
              <w:r>
                <w:t>Součástí výuky bude vytvoření návrhu aktivit ve vybraném prostředí pro školu v přírodě (skupinová práce).</w:t>
              </w:r>
            </w:ins>
            <w:del w:id="117" w:author="§.opiékoiíkkoíikoíi" w:date="2018-05-27T08:55:00Z">
              <w:r w:rsidR="00005885" w:rsidRPr="00487289" w:rsidDel="00660974">
                <w:delText>Seminární práce spojená s</w:delText>
              </w:r>
              <w:r w:rsidR="001B4A5B" w:rsidRPr="00487289" w:rsidDel="00660974">
                <w:delText> </w:delText>
              </w:r>
              <w:r w:rsidR="00005885" w:rsidRPr="00487289" w:rsidDel="00660974">
                <w:delText>prezentací</w:delText>
              </w:r>
              <w:r w:rsidR="001B4A5B" w:rsidRPr="00487289" w:rsidDel="00660974">
                <w:delText>.</w:delText>
              </w:r>
            </w:del>
          </w:p>
        </w:tc>
      </w:tr>
      <w:tr w:rsidR="00005885" w:rsidRPr="00487289" w:rsidTr="00EE2D16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57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Základní teorie a pojmy.</w:t>
            </w:r>
          </w:p>
          <w:p w:rsidR="00005885" w:rsidRPr="00487289" w:rsidRDefault="00005885" w:rsidP="00005885">
            <w:r w:rsidRPr="00487289">
              <w:t>Význam školy v přírodě.</w:t>
            </w:r>
          </w:p>
          <w:p w:rsidR="00005885" w:rsidRPr="00487289" w:rsidRDefault="00005885" w:rsidP="00005885">
            <w:r w:rsidRPr="00487289">
              <w:t>Základní dokumenty pro školu v přírodě.</w:t>
            </w:r>
          </w:p>
          <w:p w:rsidR="00005885" w:rsidRPr="00487289" w:rsidRDefault="00005885" w:rsidP="00005885">
            <w:r w:rsidRPr="00487289">
              <w:t xml:space="preserve">Legislativa pro </w:t>
            </w:r>
            <w:r w:rsidR="001B4A5B" w:rsidRPr="00487289">
              <w:t>pořádání</w:t>
            </w:r>
            <w:r w:rsidRPr="00487289">
              <w:t xml:space="preserve"> škol v přírodě.</w:t>
            </w:r>
          </w:p>
          <w:p w:rsidR="00005885" w:rsidRPr="00487289" w:rsidRDefault="00005885" w:rsidP="00005885">
            <w:r w:rsidRPr="00487289">
              <w:t>Pohyb jako základní složka života.</w:t>
            </w:r>
          </w:p>
          <w:p w:rsidR="00005885" w:rsidRPr="00487289" w:rsidRDefault="00005885" w:rsidP="00005885">
            <w:r w:rsidRPr="00487289">
              <w:t>Sociální vývoj.</w:t>
            </w:r>
          </w:p>
          <w:p w:rsidR="00005885" w:rsidRPr="00487289" w:rsidRDefault="00005885" w:rsidP="00005885">
            <w:r w:rsidRPr="00487289">
              <w:t>Tělesný vývoj.</w:t>
            </w:r>
          </w:p>
          <w:p w:rsidR="00005885" w:rsidRPr="00487289" w:rsidRDefault="00005885" w:rsidP="00005885">
            <w:r w:rsidRPr="00487289">
              <w:t>Pochodové aktivity.</w:t>
            </w:r>
          </w:p>
          <w:p w:rsidR="00005885" w:rsidRPr="00487289" w:rsidRDefault="00005885" w:rsidP="00005885">
            <w:r w:rsidRPr="00487289">
              <w:t>Soutěže družstev.</w:t>
            </w:r>
          </w:p>
          <w:p w:rsidR="00005885" w:rsidRPr="00487289" w:rsidRDefault="00005885" w:rsidP="00005885">
            <w:r w:rsidRPr="00487289">
              <w:t>Kreativně kooperační aktivity.</w:t>
            </w:r>
          </w:p>
          <w:p w:rsidR="00005885" w:rsidRPr="00487289" w:rsidRDefault="00005885" w:rsidP="00005885">
            <w:r w:rsidRPr="00487289">
              <w:t>Aktivity v lese.</w:t>
            </w:r>
          </w:p>
          <w:p w:rsidR="00005885" w:rsidRPr="00487289" w:rsidRDefault="00005885" w:rsidP="00005885">
            <w:r w:rsidRPr="00487289">
              <w:t>Aktivity na louce.</w:t>
            </w:r>
          </w:p>
          <w:p w:rsidR="00005885" w:rsidRPr="00487289" w:rsidRDefault="00005885" w:rsidP="00005885">
            <w:r w:rsidRPr="00487289">
              <w:t>Úkolové aktivity.</w:t>
            </w:r>
          </w:p>
          <w:p w:rsidR="00005885" w:rsidRPr="00487289" w:rsidRDefault="00005885" w:rsidP="00005885">
            <w:r w:rsidRPr="00487289">
              <w:t>Aktivity v místnosti.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Bubelíniová, M., Wiegerová, A., &amp; Hirschnerová, Z. (2002). </w:t>
            </w:r>
            <w:r w:rsidRPr="00487289">
              <w:rPr>
                <w:i/>
              </w:rPr>
              <w:t>Pre</w:t>
            </w:r>
            <w:r w:rsidR="00EE23A2" w:rsidRPr="00487289">
              <w:rPr>
                <w:i/>
              </w:rPr>
              <w:t>meny školy v prírode</w:t>
            </w:r>
            <w:r w:rsidRPr="00487289">
              <w:rPr>
                <w:i/>
              </w:rPr>
              <w:t xml:space="preserve"> 2.</w:t>
            </w:r>
            <w:r w:rsidRPr="00487289">
              <w:t xml:space="preserve"> Bratislava: Iuventa, 2002. Chour, J. (2000). </w:t>
            </w:r>
            <w:r w:rsidRPr="00487289">
              <w:rPr>
                <w:i/>
              </w:rPr>
              <w:t>Receptář her.</w:t>
            </w:r>
            <w:r w:rsidRPr="00487289">
              <w:t xml:space="preserve"> 1.vyd.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Mazal, F. (2000). </w:t>
            </w:r>
            <w:r w:rsidRPr="00487289">
              <w:rPr>
                <w:i/>
              </w:rPr>
              <w:t>Pohybové hry a hraní</w:t>
            </w:r>
            <w:r w:rsidRPr="00487289">
              <w:t>. 1. vyd. Olomouc: Hanex.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Wiegerová, A., Kršjaková, S., &amp; Božik, R. (2008). Realizacjia praktyki pedagogicznej w kursie pedagogika zdrowia na </w:t>
            </w:r>
            <w:r w:rsidR="00E559C3">
              <w:t>PdF UK</w:t>
            </w:r>
            <w:r w:rsidRPr="00487289">
              <w:t xml:space="preserve"> (</w:t>
            </w:r>
            <w:r w:rsidR="00E559C3">
              <w:t>U</w:t>
            </w:r>
            <w:r w:rsidRPr="00487289">
              <w:t xml:space="preserve">niwersytet </w:t>
            </w:r>
            <w:r w:rsidR="00E559C3">
              <w:t>K</w:t>
            </w:r>
            <w:r w:rsidRPr="00487289">
              <w:t>omenskiego) w Bratysławie. In Klimaszewska, A.</w:t>
            </w:r>
            <w:ins w:id="118" w:author="Jana_PC" w:date="2018-05-25T13:59:00Z">
              <w:r w:rsidR="0069372F">
                <w:t xml:space="preserve"> </w:t>
              </w:r>
            </w:ins>
            <w:r w:rsidRPr="00487289">
              <w:t xml:space="preserve">A. </w:t>
            </w:r>
            <w:r w:rsidRPr="00487289">
              <w:rPr>
                <w:i/>
              </w:rPr>
              <w:t>Jezyk współczesnej pedagogiki 2</w:t>
            </w:r>
            <w:r w:rsidRPr="00487289">
              <w:t>, Siedlce.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Zouharová, K. (2012). </w:t>
            </w:r>
            <w:r w:rsidRPr="00487289">
              <w:rPr>
                <w:i/>
              </w:rPr>
              <w:t>Škola v přírodě hrou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Hermochová, S., &amp; Neuman, J. (2003). </w:t>
            </w:r>
            <w:r w:rsidRPr="00487289">
              <w:rPr>
                <w:i/>
              </w:rPr>
              <w:t>Hry do kapsy I.</w:t>
            </w:r>
            <w:r w:rsidRPr="00487289">
              <w:t xml:space="preserve"> 1. vyd.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Marková, Z. (2005). </w:t>
            </w:r>
            <w:r w:rsidRPr="00487289">
              <w:rPr>
                <w:i/>
              </w:rPr>
              <w:t>Pohybové hry do tříd a družin</w:t>
            </w:r>
            <w:r w:rsidRPr="00487289">
              <w:t>. 1. vyd. Praha: Grada.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t xml:space="preserve">Bartůněk, D. (2002). </w:t>
            </w:r>
            <w:r w:rsidRPr="00487289">
              <w:rPr>
                <w:i/>
              </w:rPr>
              <w:t>Kniha her a činností v klubovně i venku</w:t>
            </w:r>
            <w:r w:rsidRPr="00487289">
              <w:t>. 1. vyd. Praha: Portál.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sz w:val="20"/>
                <w:szCs w:val="20"/>
              </w:rPr>
            </w:pP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61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90209" w:rsidRDefault="00090209" w:rsidP="00005885"/>
    <w:p w:rsidR="00EE2D16" w:rsidRPr="00487289" w:rsidRDefault="00EE2D16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Psychomotorika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Aktivní účast na cvičeních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Zpracování přípravy na lekci psychomotorických aktivit; praktický výstup.</w:t>
            </w:r>
          </w:p>
        </w:tc>
      </w:tr>
      <w:tr w:rsidR="00005885" w:rsidRPr="00487289" w:rsidTr="00005885">
        <w:trPr>
          <w:trHeight w:val="416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7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Teoretické vymezení oboru, zasazení do systému věd. </w:t>
            </w:r>
          </w:p>
          <w:p w:rsidR="00005885" w:rsidRPr="00487289" w:rsidRDefault="00005885" w:rsidP="00005885">
            <w:r w:rsidRPr="00487289">
              <w:t xml:space="preserve">Herní zásady psychomotorických aktivit. </w:t>
            </w:r>
          </w:p>
          <w:p w:rsidR="00005885" w:rsidRPr="00487289" w:rsidRDefault="00005885" w:rsidP="00005885">
            <w:r w:rsidRPr="00487289">
              <w:t xml:space="preserve">Seznamovací hry. </w:t>
            </w:r>
          </w:p>
          <w:p w:rsidR="00005885" w:rsidRPr="00B370A6" w:rsidRDefault="00005885" w:rsidP="00005885">
            <w:r w:rsidRPr="00B370A6">
              <w:t xml:space="preserve">Hry s psychomotorickým padákem. </w:t>
            </w:r>
          </w:p>
          <w:p w:rsidR="00005885" w:rsidRPr="00B370A6" w:rsidRDefault="00005885" w:rsidP="00005885">
            <w:r w:rsidRPr="00B370A6">
              <w:t xml:space="preserve">Hry s novinovými listy. </w:t>
            </w:r>
          </w:p>
          <w:p w:rsidR="00005885" w:rsidRPr="00B370A6" w:rsidRDefault="00005885" w:rsidP="00005885">
            <w:r w:rsidRPr="00B370A6">
              <w:t xml:space="preserve">Hry s jogurtovými kelímky. </w:t>
            </w:r>
          </w:p>
          <w:p w:rsidR="00005885" w:rsidRPr="00B370A6" w:rsidRDefault="00005885" w:rsidP="00005885">
            <w:r w:rsidRPr="00B370A6">
              <w:t xml:space="preserve">Hry s víčky od PET lahví. </w:t>
            </w:r>
          </w:p>
          <w:p w:rsidR="00005885" w:rsidRPr="00B370A6" w:rsidRDefault="00005885" w:rsidP="00005885">
            <w:r w:rsidRPr="00B370A6">
              <w:t xml:space="preserve">Hry s dekami. </w:t>
            </w:r>
          </w:p>
          <w:p w:rsidR="00005885" w:rsidRPr="00487289" w:rsidRDefault="00005885" w:rsidP="00005885">
            <w:r w:rsidRPr="00B370A6">
              <w:t>Hry s nafukovacími balónky</w:t>
            </w:r>
            <w:r w:rsidRPr="00487289">
              <w:t xml:space="preserve">. </w:t>
            </w:r>
          </w:p>
          <w:p w:rsidR="00005885" w:rsidRPr="00487289" w:rsidRDefault="00005885" w:rsidP="00005885">
            <w:r w:rsidRPr="00487289">
              <w:t xml:space="preserve">Hry na rozvoj senzomotoriky, svalové napětí a uvolnění. </w:t>
            </w:r>
          </w:p>
          <w:p w:rsidR="00005885" w:rsidRPr="00487289" w:rsidRDefault="00005885" w:rsidP="00005885">
            <w:r w:rsidRPr="00487289">
              <w:t xml:space="preserve">Hry se speciálními psychomotorickými pomůckami. </w:t>
            </w:r>
          </w:p>
          <w:p w:rsidR="00005885" w:rsidRPr="00487289" w:rsidRDefault="00005885" w:rsidP="00005885">
            <w:r w:rsidRPr="00487289">
              <w:t xml:space="preserve">Jednoduché relaxační a masážní činnosti. </w:t>
            </w:r>
          </w:p>
          <w:p w:rsidR="00005885" w:rsidRPr="00487289" w:rsidRDefault="00005885" w:rsidP="00005885">
            <w:r w:rsidRPr="00487289">
              <w:t xml:space="preserve">Kontaktní hry pro rozvíjení sociálních dovedností dětí. </w:t>
            </w:r>
          </w:p>
          <w:p w:rsidR="00005885" w:rsidRPr="00487289" w:rsidRDefault="00005885" w:rsidP="00005885">
            <w:r w:rsidRPr="00487289">
              <w:t>Hry uplatňující mezipředmětové vztahy.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Blahutková, M. (2003). </w:t>
            </w:r>
            <w:r w:rsidRPr="00487289">
              <w:rPr>
                <w:i/>
                <w:iCs/>
              </w:rPr>
              <w:t>Psychomotorika</w:t>
            </w:r>
            <w:r w:rsidRPr="00487289">
              <w:t>. Brno: Masarykova univerzita.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Dvořáková, H. (2011). </w:t>
            </w:r>
            <w:r w:rsidRPr="00487289">
              <w:rPr>
                <w:i/>
                <w:iCs/>
              </w:rPr>
              <w:t>Pohybem a hrou rozvíjíme osobnost dítěte: [tělesná výchova ve vzdělávacím programu mateřské školy]</w:t>
            </w:r>
            <w:r w:rsidRPr="00487289">
              <w:t xml:space="preserve"> (Vyd. 2., aktualiz.).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Pacholík, V., Nedělová, M., &amp; Šmatelková, N. (2016). </w:t>
            </w:r>
            <w:r w:rsidRPr="00487289">
              <w:rPr>
                <w:i/>
                <w:iCs/>
              </w:rPr>
              <w:t>Rozvíjení sociálních dovedností dětí prostřednictvím pohybových her</w:t>
            </w:r>
            <w:r w:rsidRPr="00487289">
              <w:t>. Zlín: Univerzita Tomáše Bati ve Zlíně.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Blahutková, M., Klenková, J., &amp; Zichová, D. (2005). </w:t>
            </w:r>
            <w:r w:rsidRPr="00487289">
              <w:rPr>
                <w:i/>
                <w:iCs/>
              </w:rPr>
              <w:t>Psychomotorické hry pro děti s poruchami pozornosti a pro hyperaktivní děti</w:t>
            </w:r>
            <w:r w:rsidRPr="00487289">
              <w:t>. Brno: Masarykova univerzita.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Zimmer, R. (2012). </w:t>
            </w:r>
            <w:r w:rsidRPr="00487289">
              <w:rPr>
                <w:i/>
                <w:iCs/>
              </w:rPr>
              <w:t>Handbuch der Psychomotorik: Theorie und Praxis der psychomotorischen Förderung von Kindern</w:t>
            </w:r>
            <w:r w:rsidRPr="00487289">
              <w:t>. Freiburg: Herder.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Zimmer, R. (2015). </w:t>
            </w:r>
            <w:r w:rsidRPr="00487289">
              <w:rPr>
                <w:i/>
                <w:iCs/>
              </w:rPr>
              <w:t>Sport und Spiel im Kindergarten</w:t>
            </w:r>
            <w:r w:rsidRPr="00487289">
              <w:t xml:space="preserve"> (6. Auflage)</w:t>
            </w:r>
            <w:r w:rsidR="00EE2D16">
              <w:t>. Aachen: Meyer &amp; Meyer Verlag.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70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EE2D16" w:rsidRPr="00487289" w:rsidRDefault="00EE2D16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Základy ICT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1/LS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spacing w:line="276" w:lineRule="auto"/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Seminární práce spojená s prezentací.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Základní komponenty PC.</w:t>
            </w:r>
          </w:p>
          <w:p w:rsidR="00005885" w:rsidRPr="00487289" w:rsidRDefault="00005885" w:rsidP="00005885">
            <w:r w:rsidRPr="00487289">
              <w:t>Periferní zařízení.</w:t>
            </w:r>
          </w:p>
          <w:p w:rsidR="00005885" w:rsidRPr="00487289" w:rsidRDefault="00005885" w:rsidP="00005885">
            <w:r w:rsidRPr="00487289">
              <w:t>Operační systém.</w:t>
            </w:r>
          </w:p>
          <w:p w:rsidR="00005885" w:rsidRPr="00487289" w:rsidRDefault="00005885" w:rsidP="00005885">
            <w:r w:rsidRPr="00487289">
              <w:t>Informace, data, bezpečnost.</w:t>
            </w:r>
          </w:p>
          <w:p w:rsidR="00005885" w:rsidRPr="00487289" w:rsidRDefault="00005885" w:rsidP="00005885">
            <w:r w:rsidRPr="00487289">
              <w:t>Základní aplikační programové vybavení.</w:t>
            </w:r>
          </w:p>
          <w:p w:rsidR="00005885" w:rsidRPr="00487289" w:rsidRDefault="00005885" w:rsidP="00005885">
            <w:r w:rsidRPr="00487289">
              <w:t>Viry, antivirová ochrana.</w:t>
            </w:r>
          </w:p>
          <w:p w:rsidR="00005885" w:rsidRPr="00487289" w:rsidRDefault="00005885" w:rsidP="00005885">
            <w:r w:rsidRPr="00487289">
              <w:t>Hardware (HW) - vybavení počítače, od procesoru, přes monitor po tiskárnu.</w:t>
            </w:r>
          </w:p>
          <w:p w:rsidR="00005885" w:rsidRPr="00487289" w:rsidRDefault="00005885" w:rsidP="00005885">
            <w:r w:rsidRPr="00487289">
              <w:t>Software (SW) - programové vybavení počítače: firmware, operační systém (OS), aplikace.</w:t>
            </w:r>
          </w:p>
          <w:p w:rsidR="00005885" w:rsidRPr="00487289" w:rsidRDefault="00005885" w:rsidP="00005885">
            <w:r w:rsidRPr="00487289">
              <w:t>Přídavné karty - grafická (zpracovává obrazové informace), zvuková (zpracovává zvuk), síťová (komunikace mezi více počítači), televizní.</w:t>
            </w:r>
          </w:p>
          <w:p w:rsidR="00005885" w:rsidRPr="00487289" w:rsidRDefault="00005885" w:rsidP="00005885">
            <w:r w:rsidRPr="00487289">
              <w:t>Laptop (též notebook) – přenosný počítač, Netbook – malý laptop,</w:t>
            </w:r>
            <w:r w:rsidR="00E11464" w:rsidRPr="00487289">
              <w:t xml:space="preserve"> </w:t>
            </w:r>
            <w:r w:rsidRPr="00487289">
              <w:t>Tablet PC, PDA a další – kapesní PC.</w:t>
            </w:r>
          </w:p>
          <w:p w:rsidR="00005885" w:rsidRPr="00487289" w:rsidRDefault="00005885" w:rsidP="00005885">
            <w:r w:rsidRPr="00487289">
              <w:t>Fakta a charakteristiky chorob spojených s využíváním ICT.</w:t>
            </w:r>
          </w:p>
          <w:p w:rsidR="00005885" w:rsidRPr="00487289" w:rsidRDefault="00005885" w:rsidP="00005885">
            <w:r w:rsidRPr="00487289">
              <w:t>Popis cviků sloužících k prevenci chorob spojených s využíváním ICT nejvíce exponovaných částí těla.</w:t>
            </w:r>
          </w:p>
          <w:p w:rsidR="00005885" w:rsidRPr="00487289" w:rsidRDefault="00005885" w:rsidP="00005885">
            <w:r w:rsidRPr="00487289">
              <w:t>Využití ICT při přípravě na výuku a v samotné výuce v MŠ.</w:t>
            </w:r>
          </w:p>
          <w:p w:rsidR="00005885" w:rsidRPr="00487289" w:rsidRDefault="00005885" w:rsidP="00005885">
            <w:r w:rsidRPr="00487289">
              <w:t>Moderní didaktické prostředky ve výuce dětí mateřských škol (speciální počítače pro děti, tablety, interaktivní tabule, atd.).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Dostál, J. (2007). Informační a počítačová gramotnost – klíčové pojmy informační výchovy. </w:t>
            </w:r>
            <w:r w:rsidR="000D54F3" w:rsidRPr="00487289">
              <w:t xml:space="preserve">In </w:t>
            </w:r>
            <w:r w:rsidRPr="00487289">
              <w:rPr>
                <w:i/>
              </w:rPr>
              <w:t>Infotech 2007 - moderní informační a komunikační technologie ve vzdělávání</w:t>
            </w:r>
            <w:r w:rsidRPr="00487289">
              <w:t xml:space="preserve">. Olomouc: Votobia.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Jones, D. (2001). </w:t>
            </w:r>
            <w:r w:rsidRPr="00487289">
              <w:rPr>
                <w:i/>
              </w:rPr>
              <w:t>Jak využívat Internet</w:t>
            </w:r>
            <w:r w:rsidRPr="00487289">
              <w:t>. Praha: SoftPress.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Zounek, J. (2006). </w:t>
            </w:r>
            <w:r w:rsidRPr="00487289">
              <w:rPr>
                <w:i/>
              </w:rPr>
              <w:t>ICT v životě základních škol.</w:t>
            </w:r>
            <w:r w:rsidRPr="00487289">
              <w:t xml:space="preserve"> 1. vyd. Praha: Triton.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Zounek, J., &amp; Šeďová, K. (2009). </w:t>
            </w:r>
            <w:r w:rsidRPr="00487289">
              <w:rPr>
                <w:i/>
              </w:rPr>
              <w:t>Učitelé a technologie: mezi tradičním a moderním pojetím</w:t>
            </w:r>
            <w:r w:rsidRPr="00487289">
              <w:t>. Brno: Paido.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>Kalhous, Z. (2002).</w:t>
            </w:r>
            <w:r w:rsidRPr="00487289">
              <w:rPr>
                <w:i/>
              </w:rPr>
              <w:t xml:space="preserve"> Školní didaktika</w:t>
            </w:r>
            <w:r w:rsidRPr="00487289">
              <w:t xml:space="preserve">. Vyd. 1. Praha: Portál.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Růžičková, D. (2011). </w:t>
            </w:r>
            <w:r w:rsidRPr="00487289">
              <w:rPr>
                <w:i/>
              </w:rPr>
              <w:t>Rozvíjíme ICT gramotnost žáků: Metodická příručka.</w:t>
            </w:r>
            <w:r w:rsidRPr="00487289">
              <w:t xml:space="preserve"> Praha: Národní ústav pro vzdělávání, školské poradenské zařízení a zařízení pro další vzdělávání </w:t>
            </w:r>
            <w:r w:rsidR="00EE2D16">
              <w:t>pedagogických pracovníků (NÚV).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91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EE2D16" w:rsidRDefault="00EE2D16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F12241" w:rsidRPr="00833531" w:rsidTr="00054A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F12241" w:rsidRPr="00833531" w:rsidRDefault="00F12241" w:rsidP="00054AAA">
            <w:pPr>
              <w:jc w:val="both"/>
              <w:rPr>
                <w:b/>
                <w:sz w:val="28"/>
              </w:rPr>
            </w:pPr>
            <w:r w:rsidRPr="00833531">
              <w:br w:type="page"/>
            </w:r>
            <w:r w:rsidRPr="00833531">
              <w:br w:type="page"/>
            </w:r>
            <w:r w:rsidRPr="00833531">
              <w:rPr>
                <w:b/>
                <w:sz w:val="28"/>
              </w:rPr>
              <w:t>B-III – Charakteristika studijního předmětu</w:t>
            </w:r>
          </w:p>
        </w:tc>
      </w:tr>
      <w:tr w:rsidR="00F12241" w:rsidRPr="00833531" w:rsidTr="00054A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F12241" w:rsidRPr="00833531" w:rsidRDefault="004D7184" w:rsidP="00054AAA">
            <w:pPr>
              <w:jc w:val="both"/>
            </w:pPr>
            <w:r>
              <w:t>Výběrový cizí jazyk I (německý/ španělský/</w:t>
            </w:r>
            <w:r w:rsidR="00F12241">
              <w:t>francouzský jazyk) pro učitele MŠ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F12241" w:rsidRPr="00833531" w:rsidRDefault="00F12241" w:rsidP="00054AAA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F12241" w:rsidRPr="00833531" w:rsidRDefault="00F12241" w:rsidP="00054AAA">
            <w:pPr>
              <w:jc w:val="both"/>
            </w:pPr>
            <w:r>
              <w:t>1/LS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28c</w:t>
            </w:r>
          </w:p>
        </w:tc>
        <w:tc>
          <w:tcPr>
            <w:tcW w:w="889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F12241" w:rsidRPr="00833531" w:rsidRDefault="00F12241" w:rsidP="00054AAA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2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  <w:sz w:val="22"/>
              </w:rPr>
            </w:pPr>
            <w:r w:rsidRPr="00833531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F12241" w:rsidRPr="00833531" w:rsidRDefault="00F12241" w:rsidP="00054AAA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cvičení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Default="00F12241" w:rsidP="00054AAA">
            <w:pPr>
              <w:jc w:val="both"/>
            </w:pPr>
            <w:r>
              <w:t>Docházka (80% účast ve výuce).</w:t>
            </w:r>
          </w:p>
          <w:p w:rsidR="00F12241" w:rsidRPr="00833531" w:rsidRDefault="00F12241" w:rsidP="00054AAA">
            <w:pPr>
              <w:jc w:val="both"/>
            </w:pPr>
            <w:r>
              <w:t>Plnění zadaných domácích úkolů, práce v Moodle, průběžné testy, závěrečný test.</w:t>
            </w:r>
          </w:p>
        </w:tc>
      </w:tr>
      <w:tr w:rsidR="00F12241" w:rsidRPr="00833531" w:rsidTr="00054AAA">
        <w:trPr>
          <w:trHeight w:val="53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4F7735" w:rsidRDefault="00F12241" w:rsidP="00054AAA"/>
        </w:tc>
      </w:tr>
      <w:tr w:rsidR="00F12241" w:rsidRPr="00833531" w:rsidTr="00054A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F12241" w:rsidRPr="00833531" w:rsidRDefault="00F12241" w:rsidP="00054AAA">
            <w:pPr>
              <w:jc w:val="both"/>
            </w:pPr>
            <w:r>
              <w:t>Mgr. Věra Kozáková, Ph.D.</w:t>
            </w:r>
          </w:p>
        </w:tc>
      </w:tr>
      <w:tr w:rsidR="00F12241" w:rsidRPr="00833531" w:rsidTr="00054A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398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DA7393" w:rsidRDefault="00F12241" w:rsidP="00054AAA">
            <w:pPr>
              <w:jc w:val="both"/>
            </w:pPr>
            <w:r>
              <w:t>Mgr. Věra Kozáková, Ph.D., Mgr. Veronika Pečivová, Mgr. Hana Navrátilová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315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F12241" w:rsidRDefault="00F12241" w:rsidP="00054AAA">
            <w:pPr>
              <w:jc w:val="both"/>
            </w:pPr>
          </w:p>
          <w:p w:rsidR="00F12241" w:rsidRDefault="00F12241" w:rsidP="00054AAA">
            <w:pPr>
              <w:jc w:val="both"/>
            </w:pPr>
            <w:r>
              <w:t>Pozdravit, rozloučit se.</w:t>
            </w:r>
          </w:p>
          <w:p w:rsidR="00F12241" w:rsidRDefault="00F12241" w:rsidP="00054AAA">
            <w:pPr>
              <w:jc w:val="both"/>
            </w:pPr>
            <w:r>
              <w:t>Představit sebe i ostatní.</w:t>
            </w:r>
          </w:p>
          <w:p w:rsidR="00F12241" w:rsidRDefault="00F12241" w:rsidP="00054AAA">
            <w:pPr>
              <w:jc w:val="both"/>
            </w:pPr>
            <w:r>
              <w:t>Uvítat někoho, navázat kontakt.</w:t>
            </w:r>
          </w:p>
          <w:p w:rsidR="00F12241" w:rsidRDefault="00F12241" w:rsidP="00054AAA">
            <w:pPr>
              <w:jc w:val="both"/>
            </w:pPr>
            <w:r>
              <w:t>Říci o sobě základní údaje.</w:t>
            </w:r>
          </w:p>
          <w:p w:rsidR="00F12241" w:rsidRDefault="00F12241" w:rsidP="00054AAA">
            <w:pPr>
              <w:jc w:val="both"/>
            </w:pPr>
            <w:r>
              <w:t>Poprosit, poděkovat.</w:t>
            </w:r>
          </w:p>
          <w:p w:rsidR="00F12241" w:rsidRDefault="00F12241" w:rsidP="00054AAA">
            <w:pPr>
              <w:jc w:val="both"/>
            </w:pPr>
            <w:r>
              <w:t>Orientovat se ve městě, zeptat se na cestu.</w:t>
            </w:r>
          </w:p>
          <w:p w:rsidR="00F12241" w:rsidRDefault="00F12241" w:rsidP="00054AAA">
            <w:pPr>
              <w:jc w:val="both"/>
            </w:pPr>
            <w:r>
              <w:t>Představit členy své rodiny, jejich práci, záliby.</w:t>
            </w:r>
          </w:p>
          <w:p w:rsidR="00F12241" w:rsidRDefault="00F12241" w:rsidP="00054AAA">
            <w:pPr>
              <w:jc w:val="both"/>
            </w:pPr>
            <w:r>
              <w:t>Popsat různé typy bydlení, jejich výhody a nevýhody.</w:t>
            </w:r>
          </w:p>
          <w:p w:rsidR="00F12241" w:rsidRDefault="00F12241" w:rsidP="00054AAA">
            <w:pPr>
              <w:jc w:val="both"/>
            </w:pPr>
            <w:r>
              <w:t>Zeptat se na restauraci, objednat si oběd.</w:t>
            </w:r>
          </w:p>
          <w:p w:rsidR="00F12241" w:rsidRDefault="00F12241" w:rsidP="00054AAA">
            <w:pPr>
              <w:jc w:val="both"/>
            </w:pPr>
            <w:r>
              <w:t>Popsat různé stravovací návyky.</w:t>
            </w:r>
          </w:p>
          <w:p w:rsidR="00F12241" w:rsidRDefault="00F12241" w:rsidP="00054AAA">
            <w:pPr>
              <w:jc w:val="both"/>
            </w:pPr>
            <w:r>
              <w:t>Přítomný čas.</w:t>
            </w:r>
          </w:p>
          <w:p w:rsidR="00F12241" w:rsidRDefault="00F12241" w:rsidP="00054AAA">
            <w:pPr>
              <w:jc w:val="both"/>
            </w:pPr>
            <w:r>
              <w:t>Slovosled věty oznamovací, tázací.</w:t>
            </w:r>
          </w:p>
          <w:p w:rsidR="00F12241" w:rsidRDefault="00F12241" w:rsidP="00054AAA">
            <w:pPr>
              <w:jc w:val="both"/>
            </w:pPr>
            <w:r>
              <w:t>Přítomný čas vybraných sloves, rozkazovací způsob.</w:t>
            </w:r>
          </w:p>
          <w:p w:rsidR="00F12241" w:rsidRDefault="00F12241" w:rsidP="00054AAA">
            <w:pPr>
              <w:jc w:val="both"/>
            </w:pPr>
            <w:r>
              <w:t>Předložky.</w:t>
            </w:r>
          </w:p>
          <w:p w:rsidR="00F12241" w:rsidRPr="00563CFD" w:rsidRDefault="00F12241" w:rsidP="00054AAA"/>
        </w:tc>
      </w:tr>
      <w:tr w:rsidR="00F12241" w:rsidRPr="00833531" w:rsidTr="00054A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F9586A" w:rsidRDefault="00F12241" w:rsidP="00054AAA">
            <w:pPr>
              <w:jc w:val="both"/>
              <w:rPr>
                <w:b/>
              </w:rPr>
            </w:pPr>
            <w:r>
              <w:rPr>
                <w:b/>
              </w:rPr>
              <w:t>Povinná literatura</w:t>
            </w:r>
          </w:p>
          <w:p w:rsidR="00F12241" w:rsidRPr="00C21B5A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C21B5A">
              <w:rPr>
                <w:color w:val="000000"/>
                <w:shd w:val="clear" w:color="auto" w:fill="FFFFFF"/>
              </w:rPr>
              <w:t>Castro, F. </w:t>
            </w:r>
            <w:r>
              <w:rPr>
                <w:color w:val="000000"/>
                <w:shd w:val="clear" w:color="auto" w:fill="FFFFFF"/>
              </w:rPr>
              <w:t xml:space="preserve">(2003). </w:t>
            </w:r>
            <w:r w:rsidRPr="00C21B5A">
              <w:rPr>
                <w:i/>
                <w:iCs/>
                <w:color w:val="000000"/>
                <w:shd w:val="clear" w:color="auto" w:fill="FFFFFF"/>
              </w:rPr>
              <w:t xml:space="preserve">Ven Nuevo 1 - Libro del alumno. </w:t>
            </w:r>
            <w:r w:rsidRPr="00C21B5A">
              <w:rPr>
                <w:color w:val="000000"/>
                <w:shd w:val="clear" w:color="auto" w:fill="FFFFFF"/>
              </w:rPr>
              <w:t>Madrid</w:t>
            </w:r>
            <w:r>
              <w:rPr>
                <w:color w:val="000000"/>
                <w:shd w:val="clear" w:color="auto" w:fill="FFFFFF"/>
              </w:rPr>
              <w:t>: Edelsa Grupo Didascalia, S. A.</w:t>
            </w:r>
          </w:p>
          <w:p w:rsidR="00F12241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C21B5A">
              <w:rPr>
                <w:color w:val="000000"/>
                <w:shd w:val="clear" w:color="auto" w:fill="FFFFFF"/>
              </w:rPr>
              <w:t>Castro, F. </w:t>
            </w:r>
            <w:r>
              <w:rPr>
                <w:color w:val="000000"/>
                <w:shd w:val="clear" w:color="auto" w:fill="FFFFFF"/>
              </w:rPr>
              <w:t xml:space="preserve">(2004). </w:t>
            </w:r>
            <w:r w:rsidRPr="00C21B5A">
              <w:rPr>
                <w:i/>
                <w:iCs/>
                <w:color w:val="000000"/>
                <w:shd w:val="clear" w:color="auto" w:fill="FFFFFF"/>
              </w:rPr>
              <w:t>Ven Nuevo 1 - Libro de ejercicios</w:t>
            </w:r>
            <w:r w:rsidRPr="00C21B5A">
              <w:rPr>
                <w:color w:val="000000"/>
                <w:shd w:val="clear" w:color="auto" w:fill="FFFFFF"/>
              </w:rPr>
              <w:t>. Madrid</w:t>
            </w:r>
            <w:r>
              <w:rPr>
                <w:color w:val="000000"/>
                <w:shd w:val="clear" w:color="auto" w:fill="FFFFFF"/>
              </w:rPr>
              <w:t>: Edelsa Grupo Didascalia, S. A.</w:t>
            </w:r>
          </w:p>
          <w:p w:rsidR="00F12241" w:rsidRPr="00AB7B6F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Girardet J., &amp; </w:t>
            </w:r>
            <w:r w:rsidRPr="00AB7B6F">
              <w:rPr>
                <w:color w:val="000000"/>
              </w:rPr>
              <w:t xml:space="preserve">Pécheur J. </w:t>
            </w:r>
            <w:r>
              <w:rPr>
                <w:color w:val="000000"/>
              </w:rPr>
              <w:t xml:space="preserve">(2002). </w:t>
            </w:r>
            <w:r w:rsidRPr="00663183">
              <w:rPr>
                <w:i/>
                <w:color w:val="000000"/>
              </w:rPr>
              <w:t>Campus 1</w:t>
            </w:r>
            <w:r>
              <w:rPr>
                <w:color w:val="000000"/>
              </w:rPr>
              <w:t xml:space="preserve">. Paris: </w:t>
            </w:r>
            <w:r w:rsidRPr="00AB7B6F">
              <w:rPr>
                <w:color w:val="000000"/>
              </w:rPr>
              <w:t>CLE International</w:t>
            </w:r>
            <w:r>
              <w:rPr>
                <w:color w:val="000000"/>
              </w:rPr>
              <w:t>.</w:t>
            </w:r>
          </w:p>
          <w:p w:rsidR="00F12241" w:rsidRDefault="00F12241" w:rsidP="00054AAA">
            <w:pPr>
              <w:jc w:val="both"/>
            </w:pPr>
            <w:r>
              <w:t xml:space="preserve">Höppnerová, V. (2010). </w:t>
            </w:r>
            <w:r>
              <w:rPr>
                <w:i/>
              </w:rPr>
              <w:t xml:space="preserve">Němčina pro jazykové školy nově 1. </w:t>
            </w:r>
            <w:r>
              <w:t>Plzeň: Fraus.</w:t>
            </w:r>
          </w:p>
          <w:p w:rsidR="00F12241" w:rsidRPr="00AB7B6F" w:rsidRDefault="00F12241" w:rsidP="00054AAA">
            <w:pPr>
              <w:jc w:val="both"/>
              <w:rPr>
                <w:i/>
              </w:rPr>
            </w:pPr>
            <w:r>
              <w:t xml:space="preserve">Höppnerová, V. (2010). </w:t>
            </w:r>
            <w:r>
              <w:rPr>
                <w:i/>
              </w:rPr>
              <w:t xml:space="preserve">Němčina pro jazykové školy nově 2. </w:t>
            </w:r>
            <w:r>
              <w:t>Plzeň: Fraus.</w:t>
            </w:r>
          </w:p>
          <w:p w:rsidR="00F12241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Steele R., &amp; </w:t>
            </w:r>
            <w:r w:rsidRPr="00C21B5A">
              <w:rPr>
                <w:color w:val="000000"/>
              </w:rPr>
              <w:t xml:space="preserve">Zemiro J. </w:t>
            </w:r>
            <w:r>
              <w:rPr>
                <w:color w:val="000000"/>
              </w:rPr>
              <w:t xml:space="preserve">(1992). </w:t>
            </w:r>
            <w:r w:rsidRPr="0069372F">
              <w:rPr>
                <w:i/>
                <w:color w:val="000000"/>
              </w:rPr>
              <w:t>Exercons - nous 1.</w:t>
            </w:r>
            <w:r>
              <w:rPr>
                <w:color w:val="000000"/>
              </w:rPr>
              <w:t xml:space="preserve"> Paris: </w:t>
            </w:r>
            <w:r w:rsidRPr="00C21B5A">
              <w:rPr>
                <w:color w:val="000000"/>
              </w:rPr>
              <w:t>Hachette</w:t>
            </w:r>
            <w:r>
              <w:rPr>
                <w:color w:val="000000"/>
              </w:rPr>
              <w:t>.</w:t>
            </w:r>
          </w:p>
          <w:p w:rsidR="00F12241" w:rsidRPr="00957FEC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F12241" w:rsidRDefault="00F12241" w:rsidP="00054AAA">
            <w:pPr>
              <w:jc w:val="both"/>
              <w:rPr>
                <w:b/>
              </w:rPr>
            </w:pPr>
            <w:r>
              <w:rPr>
                <w:b/>
              </w:rPr>
              <w:t>Doporučená literatura</w:t>
            </w:r>
          </w:p>
          <w:p w:rsidR="00F12241" w:rsidRDefault="00F12241" w:rsidP="00054AAA">
            <w:pPr>
              <w:jc w:val="both"/>
              <w:rPr>
                <w:color w:val="000000"/>
                <w:shd w:val="clear" w:color="auto" w:fill="FFFFFF"/>
              </w:rPr>
            </w:pPr>
            <w:r w:rsidRPr="00644CB2">
              <w:rPr>
                <w:color w:val="000000"/>
              </w:rPr>
              <w:t xml:space="preserve">Castro, F. </w:t>
            </w:r>
            <w:r>
              <w:rPr>
                <w:color w:val="000000"/>
              </w:rPr>
              <w:t xml:space="preserve">(2010). </w:t>
            </w:r>
            <w:r w:rsidRPr="00663183">
              <w:rPr>
                <w:bCs/>
                <w:i/>
                <w:color w:val="231F20"/>
                <w:spacing w:val="9"/>
              </w:rPr>
              <w:t>Uso de la gramática espaňola elemental</w:t>
            </w:r>
            <w:r>
              <w:rPr>
                <w:bCs/>
                <w:color w:val="231F20"/>
                <w:spacing w:val="9"/>
              </w:rPr>
              <w:t xml:space="preserve">. </w:t>
            </w:r>
            <w:r w:rsidRPr="00C21B5A">
              <w:rPr>
                <w:color w:val="000000"/>
                <w:shd w:val="clear" w:color="auto" w:fill="FFFFFF"/>
              </w:rPr>
              <w:t>Madrid</w:t>
            </w:r>
            <w:r>
              <w:rPr>
                <w:color w:val="000000"/>
                <w:shd w:val="clear" w:color="auto" w:fill="FFFFFF"/>
              </w:rPr>
              <w:t xml:space="preserve">: Edelsa Grupo Didascalia, S. A. </w:t>
            </w:r>
          </w:p>
          <w:p w:rsidR="00F12241" w:rsidRPr="0073107E" w:rsidRDefault="00F12241" w:rsidP="00054AAA">
            <w:pPr>
              <w:jc w:val="both"/>
            </w:pPr>
            <w:r>
              <w:t xml:space="preserve">Krenn, W., &amp; Puchta, H. (2016). </w:t>
            </w:r>
            <w:r>
              <w:rPr>
                <w:i/>
              </w:rPr>
              <w:t>Motive</w:t>
            </w:r>
            <w:r>
              <w:t xml:space="preserve">. München: Hueber Verlag. </w:t>
            </w:r>
          </w:p>
          <w:p w:rsidR="00F12241" w:rsidRPr="009F684B" w:rsidRDefault="00F12241" w:rsidP="00054AAA">
            <w:pPr>
              <w:jc w:val="both"/>
              <w:rPr>
                <w:b/>
              </w:rPr>
            </w:pPr>
            <w:r>
              <w:t xml:space="preserve">Michňová, I. (2008). </w:t>
            </w:r>
            <w:r>
              <w:rPr>
                <w:i/>
              </w:rPr>
              <w:t>Deutsch im Beruf.</w:t>
            </w:r>
            <w:r>
              <w:t xml:space="preserve"> Praha: Grada.</w:t>
            </w:r>
          </w:p>
          <w:p w:rsidR="00F12241" w:rsidRPr="00EE2D16" w:rsidRDefault="00F12241" w:rsidP="00EE2D16">
            <w:pPr>
              <w:pStyle w:val="Formtovanv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AB7B6F">
              <w:rPr>
                <w:rFonts w:ascii="Times New Roman" w:hAnsi="Times New Roman" w:cs="Times New Roman"/>
                <w:color w:val="000000"/>
              </w:rPr>
              <w:t xml:space="preserve">Pravdová M. </w:t>
            </w:r>
            <w:r>
              <w:rPr>
                <w:rFonts w:ascii="Times New Roman" w:hAnsi="Times New Roman" w:cs="Times New Roman"/>
                <w:color w:val="000000"/>
              </w:rPr>
              <w:t xml:space="preserve">(1995). </w:t>
            </w:r>
            <w:r w:rsidRPr="00663183">
              <w:rPr>
                <w:rFonts w:ascii="Times New Roman" w:hAnsi="Times New Roman" w:cs="Times New Roman"/>
                <w:i/>
                <w:color w:val="000000"/>
              </w:rPr>
              <w:t>Francouzština pro začátečníky</w:t>
            </w:r>
            <w:r>
              <w:rPr>
                <w:rFonts w:ascii="Times New Roman" w:hAnsi="Times New Roman" w:cs="Times New Roman"/>
                <w:color w:val="000000"/>
              </w:rPr>
              <w:t xml:space="preserve">. Praha: </w:t>
            </w:r>
            <w:r w:rsidRPr="00AB7B6F">
              <w:rPr>
                <w:rFonts w:ascii="Times New Roman" w:hAnsi="Times New Roman" w:cs="Times New Roman"/>
                <w:color w:val="000000"/>
              </w:rPr>
              <w:t>LEDA.</w:t>
            </w:r>
          </w:p>
        </w:tc>
      </w:tr>
      <w:tr w:rsidR="00F12241" w:rsidRPr="00833531" w:rsidTr="00054A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center"/>
              <w:rPr>
                <w:b/>
              </w:rPr>
            </w:pPr>
            <w:r w:rsidRPr="00833531">
              <w:rPr>
                <w:b/>
              </w:rPr>
              <w:t>Informace ke kombinované nebo distanční formě</w:t>
            </w:r>
          </w:p>
        </w:tc>
      </w:tr>
      <w:tr w:rsidR="00F12241" w:rsidRPr="00833531" w:rsidTr="00054A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F12241" w:rsidRPr="00833531" w:rsidRDefault="00F12241" w:rsidP="00054AAA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hodin </w:t>
            </w:r>
          </w:p>
        </w:tc>
      </w:tr>
      <w:tr w:rsidR="00F12241" w:rsidRPr="00833531" w:rsidTr="00054AAA">
        <w:tc>
          <w:tcPr>
            <w:tcW w:w="9855" w:type="dxa"/>
            <w:gridSpan w:val="8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Informace o způsobu kontaktu s</w:t>
            </w:r>
            <w:r>
              <w:rPr>
                <w:b/>
              </w:rPr>
              <w:t> </w:t>
            </w:r>
            <w:r w:rsidRPr="00833531">
              <w:rPr>
                <w:b/>
              </w:rPr>
              <w:t>vyučujícím</w:t>
            </w:r>
          </w:p>
        </w:tc>
      </w:tr>
      <w:tr w:rsidR="00F12241" w:rsidRPr="00833531" w:rsidTr="00054AAA">
        <w:trPr>
          <w:trHeight w:val="992"/>
        </w:trPr>
        <w:tc>
          <w:tcPr>
            <w:tcW w:w="9855" w:type="dxa"/>
            <w:gridSpan w:val="8"/>
          </w:tcPr>
          <w:p w:rsidR="00F12241" w:rsidRPr="00833531" w:rsidRDefault="00F12241" w:rsidP="00054AAA">
            <w:pPr>
              <w:jc w:val="both"/>
            </w:pPr>
          </w:p>
        </w:tc>
      </w:tr>
    </w:tbl>
    <w:p w:rsidR="00F12241" w:rsidRDefault="00F12241" w:rsidP="00005885"/>
    <w:p w:rsidR="00F12241" w:rsidRPr="00487289" w:rsidRDefault="00F12241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Sociální psychologie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Zpracování seminární práce a prezentace ve výuce, ústní zkouška. </w:t>
            </w:r>
          </w:p>
        </w:tc>
      </w:tr>
      <w:tr w:rsidR="00005885" w:rsidRPr="00487289" w:rsidTr="00005885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et Mgr. Viktor Pacholík,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7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Rozbor studentských prekon</w:t>
            </w:r>
            <w:r w:rsidR="006C5CE1">
              <w:t xml:space="preserve">ceptů ve vztahu k problematice </w:t>
            </w:r>
            <w:r w:rsidRPr="00487289">
              <w:t xml:space="preserve">předmětu. </w:t>
            </w:r>
          </w:p>
          <w:p w:rsidR="00005885" w:rsidRPr="00487289" w:rsidRDefault="00005885" w:rsidP="00005885">
            <w:r w:rsidRPr="00487289">
              <w:t xml:space="preserve">Charakteristika oboru a předmět sociální psychologie. </w:t>
            </w:r>
          </w:p>
          <w:p w:rsidR="00005885" w:rsidRPr="00487289" w:rsidRDefault="00005885" w:rsidP="00005885">
            <w:r w:rsidRPr="00487289">
              <w:t xml:space="preserve">Metody sociální psychologie. </w:t>
            </w:r>
          </w:p>
          <w:p w:rsidR="00005885" w:rsidRPr="00487289" w:rsidRDefault="00005885" w:rsidP="00005885">
            <w:r w:rsidRPr="00487289">
              <w:t xml:space="preserve">Osobnost z pohledu sociální psychologie. </w:t>
            </w:r>
          </w:p>
          <w:p w:rsidR="00005885" w:rsidRPr="00487289" w:rsidRDefault="00005885" w:rsidP="00005885">
            <w:r w:rsidRPr="00487289">
              <w:t xml:space="preserve">Já v kontextu sociální situace. </w:t>
            </w:r>
          </w:p>
          <w:p w:rsidR="00005885" w:rsidRPr="00487289" w:rsidRDefault="00005885" w:rsidP="00005885">
            <w:r w:rsidRPr="00487289">
              <w:t xml:space="preserve">Socializace a humanizace člověka. </w:t>
            </w:r>
          </w:p>
          <w:p w:rsidR="00005885" w:rsidRPr="00487289" w:rsidRDefault="00005885" w:rsidP="00005885">
            <w:r w:rsidRPr="00487289">
              <w:t xml:space="preserve">Sociální učení. </w:t>
            </w:r>
          </w:p>
          <w:p w:rsidR="00005885" w:rsidRPr="00487289" w:rsidRDefault="00005885" w:rsidP="00005885">
            <w:r w:rsidRPr="00487289">
              <w:t>Sociální kognice; atribuce, atribuční procesy.</w:t>
            </w:r>
          </w:p>
          <w:p w:rsidR="00005885" w:rsidRPr="00487289" w:rsidRDefault="00005885" w:rsidP="00005885">
            <w:r w:rsidRPr="00487289">
              <w:t xml:space="preserve">Sociální skupina, rodina a školní třída jako sociální skupina. </w:t>
            </w:r>
          </w:p>
          <w:p w:rsidR="00005885" w:rsidRPr="00487289" w:rsidRDefault="00005885" w:rsidP="00005885">
            <w:r w:rsidRPr="00487289">
              <w:t xml:space="preserve">Postoje a jejich utváření. </w:t>
            </w:r>
          </w:p>
          <w:p w:rsidR="00005885" w:rsidRPr="00487289" w:rsidRDefault="00005885" w:rsidP="00005885">
            <w:r w:rsidRPr="00487289">
              <w:t xml:space="preserve">Formy mezilidské interakce, agrese. </w:t>
            </w:r>
          </w:p>
          <w:p w:rsidR="00005885" w:rsidRPr="00487289" w:rsidRDefault="00005885" w:rsidP="00005885">
            <w:r w:rsidRPr="00487289">
              <w:t xml:space="preserve">Zátěžové situace. </w:t>
            </w:r>
          </w:p>
          <w:p w:rsidR="00005885" w:rsidRPr="00487289" w:rsidRDefault="00005885" w:rsidP="00005885">
            <w:r w:rsidRPr="00487289">
              <w:t xml:space="preserve">Sociální komunikace. </w:t>
            </w:r>
          </w:p>
          <w:p w:rsidR="00005885" w:rsidRPr="00487289" w:rsidRDefault="00005885" w:rsidP="00005885">
            <w:r w:rsidRPr="00487289">
              <w:t>Možnosti zjišťování vztahů ve třídě.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Helus, Z. (2015). </w:t>
            </w:r>
            <w:r w:rsidRPr="00487289">
              <w:rPr>
                <w:i/>
              </w:rPr>
              <w:t>Sociální psychologie pro pedagogy</w:t>
            </w:r>
            <w:r w:rsidRPr="00487289">
              <w:t xml:space="preserve"> (2., přepracované a doplněné vydání).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Hrabal, V. (2003). </w:t>
            </w:r>
            <w:r w:rsidRPr="00487289">
              <w:rPr>
                <w:i/>
              </w:rPr>
              <w:t>Sociální psychologie pro učitele: vybraná témata</w:t>
            </w:r>
            <w:r w:rsidRPr="00487289">
              <w:t xml:space="preserve"> (2. přeprac. vyd.). Praha: Karolinum.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Pacholík, V., Lipnická, M., Machů, E., Leix, A., &amp; Nedělová, M. (2015). </w:t>
            </w:r>
            <w:r w:rsidRPr="00487289">
              <w:rPr>
                <w:i/>
              </w:rPr>
              <w:t>Specifika edukace dětí se speciálními vzdělávacími potřebami v mateřských školách</w:t>
            </w:r>
            <w:r w:rsidRPr="00487289">
              <w:t>. Zlín: Univerzita Tomáše Bati ve Zlíně, Fakulta humanitních studií.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Řezáč, J. (1998). </w:t>
            </w:r>
            <w:r w:rsidRPr="00487289">
              <w:rPr>
                <w:i/>
              </w:rPr>
              <w:t>Sociální psychologie</w:t>
            </w:r>
            <w:r w:rsidRPr="00487289">
              <w:t>. Brno: Paido.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Výrost, J., &amp; Slaměník, I. (2008). </w:t>
            </w:r>
            <w:r w:rsidRPr="00487289">
              <w:rPr>
                <w:i/>
              </w:rPr>
              <w:t>Sociální psychologie</w:t>
            </w:r>
            <w:r w:rsidRPr="00487289">
              <w:t xml:space="preserve"> (2., přeprac. a rozš. vyd.). Praha: Grada.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Hogg, M. A., &amp; Vaughan, G. M. (2014). </w:t>
            </w:r>
            <w:r w:rsidRPr="00487289">
              <w:rPr>
                <w:i/>
              </w:rPr>
              <w:t>Social psychology (Seventh edition).</w:t>
            </w:r>
            <w:r w:rsidRPr="00487289">
              <w:t xml:space="preserve"> Harlow: Pearson.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Komárková, R., Slaměník, I., &amp; Výrost, J. (2001). </w:t>
            </w:r>
            <w:r w:rsidRPr="00487289">
              <w:rPr>
                <w:i/>
              </w:rPr>
              <w:t>Aplikovaná sociální psychologie III: sociálněpsychologický výcvik</w:t>
            </w:r>
            <w:r w:rsidRPr="00487289">
              <w:t>. Praha: Grada.</w:t>
            </w:r>
          </w:p>
          <w:p w:rsidR="00005885" w:rsidRPr="00487289" w:rsidRDefault="00005885" w:rsidP="00005885">
            <w:r w:rsidRPr="00487289">
              <w:t xml:space="preserve">Slaměník, I., &amp; Výrost, J. (1998). </w:t>
            </w:r>
            <w:r w:rsidRPr="00487289">
              <w:rPr>
                <w:i/>
              </w:rPr>
              <w:t>Aplikovaná sociální psychologie I.</w:t>
            </w:r>
            <w:r w:rsidR="00EE2D16">
              <w:t xml:space="preserve">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EE2D16">
        <w:trPr>
          <w:trHeight w:val="67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Rozvoj počátečních matematických představ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+ 16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Zpracování písemných podkladů pro odbornou praxi, absolvování závěrečné ústní zkoušky.</w:t>
            </w:r>
          </w:p>
        </w:tc>
      </w:tr>
      <w:tr w:rsidR="00005885" w:rsidRPr="00487289" w:rsidTr="00005885">
        <w:trPr>
          <w:trHeight w:val="17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D40BA9" w:rsidP="00005885">
            <w:pPr>
              <w:jc w:val="both"/>
            </w:pPr>
            <w:ins w:id="119" w:author="Jana_PC" w:date="2018-05-24T12:03:00Z">
              <w:r>
                <w:t>Mgr. Lubomír Sedláček, Ph.D.</w:t>
              </w:r>
            </w:ins>
            <w:del w:id="120" w:author="Jana_PC" w:date="2018-05-24T12:03:00Z">
              <w:r w:rsidR="0055111E" w:rsidRPr="00487289" w:rsidDel="00D40BA9">
                <w:delText>PaedDr. Lucia Ficová, PhD.</w:delText>
              </w:r>
            </w:del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5111E" w:rsidP="00005885">
            <w:pPr>
              <w:jc w:val="both"/>
            </w:pPr>
            <w:r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408"/>
        </w:trPr>
        <w:tc>
          <w:tcPr>
            <w:tcW w:w="9855" w:type="dxa"/>
            <w:gridSpan w:val="8"/>
            <w:tcBorders>
              <w:top w:val="nil"/>
            </w:tcBorders>
          </w:tcPr>
          <w:p w:rsidR="00D14C38" w:rsidRDefault="00D40BA9" w:rsidP="00016184">
            <w:ins w:id="121" w:author="Jana_PC" w:date="2018-05-24T12:03:00Z">
              <w:r>
                <w:t xml:space="preserve">Mgr. Lubomír Sedláček, Ph.D. (25%), </w:t>
              </w:r>
            </w:ins>
            <w:r w:rsidR="00005885" w:rsidRPr="00487289">
              <w:t>PaedDr. Lucia Ficová, PhD. (</w:t>
            </w:r>
            <w:ins w:id="122" w:author="Jana_PC" w:date="2018-05-24T12:02:00Z">
              <w:r>
                <w:t>25</w:t>
              </w:r>
            </w:ins>
            <w:del w:id="123" w:author="Jana_PC" w:date="2018-05-24T12:02:00Z">
              <w:r w:rsidR="00005885" w:rsidRPr="00487289" w:rsidDel="00D40BA9">
                <w:delText>50</w:delText>
              </w:r>
            </w:del>
            <w:r w:rsidR="00005885" w:rsidRPr="00487289">
              <w:t>%), Mgr. Marie Pavelková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Doplňková relace, inverzní relace, vlastnosti binárních relací v množině.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Rozvoj prvotních představ o zobrazeních - zobrazení, vlastnosti zobrazení.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Pojmy související s přirozeným číslem a metody jejich rozvoje. Propedeutika číselných operací v kontextových úlohách.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Rovinné útvary v předškolním vzdělávání, shodnosti v rovině, skládání a rozklad rovinných útvarů, skládání papíru, hlavolamy.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Prostorové útvary, jejich pozorování, pojmenování, společné a odlišné vlastnosti, určení polohy objektů v prostoru používáním jednoduchých výrazů.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Rozlišení rovinných útvarů od prostorových, sítě těles, stříhání a skládání, znázornění trojrozměrných útvarů v rovině.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Orientace v rovině, čáry v rovině, uzavřená a otevřená čára, rovinné labyrinty.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Rozvoj prostorové představivosti, orientace v prostoru, hledání cesty.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Činnosti souvisící s měřením, práce v terénu. </w:t>
            </w:r>
          </w:p>
          <w:p w:rsidR="006252B6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Rozvoj matematických představ u dětí předškolního věku. Analýza Rámcového vzdělávacího programu </w:t>
            </w:r>
            <w:r w:rsidR="006252B6">
              <w:rPr>
                <w:color w:val="000000"/>
                <w:shd w:val="clear" w:color="auto" w:fill="FFFFFF"/>
              </w:rPr>
              <w:t xml:space="preserve">pro PV 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z pohledu matematických představ.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Rozvoj prvotních představ o výrocích - pravdivostní hodnota výroku, složené výroky, výrokové operace.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Rozvoj prvotních představ o množinách - prvek množiny, vztahy mezi množinami.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Znázornění množin, vlastnosti operací s množinami.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Rozvoj prvotních představ o relacích - binární relace, určení binární relace.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</w:t>
            </w:r>
            <w:ins w:id="124" w:author="Jana_PC" w:date="2018-05-25T14:00:00Z">
              <w:r w:rsidR="008D1CB6">
                <w:rPr>
                  <w:b/>
                </w:rPr>
                <w:t xml:space="preserve"> </w:t>
              </w:r>
            </w:ins>
            <w:r w:rsidR="00310F82">
              <w:rPr>
                <w:b/>
              </w:rPr>
              <w:t>literatura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Gerová, Ľ. (2007). </w:t>
            </w:r>
            <w:r w:rsidRPr="00487289">
              <w:rPr>
                <w:i/>
                <w:iCs/>
                <w:shd w:val="clear" w:color="auto" w:fill="FFFFFF"/>
              </w:rPr>
              <w:t>Propedeutika matematiky a počiatočné matematické predstavy</w:t>
            </w:r>
            <w:r w:rsidRPr="00487289">
              <w:rPr>
                <w:shd w:val="clear" w:color="auto" w:fill="FFFFFF"/>
              </w:rPr>
              <w:t>. Banská Bystrica: PdF, Mateja Bela.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>Hejný, M.</w:t>
            </w:r>
            <w:r w:rsidR="00DD165D" w:rsidRPr="00487289">
              <w:rPr>
                <w:shd w:val="clear" w:color="auto" w:fill="FFFFFF"/>
              </w:rPr>
              <w:t>,</w:t>
            </w:r>
            <w:r w:rsidRPr="00487289">
              <w:rPr>
                <w:shd w:val="clear" w:color="auto" w:fill="FFFFFF"/>
              </w:rPr>
              <w:t xml:space="preserve"> </w:t>
            </w:r>
            <w:r w:rsidRPr="00487289">
              <w:rPr>
                <w:i/>
              </w:rPr>
              <w:t xml:space="preserve">&amp; </w:t>
            </w:r>
            <w:r w:rsidRPr="00487289">
              <w:rPr>
                <w:shd w:val="clear" w:color="auto" w:fill="FFFFFF"/>
              </w:rPr>
              <w:t>Kuřina, F. (2001). </w:t>
            </w:r>
            <w:r w:rsidRPr="00487289">
              <w:rPr>
                <w:i/>
                <w:iCs/>
                <w:shd w:val="clear" w:color="auto" w:fill="FFFFFF"/>
              </w:rPr>
              <w:t>Dítě, škola a matematika</w:t>
            </w:r>
            <w:r w:rsidRPr="00487289">
              <w:rPr>
                <w:shd w:val="clear" w:color="auto" w:fill="FFFFFF"/>
              </w:rPr>
              <w:t>. Praha: Portál.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shd w:val="clear" w:color="auto" w:fill="FFFFFF"/>
              </w:rPr>
              <w:t>Kaslová, M. (2010).  </w:t>
            </w:r>
            <w:r w:rsidRPr="00487289">
              <w:rPr>
                <w:i/>
                <w:iCs/>
                <w:shd w:val="clear" w:color="auto" w:fill="FFFFFF"/>
              </w:rPr>
              <w:t>Předmatematické činnosti v předškolním vzdělávání</w:t>
            </w:r>
            <w:r w:rsidRPr="00487289">
              <w:rPr>
                <w:shd w:val="clear" w:color="auto" w:fill="FFFFFF"/>
              </w:rPr>
              <w:t>. Praha: Raabe.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i/>
                <w:iCs/>
                <w:color w:val="000000"/>
                <w:shd w:val="clear" w:color="auto" w:fill="FFFFFF"/>
              </w:rPr>
              <w:t>Rámcový vzdělávací program pro předškolní vzdělávání</w:t>
            </w:r>
            <w:r w:rsidRPr="00487289">
              <w:rPr>
                <w:color w:val="000000"/>
                <w:shd w:val="clear" w:color="auto" w:fill="FFFFFF"/>
              </w:rPr>
              <w:t>.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</w:t>
            </w:r>
            <w:r w:rsidR="00310F82">
              <w:rPr>
                <w:b/>
              </w:rPr>
              <w:t xml:space="preserve"> literatura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Ficová, L., &amp; Žilková, K. (2012) </w:t>
            </w:r>
            <w:r w:rsidRPr="00487289">
              <w:rPr>
                <w:i/>
                <w:shd w:val="clear" w:color="auto" w:fill="FFFFFF"/>
              </w:rPr>
              <w:t>Mentálne mapy ako prostriedok integrácie obsahu primárneho matematického vzdelávania</w:t>
            </w:r>
            <w:r w:rsidRPr="00487289">
              <w:rPr>
                <w:shd w:val="clear" w:color="auto" w:fill="FFFFFF"/>
              </w:rPr>
              <w:t>. Prešov: Vydavateľstvo PdF Prešov.</w:t>
            </w:r>
          </w:p>
          <w:p w:rsidR="00005885" w:rsidRPr="0048728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Pártová, E., </w:t>
            </w:r>
            <w:r w:rsidRPr="00487289">
              <w:rPr>
                <w:i/>
              </w:rPr>
              <w:t>&amp;</w:t>
            </w:r>
            <w:r w:rsidRPr="00487289">
              <w:t xml:space="preserve"> </w:t>
            </w:r>
            <w:r w:rsidRPr="00487289">
              <w:rPr>
                <w:shd w:val="clear" w:color="auto" w:fill="FFFFFF"/>
              </w:rPr>
              <w:t xml:space="preserve">Židek, O. (1993). </w:t>
            </w:r>
            <w:r w:rsidRPr="00487289">
              <w:rPr>
                <w:i/>
                <w:iCs/>
                <w:shd w:val="clear" w:color="auto" w:fill="FFFFFF"/>
              </w:rPr>
              <w:t>Príručka k príprave na súbornú skúšku z matematiky</w:t>
            </w:r>
            <w:r w:rsidRPr="00487289">
              <w:rPr>
                <w:shd w:val="clear" w:color="auto" w:fill="FFFFFF"/>
              </w:rPr>
              <w:t>. Bratislava: PdF UK.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rFonts w:ascii="Open Sans" w:hAnsi="Open Sans"/>
                <w:shd w:val="clear" w:color="auto" w:fill="FFFFFF"/>
              </w:rPr>
              <w:t>Polák, J. (2016).  </w:t>
            </w:r>
            <w:r w:rsidRPr="00487289">
              <w:rPr>
                <w:rFonts w:ascii="Open Sans" w:hAnsi="Open Sans"/>
                <w:i/>
                <w:iCs/>
                <w:shd w:val="clear" w:color="auto" w:fill="FFFFFF"/>
              </w:rPr>
              <w:t>Didaktika matematiky: jak učit matematiku zajímavě a užitečně</w:t>
            </w:r>
            <w:r w:rsidRPr="00487289">
              <w:rPr>
                <w:rFonts w:ascii="Open Sans" w:hAnsi="Open Sans"/>
                <w:shd w:val="clear" w:color="auto" w:fill="FFFFFF"/>
              </w:rPr>
              <w:t>. Plzeň: Fraus.</w:t>
            </w:r>
          </w:p>
          <w:p w:rsidR="00005885" w:rsidRPr="00487289" w:rsidRDefault="00DD165D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Uherčíková, V.,</w:t>
            </w:r>
            <w:r w:rsidR="00005885" w:rsidRPr="00487289">
              <w:rPr>
                <w:color w:val="000000"/>
                <w:shd w:val="clear" w:color="auto" w:fill="FFFFFF"/>
              </w:rPr>
              <w:t xml:space="preserve"> </w:t>
            </w:r>
            <w:r w:rsidR="00005885" w:rsidRPr="00487289">
              <w:rPr>
                <w:i/>
              </w:rPr>
              <w:t xml:space="preserve">&amp; </w:t>
            </w:r>
            <w:r w:rsidR="00005885" w:rsidRPr="00487289">
              <w:rPr>
                <w:color w:val="000000"/>
                <w:shd w:val="clear" w:color="auto" w:fill="FFFFFF"/>
              </w:rPr>
              <w:t>Haverlík, I. K. (2007). </w:t>
            </w:r>
            <w:r w:rsidR="00005885" w:rsidRPr="00487289">
              <w:rPr>
                <w:i/>
                <w:iCs/>
                <w:color w:val="000000"/>
                <w:shd w:val="clear" w:color="auto" w:fill="FFFFFF"/>
              </w:rPr>
              <w:t>Pracovné listy na rozvíjanie matematických predstáv u detí v MŠ a v ZŠ</w:t>
            </w:r>
            <w:r w:rsidR="00005885" w:rsidRPr="00487289">
              <w:rPr>
                <w:color w:val="000000"/>
                <w:shd w:val="clear" w:color="auto" w:fill="FFFFFF"/>
              </w:rPr>
              <w:t>. Bratislava: Dony.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26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Del="009902E9" w:rsidRDefault="00005885" w:rsidP="00005885">
      <w:pPr>
        <w:rPr>
          <w:ins w:id="125" w:author="Jana_PC" w:date="2018-05-25T14:00:00Z"/>
          <w:del w:id="126" w:author="Hana Navrátilová" w:date="2018-05-31T11:39:00Z"/>
        </w:rPr>
      </w:pPr>
    </w:p>
    <w:p w:rsidR="008D1CB6" w:rsidRPr="00487289" w:rsidRDefault="008D1CB6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Jazyková a literární gramotnost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+ 16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Průběžné zprávy z hospitací a vlastních výstupů z praxe, absolvování ústní zkoušky, závěrečná písemná práce a její obhajoba. </w:t>
            </w:r>
          </w:p>
        </w:tc>
      </w:tr>
      <w:tr w:rsidR="00005885" w:rsidRPr="00487289" w:rsidTr="00005885">
        <w:trPr>
          <w:trHeight w:val="73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Jana Doležalová,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40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Jana Doležalová,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9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Východiska a argumenty pro účinné rozvíjení gramotnosti v předškolním věku.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Přirozené přístupy k rozvoji gramotnosti.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Souběžný vývoj jazykových kompetencí, vztah mluvené a psané řeči - vývojové paralely.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Komplexní přístup k rozvoji jazyka.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Psychologické koncepce kognitivního vývoje - principy dětského učení, jejich odraz při osvojování psané řeči.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Historické etapy vývoje psané řeči.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Vývojové a edukační paralely v oblasti psané řeči.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Předkonvenční strategie čtení a psaní.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Podnětné podmínky rozvoje gramotnosti a zájmu o čtení.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 xml:space="preserve">Rozvoj gramotnosti v rámci alternativních škol (kritická analýza).  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Vybrané metody účinné stimulace gramotnosti.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Tradiční versus dynamické diagnostikování v MŠ.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Podmínky a prostředky individuálního přístupu k dětem při rozvoji gramotnosti.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Připravenost dětí na vstup do 1. ročníku základní školy.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881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Doležalová, J. (</w:t>
            </w:r>
            <w:r w:rsidR="00B936D6" w:rsidRPr="00487289">
              <w:rPr>
                <w:color w:val="000000"/>
              </w:rPr>
              <w:t>e</w:t>
            </w:r>
            <w:r w:rsidRPr="00487289">
              <w:rPr>
                <w:color w:val="000000"/>
              </w:rPr>
              <w:t xml:space="preserve">d.). (2001). </w:t>
            </w:r>
            <w:r w:rsidRPr="00487289">
              <w:rPr>
                <w:i/>
                <w:iCs/>
                <w:color w:val="000000"/>
              </w:rPr>
              <w:t>Současné pohledy na výuku elementárního čtení a psaní</w:t>
            </w:r>
            <w:r w:rsidRPr="00487289">
              <w:rPr>
                <w:color w:val="000000"/>
              </w:rPr>
              <w:t>. Hradec Králové: Gaudeamus.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Lipnická, M. (2009). </w:t>
            </w:r>
            <w:r w:rsidRPr="00487289">
              <w:rPr>
                <w:i/>
              </w:rPr>
              <w:t>Počiatočné čítanie a písanie detí predškolského veku.</w:t>
            </w:r>
            <w:r w:rsidRPr="00487289">
              <w:t xml:space="preserve"> Prešov: Rokus.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Petrová, Z., </w:t>
            </w:r>
            <w:r w:rsidRPr="00487289">
              <w:t xml:space="preserve">&amp; </w:t>
            </w:r>
            <w:r w:rsidRPr="00487289">
              <w:rPr>
                <w:color w:val="000000"/>
                <w:shd w:val="clear" w:color="auto" w:fill="FFFFFF"/>
              </w:rPr>
              <w:t xml:space="preserve">Valášková, M. (2007).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Jazyková a literárna gramotnosť v MŠ: teoretické súvislosti a možnosti jej rozvoja</w:t>
            </w:r>
            <w:r w:rsidRPr="00487289">
              <w:rPr>
                <w:color w:val="000000"/>
                <w:shd w:val="clear" w:color="auto" w:fill="FFFFFF"/>
              </w:rPr>
              <w:t>. Bratislava: Renesans. 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Zápotočná, O. (2001). </w:t>
            </w:r>
            <w:r w:rsidRPr="00487289">
              <w:rPr>
                <w:iCs/>
                <w:color w:val="000000"/>
                <w:shd w:val="clear" w:color="auto" w:fill="FFFFFF"/>
              </w:rPr>
              <w:t>Rozvoj počiatočnej literárnej gramotnosti.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487289">
              <w:rPr>
                <w:iCs/>
                <w:color w:val="000000"/>
                <w:shd w:val="clear" w:color="auto" w:fill="FFFFFF"/>
              </w:rPr>
              <w:t xml:space="preserve">In Kolláriková, Z., </w:t>
            </w:r>
            <w:r w:rsidRPr="00487289">
              <w:t xml:space="preserve">&amp; </w:t>
            </w:r>
            <w:r w:rsidR="00DD165D" w:rsidRPr="00487289">
              <w:rPr>
                <w:iCs/>
                <w:color w:val="000000"/>
                <w:shd w:val="clear" w:color="auto" w:fill="FFFFFF"/>
              </w:rPr>
              <w:t>Pupala, B. et al</w:t>
            </w:r>
            <w:r w:rsidRPr="00487289">
              <w:rPr>
                <w:iCs/>
                <w:color w:val="000000"/>
                <w:shd w:val="clear" w:color="auto" w:fill="FFFFFF"/>
              </w:rPr>
              <w:t>.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 xml:space="preserve"> Předškolní a primární pedagogika / Předškolská a elementárna pedagogika</w:t>
            </w:r>
            <w:r w:rsidRPr="00487289">
              <w:rPr>
                <w:color w:val="000000"/>
                <w:shd w:val="clear" w:color="auto" w:fill="FFFFFF"/>
              </w:rPr>
              <w:t>. Praha: Portál.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r w:rsidRPr="00487289">
              <w:rPr>
                <w:color w:val="000000"/>
              </w:rPr>
              <w:t xml:space="preserve">Doležalová, J. (2016). Strategie porozumění textu a studenti učitelství. </w:t>
            </w:r>
            <w:r w:rsidRPr="00487289">
              <w:rPr>
                <w:i/>
                <w:color w:val="000000"/>
              </w:rPr>
              <w:t>Orbis scholae</w:t>
            </w:r>
            <w:r w:rsidRPr="00487289">
              <w:rPr>
                <w:color w:val="000000"/>
              </w:rPr>
              <w:t>, 9/3, 11-124. Praha: UK.</w:t>
            </w:r>
          </w:p>
          <w:p w:rsidR="00DD165D" w:rsidRPr="00487289" w:rsidRDefault="00DD165D" w:rsidP="00DD165D">
            <w:pPr>
              <w:jc w:val="both"/>
            </w:pPr>
            <w:r w:rsidRPr="00487289">
              <w:t xml:space="preserve">Lopušná, A. (2008). </w:t>
            </w:r>
            <w:r w:rsidRPr="00487289">
              <w:rPr>
                <w:i/>
              </w:rPr>
              <w:t xml:space="preserve">Rozvíjanie počiatočnej čitatelskej a pisatel’skej gramotnosti v podmienkach predprimarnej edukácie. </w:t>
            </w:r>
            <w:r w:rsidRPr="00487289">
              <w:t>Banská Bystrica: Aprint.</w:t>
            </w:r>
          </w:p>
          <w:p w:rsidR="00DD165D" w:rsidRPr="00487289" w:rsidRDefault="00DD165D" w:rsidP="00DD165D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Štutika, M. (2007).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Od obrázkov k písmenkám</w:t>
            </w:r>
            <w:r w:rsidRPr="00487289">
              <w:rPr>
                <w:color w:val="000000"/>
                <w:shd w:val="clear" w:color="auto" w:fill="FFFFFF"/>
              </w:rPr>
              <w:t>. Bratislava: Renesans.</w:t>
            </w:r>
          </w:p>
          <w:p w:rsidR="00005885" w:rsidRPr="00487289" w:rsidRDefault="00EC6C07" w:rsidP="00807CF2">
            <w:pPr>
              <w:shd w:val="clear" w:color="auto" w:fill="FFFFFF"/>
            </w:pPr>
            <w:r>
              <w:t xml:space="preserve">Zápotočná, O., &amp; Gavora, </w:t>
            </w:r>
            <w:r w:rsidR="00005885" w:rsidRPr="00487289">
              <w:t xml:space="preserve">P. (2002). </w:t>
            </w:r>
            <w:r w:rsidR="00005885" w:rsidRPr="00487289">
              <w:rPr>
                <w:i/>
              </w:rPr>
              <w:t xml:space="preserve">Metodika  pozorovania  a hodnotenia raných prejavov gramotnosti. </w:t>
            </w:r>
            <w:r>
              <w:rPr>
                <w:i/>
              </w:rPr>
              <w:t xml:space="preserve">Clay, </w:t>
            </w:r>
            <w:r w:rsidR="00DD165D" w:rsidRPr="00487289">
              <w:rPr>
                <w:i/>
              </w:rPr>
              <w:t>M.</w:t>
            </w:r>
            <w:r>
              <w:rPr>
                <w:i/>
              </w:rPr>
              <w:t xml:space="preserve"> M.: Manuál  k administrácii. </w:t>
            </w:r>
            <w:r w:rsidR="00005885" w:rsidRPr="00487289">
              <w:t>Brat</w:t>
            </w:r>
            <w:r w:rsidR="00807CF2" w:rsidRPr="00487289">
              <w:t xml:space="preserve">islava: Univerzita Komenského. 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</w:t>
            </w:r>
            <w:del w:id="127" w:author="Jana_PC" w:date="2018-05-25T14:02:00Z">
              <w:r w:rsidRPr="00487289" w:rsidDel="008D1CB6">
                <w:rPr>
                  <w:b/>
                </w:rPr>
                <w:delText> </w:delText>
              </w:r>
            </w:del>
            <w:ins w:id="128" w:author="Jana_PC" w:date="2018-05-25T14:02:00Z">
              <w:r w:rsidR="008D1CB6">
                <w:rPr>
                  <w:b/>
                </w:rPr>
                <w:t> </w:t>
              </w:r>
            </w:ins>
            <w:r w:rsidRPr="00487289">
              <w:rPr>
                <w:b/>
              </w:rPr>
              <w:t>vyučujícím</w:t>
            </w:r>
          </w:p>
        </w:tc>
      </w:tr>
      <w:tr w:rsidR="00005885" w:rsidRPr="00487289" w:rsidTr="00005885">
        <w:trPr>
          <w:trHeight w:val="127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Rozvoj přírodovědné gramotnosti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+ 18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Vypracování návrhu experimentu a jeho aplikace v podmínkách mateřské školy- praxe. Seminární práce na vybrané přírodovědné téma, její obhajoba – zápočet.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Písemní a ústní zkouška. </w:t>
            </w:r>
          </w:p>
        </w:tc>
      </w:tr>
      <w:tr w:rsidR="00005885" w:rsidRPr="00487289" w:rsidTr="00005885">
        <w:trPr>
          <w:trHeight w:val="27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8D1CB6" w:rsidP="00005885">
            <w:pPr>
              <w:jc w:val="both"/>
            </w:pPr>
            <w:r>
              <w:t>p</w:t>
            </w:r>
            <w:r w:rsidR="00005885" w:rsidRPr="00487289">
              <w:t>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 (50%), Mgr. Petra Trávníčková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6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jc w:val="both"/>
            </w:pPr>
            <w:r w:rsidRPr="00487289">
              <w:t>Poznávání, vzdělávání, výchova, učení.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Přírodovědné poznávání, přírodovědné vzdělávání. Analýza pojmů.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Cílové preference přírodovědného vzdělávání v mateřských školách. </w:t>
            </w:r>
          </w:p>
          <w:p w:rsidR="00005885" w:rsidRPr="00487289" w:rsidRDefault="00005885" w:rsidP="00005885">
            <w:r w:rsidRPr="00487289">
              <w:t>Kurikulum, jeho možné chápání a proměny ve školství ve vztahu k přírodovědnému vzdělávání.</w:t>
            </w:r>
          </w:p>
          <w:p w:rsidR="00005885" w:rsidRPr="00487289" w:rsidRDefault="00005885" w:rsidP="00005885">
            <w:r w:rsidRPr="00487289">
              <w:t>Cíle vzdělávání – taxonomie a jejich aplikace v přírodovědném vzdělávání.</w:t>
            </w:r>
          </w:p>
          <w:p w:rsidR="00005885" w:rsidRPr="00487289" w:rsidRDefault="00005885" w:rsidP="00005885">
            <w:r w:rsidRPr="00487289">
              <w:t>Obsah vzdělávání v MŠ.</w:t>
            </w:r>
          </w:p>
          <w:p w:rsidR="00005885" w:rsidRPr="00487289" w:rsidRDefault="00005885" w:rsidP="00005885">
            <w:r w:rsidRPr="00487289">
              <w:t>Alternativní koncepce přírodovědného vzdělávání.</w:t>
            </w:r>
          </w:p>
          <w:p w:rsidR="00005885" w:rsidRPr="00487289" w:rsidRDefault="00005885" w:rsidP="00005885">
            <w:r w:rsidRPr="00487289">
              <w:t>Dětské prekoncepty a nahlížení na jejich využití.</w:t>
            </w:r>
          </w:p>
          <w:p w:rsidR="00005885" w:rsidRPr="00487289" w:rsidRDefault="00005885" w:rsidP="00005885">
            <w:r w:rsidRPr="00487289">
              <w:t>Agency, dětské aktérství v přírodovědném vzdělávání.</w:t>
            </w:r>
          </w:p>
          <w:p w:rsidR="00005885" w:rsidRPr="00487289" w:rsidRDefault="00757BFD" w:rsidP="00005885">
            <w:r w:rsidRPr="00487289">
              <w:t>Přírodovědná</w:t>
            </w:r>
            <w:r w:rsidR="00005885" w:rsidRPr="00487289">
              <w:t xml:space="preserve"> gramotnost a její měření v mezinárodním kontextu.</w:t>
            </w:r>
          </w:p>
          <w:p w:rsidR="00005885" w:rsidRPr="00487289" w:rsidRDefault="00005885" w:rsidP="00005885">
            <w:r w:rsidRPr="00487289">
              <w:t>Experimenty a jejich využití v mateřské škole.</w:t>
            </w:r>
          </w:p>
          <w:p w:rsidR="00005885" w:rsidRPr="00487289" w:rsidRDefault="00005885" w:rsidP="00005885">
            <w:r w:rsidRPr="00487289">
              <w:t>Projektové vyučování v přírodovědném poznávání.</w:t>
            </w:r>
          </w:p>
          <w:p w:rsidR="00005885" w:rsidRPr="00487289" w:rsidRDefault="00005885" w:rsidP="00005885">
            <w:r w:rsidRPr="00487289">
              <w:t>Skupinové a kooperativní vyučování jako základ pro uchopení přírodovědných jev</w:t>
            </w:r>
            <w:r w:rsidRPr="00487289">
              <w:rPr>
                <w:rFonts w:ascii="Calibri" w:hAnsi="Calibri" w:cs="Calibri"/>
              </w:rPr>
              <w:t>ů</w:t>
            </w:r>
            <w:r w:rsidRPr="00487289">
              <w:t>.</w:t>
            </w:r>
          </w:p>
          <w:p w:rsidR="00005885" w:rsidRPr="00487289" w:rsidRDefault="00005885" w:rsidP="00005885">
            <w:r w:rsidRPr="00487289">
              <w:t>Princip transdisciplinarity v podmínkách didaktického uchopení obsahu vzdělávání v předškolním věku.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6A69D4">
            <w:pPr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Del="008D1CB6" w:rsidRDefault="00757BFD" w:rsidP="00005885">
            <w:pPr>
              <w:rPr>
                <w:del w:id="129" w:author="Jana_PC" w:date="2018-05-25T14:03:00Z"/>
              </w:rPr>
            </w:pPr>
            <w:del w:id="130" w:author="Jana_PC" w:date="2018-05-25T14:03:00Z">
              <w:r w:rsidRPr="00487289" w:rsidDel="008D1CB6">
                <w:delText>Slavík, J. et al</w:delText>
              </w:r>
              <w:r w:rsidR="00005885" w:rsidRPr="00487289" w:rsidDel="008D1CB6">
                <w:delText xml:space="preserve">. (2017). </w:delText>
              </w:r>
              <w:r w:rsidR="00005885" w:rsidRPr="00487289" w:rsidDel="008D1CB6">
                <w:rPr>
                  <w:i/>
                </w:rPr>
                <w:delText>Transdisciplinární didaktika.</w:delText>
              </w:r>
              <w:r w:rsidR="00005885" w:rsidRPr="00487289" w:rsidDel="008D1CB6">
                <w:delText xml:space="preserve"> Brno: MU.</w:delText>
              </w:r>
            </w:del>
          </w:p>
          <w:p w:rsidR="00005885" w:rsidRPr="00487289" w:rsidRDefault="00757BFD" w:rsidP="00005885">
            <w:pPr>
              <w:ind w:left="464" w:hanging="464"/>
              <w:rPr>
                <w:i/>
              </w:rPr>
            </w:pPr>
            <w:r w:rsidRPr="00487289">
              <w:t xml:space="preserve">Szimethová, M., </w:t>
            </w:r>
            <w:r w:rsidR="00005885" w:rsidRPr="00487289">
              <w:t xml:space="preserve">Wiegerová, A., &amp; Horká, H. (2012). </w:t>
            </w:r>
            <w:r w:rsidR="00005885" w:rsidRPr="00487289">
              <w:rPr>
                <w:i/>
              </w:rPr>
              <w:t>Edukačné rámce prírodovedného poznávania v kurikule</w:t>
            </w:r>
            <w:r w:rsidR="00005885" w:rsidRPr="00487289">
              <w:t xml:space="preserve"> </w:t>
            </w:r>
            <w:r w:rsidR="00005885" w:rsidRPr="00487289">
              <w:rPr>
                <w:i/>
              </w:rPr>
              <w:t>školy.</w:t>
            </w:r>
          </w:p>
          <w:p w:rsidR="00005885" w:rsidRPr="00487289" w:rsidRDefault="00005885" w:rsidP="00005885">
            <w:pPr>
              <w:ind w:left="464" w:hanging="464"/>
            </w:pPr>
            <w:r w:rsidRPr="00487289">
              <w:t>Zlín: Academia centrum.</w:t>
            </w:r>
          </w:p>
          <w:p w:rsidR="00005885" w:rsidRPr="00487289" w:rsidRDefault="00005885" w:rsidP="00005885">
            <w:pPr>
              <w:rPr>
                <w:lang w:eastAsia="en-US"/>
              </w:rPr>
            </w:pPr>
            <w:r w:rsidRPr="00487289">
              <w:rPr>
                <w:lang w:eastAsia="en-US"/>
              </w:rPr>
              <w:t xml:space="preserve">Škoda, J., </w:t>
            </w:r>
            <w:r w:rsidRPr="00487289">
              <w:t xml:space="preserve">&amp; </w:t>
            </w:r>
            <w:r w:rsidRPr="00487289">
              <w:rPr>
                <w:lang w:eastAsia="en-US"/>
              </w:rPr>
              <w:t xml:space="preserve">Doulík, P. (2011). </w:t>
            </w:r>
            <w:r w:rsidRPr="00487289">
              <w:rPr>
                <w:i/>
                <w:iCs/>
                <w:lang w:eastAsia="en-US"/>
              </w:rPr>
              <w:t xml:space="preserve">Psychodidaktika. Metody efektivního a smysluplného učení. </w:t>
            </w:r>
            <w:r w:rsidRPr="00487289">
              <w:rPr>
                <w:lang w:eastAsia="en-US"/>
              </w:rPr>
              <w:t>Praha: Grada.</w:t>
            </w:r>
          </w:p>
          <w:p w:rsidR="00005885" w:rsidRPr="00487289" w:rsidRDefault="00E56F35" w:rsidP="00005885">
            <w:pPr>
              <w:jc w:val="both"/>
            </w:pPr>
            <w:r>
              <w:t>Š</w:t>
            </w:r>
            <w:r w:rsidR="00005885" w:rsidRPr="00487289">
              <w:t xml:space="preserve">tech, Š. (2011). </w:t>
            </w:r>
            <w:r w:rsidR="00005885" w:rsidRPr="00487289">
              <w:rPr>
                <w:i/>
                <w:iCs/>
              </w:rPr>
              <w:t>Mise školy – chránit kulturu i rozvíjet dítě.</w:t>
            </w:r>
            <w:r w:rsidR="00005885" w:rsidRPr="00487289">
              <w:t xml:space="preserve"> Dostupné na: www.konzervativizmus. sk/print.phb?1435. 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6A69D4">
            <w:pPr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Koutníková, M., &amp; Wiegerová, A. (2017).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Využití komiksů v podmínkách mateřských škol.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Zlín: Nakladatelství UTB.</w:t>
            </w:r>
          </w:p>
          <w:p w:rsidR="00005885" w:rsidRPr="00487289" w:rsidRDefault="00005885" w:rsidP="00005885">
            <w:r w:rsidRPr="00487289">
              <w:t>Časopisy: Pedagogická orientace, Orbis scholae, Studia paedagogica, Pedagogika, Komenský, e-Pedagogium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EE2D16">
        <w:trPr>
          <w:trHeight w:val="72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Pedagogická komunikace v MS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42s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Vypracování a prezentace seminární práce na zadané téma. 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A5255" w:rsidP="00005885">
            <w:pPr>
              <w:jc w:val="both"/>
            </w:pPr>
            <w:r w:rsidRPr="00487289">
              <w:t>Mgr. Jana Vašíková,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Hana Navrátilová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66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Sociální interakce a komunikace.</w:t>
            </w:r>
          </w:p>
          <w:p w:rsidR="00005885" w:rsidRPr="00487289" w:rsidRDefault="00005885" w:rsidP="00005885">
            <w:r w:rsidRPr="00487289">
              <w:t>Specifikum komunikace v prostředí mateřské školy – účastníci, podmínky.</w:t>
            </w:r>
          </w:p>
          <w:p w:rsidR="00005885" w:rsidRPr="00487289" w:rsidRDefault="00005885" w:rsidP="00005885">
            <w:r w:rsidRPr="00487289">
              <w:t>Verbální a neverbální komunikace.</w:t>
            </w:r>
          </w:p>
          <w:p w:rsidR="00005885" w:rsidRPr="00487289" w:rsidRDefault="00005885" w:rsidP="00005885">
            <w:r w:rsidRPr="00487289">
              <w:t>Specifikum neverbální komunikace dítěte předškolního věku.</w:t>
            </w:r>
          </w:p>
          <w:p w:rsidR="00005885" w:rsidRPr="00487289" w:rsidRDefault="00005885" w:rsidP="00005885">
            <w:r w:rsidRPr="00487289">
              <w:t>Rozvoj empatie a naslouchání v komunikaci v MŠ.</w:t>
            </w:r>
          </w:p>
          <w:p w:rsidR="00005885" w:rsidRPr="00487289" w:rsidRDefault="00005885" w:rsidP="00005885">
            <w:r w:rsidRPr="00487289">
              <w:t>Asertivní komunikace – východiska, principy, techniky.</w:t>
            </w:r>
          </w:p>
          <w:p w:rsidR="00005885" w:rsidRPr="00487289" w:rsidRDefault="00005885" w:rsidP="00005885">
            <w:r w:rsidRPr="00487289">
              <w:t>Asertivní komunikace – nácvik technik v modelových situacích.</w:t>
            </w:r>
          </w:p>
          <w:p w:rsidR="00005885" w:rsidRPr="00487289" w:rsidRDefault="00005885" w:rsidP="00005885">
            <w:r w:rsidRPr="00487289">
              <w:t>Konfliktní situace a komunikační strategie k jejich řešení.</w:t>
            </w:r>
          </w:p>
          <w:p w:rsidR="00005885" w:rsidRPr="00487289" w:rsidRDefault="00005885" w:rsidP="00005885">
            <w:r w:rsidRPr="00487289">
              <w:t>Prezentační dovednosti učitele mateřské školy.</w:t>
            </w:r>
          </w:p>
          <w:p w:rsidR="00005885" w:rsidRPr="00487289" w:rsidRDefault="00005885" w:rsidP="00005885">
            <w:r w:rsidRPr="00487289">
              <w:t>Role učitele jako hlavního komunikátora v prostředí mateřské školy.</w:t>
            </w:r>
          </w:p>
          <w:p w:rsidR="00005885" w:rsidRPr="00487289" w:rsidRDefault="00005885" w:rsidP="00005885">
            <w:r w:rsidRPr="00487289">
              <w:t>Dítě předškolního věku jako aktivní iniciátor komunikace v MŠ.</w:t>
            </w:r>
          </w:p>
          <w:p w:rsidR="00005885" w:rsidRPr="00487289" w:rsidRDefault="00005885" w:rsidP="00005885">
            <w:r w:rsidRPr="00487289">
              <w:t>Komunikace dítěte předškolního věku s vrstevníky ve skupině.</w:t>
            </w:r>
          </w:p>
          <w:p w:rsidR="00005885" w:rsidRPr="00487289" w:rsidRDefault="00005885" w:rsidP="00005885">
            <w:r w:rsidRPr="00487289">
              <w:t>Rámce a struktury komunikace učitele a dítěte v mateřské škole.</w:t>
            </w:r>
          </w:p>
          <w:p w:rsidR="00005885" w:rsidRPr="00487289" w:rsidRDefault="00005885" w:rsidP="00005885">
            <w:r w:rsidRPr="00487289">
              <w:t>Rozvoj komunikační kompetence dítěte předškolního věku.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760940" w:rsidRPr="00487289" w:rsidRDefault="006A69D4" w:rsidP="006A69D4">
            <w:r w:rsidRPr="00487289">
              <w:rPr>
                <w:b/>
              </w:rPr>
              <w:t xml:space="preserve">Povinná </w:t>
            </w:r>
            <w:r w:rsidR="00005885" w:rsidRPr="00487289">
              <w:rPr>
                <w:b/>
              </w:rPr>
              <w:t>literatura</w:t>
            </w:r>
            <w:r w:rsidR="00005885" w:rsidRPr="00487289">
              <w:rPr>
                <w:b/>
              </w:rPr>
              <w:br/>
            </w:r>
            <w:r w:rsidR="00760940" w:rsidRPr="00487289">
              <w:t xml:space="preserve">Bytešníková, I. (2007). </w:t>
            </w:r>
            <w:r w:rsidR="00760940" w:rsidRPr="00487289">
              <w:rPr>
                <w:i/>
              </w:rPr>
              <w:t>Rozvoj komunikačních kompetencí u dětí předškolního věku</w:t>
            </w:r>
            <w:r w:rsidR="00760940" w:rsidRPr="00487289">
              <w:t>. Brno: Masarykova univerzita.</w:t>
            </w:r>
          </w:p>
          <w:p w:rsidR="00760940" w:rsidRPr="00487289" w:rsidRDefault="00760940" w:rsidP="00760940">
            <w:pPr>
              <w:jc w:val="both"/>
            </w:pPr>
            <w:r w:rsidRPr="00487289">
              <w:t xml:space="preserve">DeVito, J. A. (2008). </w:t>
            </w:r>
            <w:r w:rsidRPr="00487289">
              <w:rPr>
                <w:i/>
              </w:rPr>
              <w:t>Základy mezilidské komunikace: 6. vydání.</w:t>
            </w:r>
            <w:r w:rsidRPr="00487289">
              <w:t xml:space="preserve"> Praha: Grada.</w:t>
            </w:r>
          </w:p>
          <w:p w:rsidR="00760940" w:rsidRPr="00487289" w:rsidRDefault="00760940" w:rsidP="00760940">
            <w:pPr>
              <w:jc w:val="both"/>
            </w:pPr>
            <w:r w:rsidRPr="00487289">
              <w:t xml:space="preserve">Fontana, D. (2017). </w:t>
            </w:r>
            <w:r w:rsidRPr="00487289">
              <w:rPr>
                <w:i/>
              </w:rPr>
              <w:t>Sociální dovednosti v praxi</w:t>
            </w:r>
            <w:r w:rsidRPr="00487289">
              <w:t>. Praha: Portál.</w:t>
            </w:r>
          </w:p>
          <w:p w:rsidR="00760940" w:rsidRPr="00487289" w:rsidRDefault="00760940" w:rsidP="00760940">
            <w:pPr>
              <w:jc w:val="both"/>
            </w:pPr>
            <w:r w:rsidRPr="00487289">
              <w:t xml:space="preserve">Navrátilová, H. (2015). Učitel mateřské školy a jeho postavení ve školském systému. In Wiegerová, A. et al. </w:t>
            </w:r>
            <w:r w:rsidRPr="00487289">
              <w:rPr>
                <w:i/>
              </w:rPr>
              <w:t>Profesionalizace učitele mateřské školy z pohledu reformy kurikula</w:t>
            </w:r>
            <w:r w:rsidRPr="00487289">
              <w:t>. Zlín: Univerzita Tomáše Bati ve Zlíně.</w:t>
            </w:r>
          </w:p>
          <w:p w:rsidR="00005885" w:rsidRPr="00487289" w:rsidRDefault="00005885" w:rsidP="00005885">
            <w:r w:rsidRPr="00487289">
              <w:t xml:space="preserve">Navrátilová, H. (2017). Children´s Initiations in Communication with Preschool Teachers. </w:t>
            </w:r>
            <w:r w:rsidRPr="00487289">
              <w:rPr>
                <w:i/>
              </w:rPr>
              <w:t>Acta Educationis Generalis</w:t>
            </w:r>
            <w:r w:rsidR="006C5CE1">
              <w:t xml:space="preserve">, </w:t>
            </w:r>
            <w:r w:rsidR="006C5CE1">
              <w:rPr>
                <w:i/>
              </w:rPr>
              <w:t>7</w:t>
            </w:r>
            <w:r w:rsidR="006C5CE1">
              <w:t>(</w:t>
            </w:r>
            <w:r w:rsidRPr="00487289">
              <w:t>2</w:t>
            </w:r>
            <w:r w:rsidR="006C5CE1">
              <w:t xml:space="preserve">), </w:t>
            </w:r>
            <w:r w:rsidRPr="00487289">
              <w:t>42 – 55.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Z., &amp; Chaloupková, L. (2015). </w:t>
            </w:r>
            <w:r w:rsidRPr="00487289">
              <w:rPr>
                <w:i/>
              </w:rPr>
              <w:t>Rámec profesních kvalit učitele mateřské školy</w:t>
            </w:r>
            <w:r w:rsidRPr="00487289">
              <w:t>. Brno: Masarykova univerzita.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6A69D4">
            <w:pPr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760940" w:rsidRPr="00487289" w:rsidRDefault="00760940" w:rsidP="00005885">
            <w:pPr>
              <w:jc w:val="both"/>
            </w:pPr>
            <w:r w:rsidRPr="00487289">
              <w:t xml:space="preserve">Havigerová, J. M. (2013). </w:t>
            </w:r>
            <w:r w:rsidRPr="00487289">
              <w:rPr>
                <w:i/>
              </w:rPr>
              <w:t>Projevy dětské zvídavosti: získávání informací a kladení otázek od předškolního věku v kontextu intelektového nadání.</w:t>
            </w:r>
            <w:r w:rsidRPr="00487289">
              <w:t xml:space="preserve"> Praha: Grada.</w:t>
            </w:r>
          </w:p>
          <w:p w:rsidR="00760940" w:rsidRPr="00487289" w:rsidRDefault="00760940" w:rsidP="00005885">
            <w:pPr>
              <w:jc w:val="both"/>
            </w:pPr>
            <w:r w:rsidRPr="00487289">
              <w:t xml:space="preserve">Sperry, R. W. (2016). </w:t>
            </w:r>
            <w:r w:rsidRPr="00487289">
              <w:rPr>
                <w:i/>
              </w:rPr>
              <w:t>Komunikace v problémových situacích s dítětem v MŠ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 (2013). </w:t>
            </w:r>
            <w:r w:rsidRPr="00487289">
              <w:rPr>
                <w:i/>
              </w:rPr>
              <w:t>Profesní kompetence učitele mateřské školy.</w:t>
            </w:r>
            <w:r w:rsidR="00EE2D16">
              <w:t xml:space="preserve"> Praha: Grada.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552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EA46BA" w:rsidP="00EA46BA">
            <w:pPr>
              <w:jc w:val="both"/>
            </w:pPr>
            <w:r w:rsidRPr="00487289">
              <w:t>Specifické p</w:t>
            </w:r>
            <w:r w:rsidR="00005885" w:rsidRPr="00487289">
              <w:t xml:space="preserve">ostupy při práci s dětmi </w:t>
            </w:r>
            <w:r w:rsidR="00F240F0" w:rsidRPr="00487289">
              <w:t xml:space="preserve">se speciálními </w:t>
            </w:r>
            <w:r w:rsidRPr="00487289">
              <w:t xml:space="preserve">vzdělávacími </w:t>
            </w:r>
            <w:r w:rsidR="00F240F0" w:rsidRPr="00487289">
              <w:t>potřebami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42s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Vypracování seminární práce a speciálně pedagogického projektu. 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Jana Vašíková</w:t>
            </w:r>
            <w:r w:rsidR="00FD2584" w:rsidRPr="00487289">
              <w:t>, Ph</w:t>
            </w:r>
            <w:r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Jana Vašíková</w:t>
            </w:r>
            <w:r w:rsidR="00FD2584" w:rsidRPr="00487289">
              <w:t>, Ph</w:t>
            </w:r>
            <w:r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Základní terminologie - možnosti vzdělávání dítěte se specifickými potřebami.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Integrace, segregace.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Inkluze.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Legislativní zakotvení.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k dětem s mentálním postižením.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k dětem se zrakovým postižením.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dětem se sluchovým postižením.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dětem se somatickým postižením.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</w:t>
            </w:r>
            <w:r w:rsidR="009903AE" w:rsidRPr="00487289">
              <w:rPr>
                <w:color w:val="000000"/>
                <w:shd w:val="clear" w:color="auto" w:fill="FFFFFF"/>
              </w:rPr>
              <w:t xml:space="preserve">cifika přístupů k dětem s </w:t>
            </w:r>
            <w:r w:rsidRPr="00487289">
              <w:rPr>
                <w:color w:val="000000"/>
                <w:shd w:val="clear" w:color="auto" w:fill="FFFFFF"/>
              </w:rPr>
              <w:t>poruchami učení.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k dětem s narušenou komunikační schopností.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k dětem s kombinovaným handicapem.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Specifika přístupů k dětem ze sociálně znevýhodněného, nepodnětného prostředí. 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Specifika přístupů k dětem z kulturně odlišného prostředí.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Instituce pedagogického poradenství a péče.</w:t>
            </w:r>
            <w:r w:rsidRPr="00487289"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70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Lechta, V. (2010)</w:t>
            </w:r>
            <w:r w:rsidR="00A90E32" w:rsidRPr="00487289">
              <w:rPr>
                <w:color w:val="000000"/>
                <w:shd w:val="clear" w:color="auto" w:fill="FFFFFF"/>
              </w:rPr>
              <w:t>.</w:t>
            </w:r>
            <w:r w:rsidRPr="00487289">
              <w:rPr>
                <w:color w:val="000000"/>
                <w:shd w:val="clear" w:color="auto" w:fill="FFFFFF"/>
              </w:rPr>
              <w:t xml:space="preserve">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Základy inkluzivní pedagogiky</w:t>
            </w:r>
            <w:r w:rsidRPr="00487289">
              <w:rPr>
                <w:color w:val="000000"/>
                <w:shd w:val="clear" w:color="auto" w:fill="FFFFFF"/>
              </w:rPr>
              <w:t>. Praha: Portál. </w:t>
            </w:r>
          </w:p>
          <w:p w:rsidR="00005885" w:rsidRPr="00487289" w:rsidRDefault="004B1641" w:rsidP="00005885">
            <w:pPr>
              <w:jc w:val="both"/>
            </w:pPr>
            <w:hyperlink r:id="rId23" w:tgtFrame="_blank" w:history="1">
              <w:r w:rsidR="00005885" w:rsidRPr="00487289">
                <w:rPr>
                  <w:bCs/>
                </w:rPr>
                <w:t>Machů, E. (2013)</w:t>
              </w:r>
              <w:r w:rsidR="00A90E32" w:rsidRPr="00487289">
                <w:rPr>
                  <w:bCs/>
                </w:rPr>
                <w:t>.</w:t>
              </w:r>
              <w:r w:rsidR="00005885" w:rsidRPr="00487289">
                <w:rPr>
                  <w:bCs/>
                </w:rPr>
                <w:t xml:space="preserve"> </w:t>
              </w:r>
              <w:r w:rsidR="00005885" w:rsidRPr="00487289">
                <w:rPr>
                  <w:bCs/>
                  <w:i/>
                  <w:iCs/>
                </w:rPr>
                <w:t>Práce s dětmi se specifickými vzdělávacími potřebami - nadané dítě předškolního věku</w:t>
              </w:r>
              <w:r w:rsidR="006C5CE1">
                <w:rPr>
                  <w:bCs/>
                </w:rPr>
                <w:t>. Zlín: UTB.</w:t>
              </w:r>
              <w:r w:rsidR="00005885" w:rsidRPr="00487289">
                <w:rPr>
                  <w:bCs/>
                </w:rPr>
                <w:t> </w:t>
              </w:r>
            </w:hyperlink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Müller, </w:t>
            </w:r>
            <w:r w:rsidR="00DA1642">
              <w:rPr>
                <w:color w:val="000000"/>
              </w:rPr>
              <w:t>O. et al</w:t>
            </w:r>
            <w:r w:rsidRPr="00487289">
              <w:rPr>
                <w:color w:val="000000"/>
              </w:rPr>
              <w:t>. (2004)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Dítě se speciálními vzdělávacími potřebami v běžné škole</w:t>
            </w:r>
            <w:r w:rsidRPr="00487289">
              <w:rPr>
                <w:color w:val="000000"/>
              </w:rPr>
              <w:t>. Olomouc: UP.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Růžičková, V. (ed.). (2007)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Integrace zrakově a kombinovaně postižených žáků</w:t>
            </w:r>
            <w:r w:rsidRPr="00487289">
              <w:rPr>
                <w:color w:val="000000"/>
              </w:rPr>
              <w:t>. Olomouc: UP.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Vágnerová, M. (2005)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Školní poradenská psychologie pro pedagogy</w:t>
            </w:r>
            <w:r w:rsidRPr="00487289">
              <w:rPr>
                <w:color w:val="000000"/>
              </w:rPr>
              <w:t>. Praha: Karolinum. </w:t>
            </w:r>
          </w:p>
          <w:p w:rsidR="00005885" w:rsidRPr="00487289" w:rsidRDefault="00005885" w:rsidP="00005885">
            <w:pPr>
              <w:jc w:val="both"/>
            </w:pPr>
            <w:r w:rsidRPr="00487289">
              <w:t>Vašíková, J.</w:t>
            </w:r>
            <w:r w:rsidR="006C5CE1">
              <w:t>,</w:t>
            </w:r>
            <w:r w:rsidRPr="00487289">
              <w:t xml:space="preserve"> &amp; Žáková, I. (2017)</w:t>
            </w:r>
            <w:r w:rsidR="00A90E32" w:rsidRPr="00487289">
              <w:t xml:space="preserve">. </w:t>
            </w:r>
            <w:r w:rsidRPr="00487289">
              <w:t xml:space="preserve"> Speech Therapy Prevention in Kindergarten. </w:t>
            </w:r>
            <w:r w:rsidRPr="00487289">
              <w:rPr>
                <w:i/>
              </w:rPr>
              <w:t>Acta Educationis Generalis</w:t>
            </w:r>
            <w:r w:rsidRPr="00487289">
              <w:t xml:space="preserve">, </w:t>
            </w:r>
            <w:r w:rsidRPr="00487289">
              <w:rPr>
                <w:i/>
              </w:rPr>
              <w:t>7</w:t>
            </w:r>
            <w:r w:rsidRPr="00487289">
              <w:t>(2), 69-78.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Vítková, M. (2004)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Integrativní speciální pedagogika</w:t>
            </w:r>
            <w:r w:rsidRPr="00487289">
              <w:rPr>
                <w:color w:val="000000"/>
              </w:rPr>
              <w:t>. Brno: Paido.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Michalík, J. (2002)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Škola pro všechny, aneb Integrace je když</w:t>
            </w:r>
            <w:r w:rsidRPr="00487289">
              <w:rPr>
                <w:color w:val="000000"/>
              </w:rPr>
              <w:t>. Vsetín: ZŠ Integra. 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Michalík, J. (1999)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Školská integrace dětí s postižením</w:t>
            </w:r>
            <w:r w:rsidRPr="00487289">
              <w:rPr>
                <w:color w:val="000000"/>
              </w:rPr>
              <w:t>. Olomouc: Univerzita Palackého.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Vágnerová, M. (2004)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Patopsychologie pro pomáhající profese</w:t>
            </w:r>
            <w:r w:rsidRPr="00487289">
              <w:rPr>
                <w:color w:val="000000"/>
              </w:rPr>
              <w:t>. Praha: Portál. 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EE2D16">
        <w:trPr>
          <w:trHeight w:val="49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III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Plnění zadaných domácích úkolů, práce v Moodle, průběžné testy, závěrečný test.</w:t>
            </w:r>
          </w:p>
        </w:tc>
      </w:tr>
      <w:tr w:rsidR="00005885" w:rsidRPr="00487289" w:rsidTr="00005885">
        <w:trPr>
          <w:trHeight w:val="53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/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Veronika Pečivová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Popis vzhledu a srovnávání.</w:t>
            </w:r>
          </w:p>
          <w:p w:rsidR="00005885" w:rsidRPr="00487289" w:rsidRDefault="00005885" w:rsidP="00005885">
            <w:r w:rsidRPr="00487289">
              <w:t>Použití frázových sloves.</w:t>
            </w:r>
          </w:p>
          <w:p w:rsidR="00005885" w:rsidRPr="00487289" w:rsidRDefault="00005885" w:rsidP="00005885">
            <w:r w:rsidRPr="00487289">
              <w:t>Formulace stížnosti.</w:t>
            </w:r>
          </w:p>
          <w:p w:rsidR="00005885" w:rsidRPr="00487289" w:rsidRDefault="00005885" w:rsidP="00005885">
            <w:r w:rsidRPr="00487289">
              <w:t>Trpný rod.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Použití členů </w:t>
            </w:r>
            <w:r w:rsidRPr="00487289">
              <w:rPr>
                <w:i/>
              </w:rPr>
              <w:t>a/an, the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Fráze se slovesy </w:t>
            </w:r>
            <w:r w:rsidRPr="00487289">
              <w:rPr>
                <w:i/>
              </w:rPr>
              <w:t>take</w:t>
            </w:r>
            <w:r w:rsidRPr="00487289">
              <w:t xml:space="preserve"> a </w:t>
            </w:r>
            <w:r w:rsidRPr="00487289">
              <w:rPr>
                <w:i/>
              </w:rPr>
              <w:t>have.</w:t>
            </w:r>
          </w:p>
          <w:p w:rsidR="00005885" w:rsidRPr="00487289" w:rsidRDefault="00005885" w:rsidP="00005885">
            <w:r w:rsidRPr="00487289">
              <w:t>Popis změn a rozdílů.</w:t>
            </w:r>
          </w:p>
          <w:p w:rsidR="00005885" w:rsidRPr="00487289" w:rsidRDefault="00005885" w:rsidP="00005885">
            <w:r w:rsidRPr="00487289">
              <w:t>Doporučení.</w:t>
            </w:r>
          </w:p>
          <w:p w:rsidR="00005885" w:rsidRPr="00487289" w:rsidRDefault="00005885" w:rsidP="00005885">
            <w:r w:rsidRPr="00487289">
              <w:t xml:space="preserve">Nereálné situace v minulost – </w:t>
            </w:r>
            <w:r w:rsidRPr="00487289">
              <w:rPr>
                <w:i/>
              </w:rPr>
              <w:t>should/shouldn’t have</w:t>
            </w:r>
            <w:r w:rsidRPr="00487289">
              <w:t>.</w:t>
            </w:r>
          </w:p>
          <w:p w:rsidR="00005885" w:rsidRPr="00487289" w:rsidRDefault="00005885" w:rsidP="00005885">
            <w:r w:rsidRPr="00487289">
              <w:t>Chování lidí v sociálních médiích, reklama.</w:t>
            </w:r>
          </w:p>
          <w:p w:rsidR="00005885" w:rsidRPr="00487289" w:rsidRDefault="00005885" w:rsidP="00005885">
            <w:r w:rsidRPr="00487289">
              <w:t>Modální slovesa.</w:t>
            </w:r>
          </w:p>
          <w:p w:rsidR="00005885" w:rsidRPr="00487289" w:rsidRDefault="00005885" w:rsidP="00005885">
            <w:r w:rsidRPr="00487289">
              <w:t>Rozhodování a omluva.</w:t>
            </w:r>
          </w:p>
          <w:p w:rsidR="00005885" w:rsidRPr="00487289" w:rsidRDefault="00005885" w:rsidP="00005885">
            <w:r w:rsidRPr="00487289">
              <w:t>Použití nepřímé řeči a nepřímých otázek.</w:t>
            </w:r>
          </w:p>
          <w:p w:rsidR="00005885" w:rsidRPr="00487289" w:rsidRDefault="00005885" w:rsidP="00005885">
            <w:r w:rsidRPr="00487289">
              <w:t xml:space="preserve">Souhlas a nesouhlas, výhody a nevýhody. 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Alden, E. (2015). </w:t>
            </w:r>
            <w:r w:rsidRPr="00487289">
              <w:rPr>
                <w:i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</w:rPr>
              <w:t>B1+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 R. (2015). </w:t>
            </w:r>
            <w:r w:rsidRPr="00487289">
              <w:rPr>
                <w:i/>
              </w:rPr>
              <w:t>Navigate B1+ Intermediate Coursebook with video</w:t>
            </w:r>
            <w:r w:rsidRPr="00487289">
              <w:t>. Oxford: Oxford University press.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Flower, J. (1998). </w:t>
            </w:r>
            <w:r w:rsidRPr="00487289">
              <w:rPr>
                <w:i/>
              </w:rPr>
              <w:t>Phrasal Verb Organizer with Mini-Dictionary</w:t>
            </w:r>
            <w:r w:rsidRPr="00487289">
              <w:t>. Hove: Language Teaching Publications.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Mann, M. (2007). </w:t>
            </w:r>
            <w:r w:rsidRPr="00487289">
              <w:rPr>
                <w:i/>
              </w:rPr>
              <w:t>Destination B1 Grammar &amp; Vocabulary with Answer Key</w:t>
            </w:r>
            <w:r w:rsidRPr="00487289">
              <w:t>. MacMillan.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Murphy, R. (2012). </w:t>
            </w:r>
            <w:r w:rsidRPr="00487289">
              <w:rPr>
                <w:i/>
              </w:rPr>
              <w:t>English Grammar in Use 4th Edition</w:t>
            </w:r>
            <w:r w:rsidRPr="00487289">
              <w:t>. Cambridge: Cambridge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Sparling, D. (1990). </w:t>
            </w:r>
            <w:r w:rsidRPr="00487289">
              <w:rPr>
                <w:i/>
              </w:rPr>
              <w:t>English or Czenglish</w:t>
            </w:r>
            <w:r w:rsidRPr="00487289">
              <w:t>. Praha: Státní pedagogické nakladatelství.</w:t>
            </w:r>
          </w:p>
          <w:p w:rsidR="00005885" w:rsidRPr="00487289" w:rsidRDefault="00005885" w:rsidP="00005885">
            <w:r w:rsidRPr="00487289">
              <w:t xml:space="preserve">Wyatt, R. (2004). </w:t>
            </w:r>
            <w:r w:rsidRPr="00487289">
              <w:rPr>
                <w:i/>
              </w:rPr>
              <w:t>Check Your English Vocabulary For FCE+.</w:t>
            </w:r>
            <w:r w:rsidR="00EE2D16">
              <w:t xml:space="preserve"> London: Bloomsbury.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EE2D16">
        <w:trPr>
          <w:trHeight w:val="1897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EE2D16" w:rsidRPr="00487289" w:rsidRDefault="00EE2D16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Metodologie pedagogického výzkumu 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r w:rsidRPr="00487289">
              <w:t>Vytvoření projektu malého výzkumného šetření a jeho realizace v terénu.</w:t>
            </w:r>
          </w:p>
          <w:p w:rsidR="00005885" w:rsidRPr="00487289" w:rsidRDefault="00005885" w:rsidP="00005885">
            <w:r w:rsidRPr="00487289">
              <w:t xml:space="preserve">Písemná zkouška: test znalostí a dovedností z metodologie výzkumu. </w:t>
            </w: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PhDr. Peter Gavora, CSc.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PhDr. Peter Gavora, CSc. (5</w:t>
            </w:r>
            <w:r w:rsidR="00150BE0">
              <w:t>0%), doc. PhDr. Jana Kutnohorská, CSc.</w:t>
            </w:r>
            <w:r w:rsidRPr="00487289">
              <w:t xml:space="preserve">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4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  <w:r w:rsidRPr="00487289">
              <w:t>Výzkum, metodologie, metoda.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>Tvorba projektu výzkumu a jeho fáze.</w:t>
            </w:r>
          </w:p>
          <w:p w:rsidR="00005885" w:rsidRPr="00487289" w:rsidRDefault="00005885" w:rsidP="00005885">
            <w:pPr>
              <w:jc w:val="both"/>
            </w:pPr>
            <w:r w:rsidRPr="00487289">
              <w:t>Kvantitativní výzkum: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východiska, silné stránky, omezení;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výzkumné otázky a hypotézy;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výzkumný soubor;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výzkumné metody: dotazník, škálování, pozorování, obsahová analýza, experiment;</w:t>
            </w:r>
          </w:p>
          <w:p w:rsidR="00005885" w:rsidRPr="00487289" w:rsidRDefault="00005885" w:rsidP="00005885">
            <w:pPr>
              <w:jc w:val="both"/>
            </w:pPr>
            <w:r w:rsidRPr="00487289">
              <w:t>zpracování dat.</w:t>
            </w:r>
          </w:p>
          <w:p w:rsidR="00005885" w:rsidRPr="00487289" w:rsidRDefault="00005885" w:rsidP="00005885">
            <w:pPr>
              <w:jc w:val="both"/>
            </w:pPr>
            <w:r w:rsidRPr="00487289">
              <w:t>Kvalitativní výzkum: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východiska, silné stránky, omezení;</w:t>
            </w:r>
          </w:p>
          <w:p w:rsidR="00005885" w:rsidRPr="00487289" w:rsidRDefault="00005885" w:rsidP="00005885">
            <w:pPr>
              <w:jc w:val="both"/>
            </w:pPr>
            <w:r w:rsidRPr="00487289">
              <w:t>proudy kvalitativního výzkumu;</w:t>
            </w:r>
          </w:p>
          <w:p w:rsidR="00005885" w:rsidRPr="00487289" w:rsidRDefault="00005885" w:rsidP="00005885">
            <w:pPr>
              <w:jc w:val="both"/>
            </w:pPr>
            <w:r w:rsidRPr="00487289">
              <w:t>strategie a postupy;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výzkumné otázky a výběr participant</w:t>
            </w:r>
            <w:r w:rsidRPr="00487289">
              <w:rPr>
                <w:rFonts w:ascii="Calibri" w:hAnsi="Calibri" w:cs="Calibri"/>
              </w:rPr>
              <w:t>ů;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výzkumné metody: nestrukturované pozorování, nestrukturované a polostrukturované interview, narativní interview;</w:t>
            </w:r>
          </w:p>
          <w:p w:rsidR="00636792" w:rsidRPr="00487289" w:rsidRDefault="00005885" w:rsidP="00005885">
            <w:pPr>
              <w:jc w:val="both"/>
            </w:pPr>
            <w:r w:rsidRPr="00487289">
              <w:t>zpracování dat.</w:t>
            </w:r>
          </w:p>
          <w:p w:rsidR="00636792" w:rsidRPr="00487289" w:rsidRDefault="00636792" w:rsidP="00005885">
            <w:pPr>
              <w:jc w:val="both"/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Gavora, P. (2010). </w:t>
            </w:r>
            <w:r w:rsidRPr="00487289">
              <w:rPr>
                <w:i/>
              </w:rPr>
              <w:t>Úvod do pedagogického výzkumu.</w:t>
            </w:r>
            <w:r w:rsidRPr="00487289">
              <w:t xml:space="preserve"> (2. vyd.). Brno: Paido.</w:t>
            </w:r>
          </w:p>
          <w:p w:rsidR="00005885" w:rsidRPr="00487289" w:rsidRDefault="00005885" w:rsidP="00005885">
            <w:r w:rsidRPr="00487289">
              <w:t xml:space="preserve">Chráska, M., &amp; Kočvarová, I. (2014). </w:t>
            </w:r>
            <w:r w:rsidRPr="00487289">
              <w:rPr>
                <w:i/>
              </w:rPr>
              <w:t>Kvantitativní design v pedagogických výzkumech začínajících akademických pracovníků.</w:t>
            </w:r>
            <w:r w:rsidRPr="00487289">
              <w:t xml:space="preserve"> Zlín: UTB.</w:t>
            </w:r>
          </w:p>
          <w:p w:rsidR="00005885" w:rsidRPr="00487289" w:rsidRDefault="00005885" w:rsidP="00005885">
            <w:r w:rsidRPr="00487289">
              <w:t xml:space="preserve">Chráska, M., &amp; Kočvarová, I. (2015). </w:t>
            </w:r>
            <w:r w:rsidRPr="00487289">
              <w:rPr>
                <w:i/>
              </w:rPr>
              <w:t>Kvantitativní metody sběru dat v pedagogických výzkumech.</w:t>
            </w:r>
            <w:r w:rsidRPr="00487289">
              <w:t xml:space="preserve"> Zlín: UTB.</w:t>
            </w:r>
          </w:p>
          <w:p w:rsidR="00005885" w:rsidRPr="00487289" w:rsidRDefault="006252B6" w:rsidP="0000588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Švaříček, R., &amp; </w:t>
            </w:r>
            <w:r w:rsidR="00005885" w:rsidRPr="00487289">
              <w:rPr>
                <w:sz w:val="20"/>
                <w:szCs w:val="20"/>
              </w:rPr>
              <w:t xml:space="preserve">Šeďová, K. et al. (2007). </w:t>
            </w:r>
            <w:r w:rsidR="00005885" w:rsidRPr="00487289">
              <w:rPr>
                <w:i/>
                <w:sz w:val="20"/>
                <w:szCs w:val="20"/>
              </w:rPr>
              <w:t>Kvalitativní výzkum v pedagogických vědách</w:t>
            </w:r>
            <w:r w:rsidR="00005885" w:rsidRPr="00487289">
              <w:rPr>
                <w:sz w:val="20"/>
                <w:szCs w:val="20"/>
              </w:rPr>
              <w:t>. Praha: Portál.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r w:rsidRPr="00487289">
              <w:t xml:space="preserve">Gavora, P. et al. (2010). </w:t>
            </w:r>
            <w:r w:rsidRPr="00487289">
              <w:rPr>
                <w:i/>
              </w:rPr>
              <w:t>Elektronická učebnica pedagogického výskumu</w:t>
            </w:r>
            <w:r w:rsidRPr="00487289">
              <w:t xml:space="preserve">. Bratislava: Univerzita Komenského. Dostupné: </w:t>
            </w:r>
            <w:hyperlink r:id="rId24" w:history="1">
              <w:r w:rsidRPr="00487289">
                <w:rPr>
                  <w:rStyle w:val="Hypertextovodkaz"/>
                </w:rPr>
                <w:t>www.e-metodologia.fedu.uniba.sk/</w:t>
              </w:r>
            </w:hyperlink>
          </w:p>
          <w:p w:rsidR="00005885" w:rsidRPr="00487289" w:rsidRDefault="00005885" w:rsidP="00005885">
            <w:pPr>
              <w:pStyle w:val="Default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Chráska, M. (2016). </w:t>
            </w:r>
            <w:r w:rsidRPr="00487289">
              <w:rPr>
                <w:i/>
                <w:iCs/>
                <w:sz w:val="20"/>
                <w:szCs w:val="20"/>
              </w:rPr>
              <w:t>Metody pedagogického výzkumu: základy kvantitativního výzkumu</w:t>
            </w:r>
            <w:r w:rsidRPr="00487289">
              <w:rPr>
                <w:sz w:val="20"/>
                <w:szCs w:val="20"/>
              </w:rPr>
              <w:t>. 2. aktualizované vydání. Praha: Grada.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7289">
              <w:rPr>
                <w:rFonts w:eastAsiaTheme="minorHAnsi"/>
                <w:lang w:eastAsia="en-US"/>
              </w:rPr>
              <w:t xml:space="preserve">Hendl, J. (2016). </w:t>
            </w:r>
            <w:r w:rsidRPr="00487289">
              <w:rPr>
                <w:rFonts w:eastAsiaTheme="minorHAnsi"/>
                <w:i/>
                <w:lang w:eastAsia="en-US"/>
              </w:rPr>
              <w:t>Kvalitativní výzkum.</w:t>
            </w:r>
            <w:r w:rsidRPr="00487289">
              <w:rPr>
                <w:rFonts w:eastAsiaTheme="minorHAnsi"/>
                <w:lang w:eastAsia="en-US"/>
              </w:rPr>
              <w:t xml:space="preserve"> </w:t>
            </w:r>
            <w:r w:rsidRPr="00487289">
              <w:rPr>
                <w:rFonts w:eastAsiaTheme="minorHAnsi"/>
                <w:i/>
                <w:iCs/>
                <w:lang w:eastAsia="en-US"/>
              </w:rPr>
              <w:t>Základní teorie a aplikace</w:t>
            </w:r>
            <w:r w:rsidRPr="00487289">
              <w:rPr>
                <w:rFonts w:eastAsiaTheme="minorHAnsi"/>
                <w:lang w:eastAsia="en-US"/>
              </w:rPr>
              <w:t>. Praha: Portál.</w:t>
            </w:r>
          </w:p>
          <w:p w:rsidR="00005885" w:rsidRPr="00A92FF9" w:rsidRDefault="00005885" w:rsidP="00005885">
            <w:pPr>
              <w:jc w:val="both"/>
              <w:rPr>
                <w:rFonts w:eastAsia="Calibri"/>
              </w:rPr>
            </w:pPr>
            <w:r w:rsidRPr="00487289">
              <w:t xml:space="preserve">Strauss, A., &amp; Corbinová, </w:t>
            </w:r>
            <w:r w:rsidRPr="00487289">
              <w:rPr>
                <w:caps/>
              </w:rPr>
              <w:t>j.</w:t>
            </w:r>
            <w:r w:rsidRPr="00487289">
              <w:t xml:space="preserve"> (1999). </w:t>
            </w:r>
            <w:r w:rsidRPr="00487289">
              <w:rPr>
                <w:rFonts w:eastAsia="Calibri"/>
                <w:i/>
                <w:iCs/>
              </w:rPr>
              <w:t>Základy kvalitativního výzkumu.</w:t>
            </w:r>
            <w:r w:rsidRPr="00487289">
              <w:rPr>
                <w:rFonts w:eastAsia="Calibri"/>
              </w:rPr>
              <w:t xml:space="preserve"> Bo</w:t>
            </w:r>
            <w:r w:rsidR="00A92FF9">
              <w:rPr>
                <w:rFonts w:eastAsia="Calibri"/>
              </w:rPr>
              <w:t>zkovice: Nakladatelství Albert.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567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85" w:rsidRPr="00487289" w:rsidRDefault="00005885" w:rsidP="00005885">
            <w:pPr>
              <w:jc w:val="both"/>
              <w:rPr>
                <w:b/>
              </w:rPr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Profesní identita učitele mateřské školy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28p+14s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42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5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 xml:space="preserve">Prerekvizity, korekvizity, </w:t>
            </w:r>
            <w:r w:rsidRPr="00487289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Vypracování seminární práce na vybrané téma a její obhajoba.</w:t>
            </w:r>
          </w:p>
          <w:p w:rsidR="00005885" w:rsidRPr="00487289" w:rsidRDefault="004F239B" w:rsidP="00005885">
            <w:pPr>
              <w:jc w:val="both"/>
            </w:pPr>
            <w:r w:rsidRPr="00487289">
              <w:t>Písemná</w:t>
            </w:r>
            <w:r w:rsidR="00005885" w:rsidRPr="00487289">
              <w:t xml:space="preserve"> a ústní zkouška.</w:t>
            </w:r>
          </w:p>
        </w:tc>
      </w:tr>
      <w:tr w:rsidR="00005885" w:rsidRPr="00487289" w:rsidTr="00005885">
        <w:trPr>
          <w:trHeight w:val="26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Adriana Wiegerová, PhD.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80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Profese, semiprofese – analýza pojmu.</w:t>
            </w:r>
          </w:p>
          <w:p w:rsidR="00005885" w:rsidRPr="00487289" w:rsidRDefault="00005885" w:rsidP="00005885">
            <w:r w:rsidRPr="00487289">
              <w:t>Chůva nebo učitel/ka. Trendy v směrování profesní přípravy odborníků, kteří pracují s dětmi předškolního věku.</w:t>
            </w:r>
          </w:p>
          <w:p w:rsidR="00005885" w:rsidRPr="00487289" w:rsidRDefault="00005885" w:rsidP="00005885">
            <w:r w:rsidRPr="00487289">
              <w:t>Profesní identita – analýza pojmu.</w:t>
            </w:r>
          </w:p>
          <w:p w:rsidR="00005885" w:rsidRPr="00487289" w:rsidRDefault="00005885" w:rsidP="00005885">
            <w:r w:rsidRPr="00487289">
              <w:t>Profesionalizace a její fáze.</w:t>
            </w:r>
          </w:p>
          <w:p w:rsidR="00005885" w:rsidRPr="00487289" w:rsidRDefault="00005885" w:rsidP="00005885">
            <w:r w:rsidRPr="00487289">
              <w:t>Začínající učitel mateřské školy v praxi.</w:t>
            </w:r>
          </w:p>
          <w:p w:rsidR="00005885" w:rsidRPr="00487289" w:rsidRDefault="00005885" w:rsidP="00005885">
            <w:r w:rsidRPr="00487289">
              <w:t>Výzkumy zaměřené na sledování profesní identity učitelů.</w:t>
            </w:r>
          </w:p>
          <w:p w:rsidR="00005885" w:rsidRPr="00487289" w:rsidRDefault="00005885" w:rsidP="00005885">
            <w:r w:rsidRPr="00487289">
              <w:t>Profesní identita učitele mateřské školy.</w:t>
            </w:r>
          </w:p>
          <w:p w:rsidR="00005885" w:rsidRPr="00487289" w:rsidRDefault="00005885" w:rsidP="00005885">
            <w:r w:rsidRPr="00487289">
              <w:t>Rozdíly v profesních drahách učitelů mateřských a učitelů základních škol.</w:t>
            </w:r>
          </w:p>
          <w:p w:rsidR="00005885" w:rsidRPr="00487289" w:rsidRDefault="00005885" w:rsidP="00005885">
            <w:r w:rsidRPr="00487289">
              <w:t>Mateřská škola jako instituce, ve které učitel realizuje akční výzkum.</w:t>
            </w:r>
          </w:p>
          <w:p w:rsidR="00005885" w:rsidRPr="00487289" w:rsidRDefault="00005885" w:rsidP="00005885">
            <w:r w:rsidRPr="00487289">
              <w:t>Profesní příprava učitelů mateřských škol v ČR.</w:t>
            </w:r>
          </w:p>
          <w:p w:rsidR="00005885" w:rsidRPr="00487289" w:rsidRDefault="00005885" w:rsidP="00005885">
            <w:r w:rsidRPr="00487289">
              <w:t>Analýza systému profesní přípravy učitelů mateřských škol v zahraničí.</w:t>
            </w:r>
          </w:p>
          <w:p w:rsidR="00005885" w:rsidRPr="00487289" w:rsidRDefault="00005885" w:rsidP="00005885">
            <w:r w:rsidRPr="00487289">
              <w:t>Profesní kariéra učitele mateřské školy.</w:t>
            </w:r>
          </w:p>
          <w:p w:rsidR="00005885" w:rsidRPr="00487289" w:rsidRDefault="00005885" w:rsidP="00005885">
            <w:r w:rsidRPr="00487289">
              <w:t>Kariérní plánování učitelů mateřských škol.</w:t>
            </w:r>
          </w:p>
          <w:p w:rsidR="00005885" w:rsidRPr="00487289" w:rsidRDefault="00005885" w:rsidP="00E47BE6">
            <w:r w:rsidRPr="00487289">
              <w:t xml:space="preserve">Kariérní systém v ČR. Srovnání se </w:t>
            </w:r>
            <w:r w:rsidRPr="00150BE0">
              <w:t>země</w:t>
            </w:r>
            <w:r w:rsidR="00E47BE6" w:rsidRPr="00150BE0">
              <w:t>m</w:t>
            </w:r>
            <w:r w:rsidRPr="00150BE0">
              <w:t>i</w:t>
            </w:r>
            <w:r w:rsidRPr="00487289">
              <w:t xml:space="preserve"> EU.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Majerčíková, J. et al. (2015). </w:t>
            </w:r>
            <w:r w:rsidRPr="00487289">
              <w:rPr>
                <w:i/>
              </w:rPr>
              <w:t>Předškolní edukace a dítě.</w:t>
            </w:r>
            <w:r w:rsidRPr="00487289">
              <w:t xml:space="preserve"> Zlín: FHS UTB.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Prout, A. (2005). </w:t>
            </w:r>
            <w:r w:rsidRPr="00487289">
              <w:rPr>
                <w:i/>
                <w:iCs/>
              </w:rPr>
              <w:t>The Future of Childhood. Towards the Interdisciplinary Study of Children</w:t>
            </w:r>
            <w:r w:rsidRPr="00487289">
              <w:t>. Oxon: RoutledgeFalmer.</w:t>
            </w:r>
          </w:p>
          <w:p w:rsidR="00005885" w:rsidRPr="00487289" w:rsidRDefault="00005885" w:rsidP="00005885">
            <w:pPr>
              <w:jc w:val="both"/>
            </w:pPr>
            <w:r w:rsidRPr="006D586D">
              <w:t xml:space="preserve">Wiegerová, A. et al. (2015). </w:t>
            </w:r>
            <w:r w:rsidRPr="006D586D">
              <w:rPr>
                <w:i/>
              </w:rPr>
              <w:t>Profesionalizace učitele mateřské školy z pohledu reformy kurikula.</w:t>
            </w:r>
            <w:r w:rsidRPr="006D586D">
              <w:t xml:space="preserve"> Zlín: </w:t>
            </w:r>
            <w:r w:rsidR="00E47BE6" w:rsidRPr="006D586D">
              <w:t>UTB ve Zlíně.</w:t>
            </w:r>
          </w:p>
          <w:p w:rsidR="00005885" w:rsidRPr="00487289" w:rsidRDefault="00005885" w:rsidP="00005885">
            <w:pPr>
              <w:rPr>
                <w:b/>
              </w:rPr>
            </w:pPr>
            <w:r w:rsidRPr="00487289">
              <w:t>Wiegerová, A.</w:t>
            </w:r>
            <w:r w:rsidRPr="00487289">
              <w:rPr>
                <w:b/>
              </w:rPr>
              <w:t xml:space="preserve"> </w:t>
            </w:r>
            <w:r w:rsidRPr="00487289">
              <w:t>&amp; Gavora, P. (2014). Proč chci</w:t>
            </w:r>
            <w:r w:rsidR="008931F4" w:rsidRPr="00487289">
              <w:t xml:space="preserve"> být učitelkou mateřské školy? P</w:t>
            </w:r>
            <w:r w:rsidRPr="00487289">
              <w:t xml:space="preserve">ohled kvalitativního výzkumu. </w:t>
            </w:r>
            <w:r w:rsidRPr="00487289">
              <w:rPr>
                <w:i/>
              </w:rPr>
              <w:t>Pedagogická orientace</w:t>
            </w:r>
            <w:r w:rsidR="008931F4" w:rsidRPr="00487289">
              <w:t xml:space="preserve">, </w:t>
            </w:r>
            <w:r w:rsidR="008931F4" w:rsidRPr="00E56F35">
              <w:rPr>
                <w:i/>
              </w:rPr>
              <w:t>24</w:t>
            </w:r>
            <w:r w:rsidR="008931F4" w:rsidRPr="00487289">
              <w:t xml:space="preserve"> (</w:t>
            </w:r>
            <w:r w:rsidRPr="00487289">
              <w:t>4</w:t>
            </w:r>
            <w:r w:rsidR="008931F4" w:rsidRPr="00487289">
              <w:t>)</w:t>
            </w:r>
            <w:r w:rsidRPr="00487289">
              <w:t>, 510-534.</w:t>
            </w:r>
            <w:r w:rsidRPr="00487289">
              <w:br/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6D586D">
              <w:t xml:space="preserve">Lukášová, H., &amp; Svatoš, T., &amp; Majerčíková, J. (2014). </w:t>
            </w:r>
            <w:r w:rsidRPr="006D586D">
              <w:rPr>
                <w:i/>
              </w:rPr>
              <w:t>Studentské portfolio jako výzkumný prostředek poznání cesty k učitelství.</w:t>
            </w:r>
            <w:r w:rsidRPr="006D586D">
              <w:t xml:space="preserve"> Zlín: </w:t>
            </w:r>
            <w:r w:rsidR="00E47BE6" w:rsidRPr="006D586D">
              <w:t>UTB ve Zlíně</w:t>
            </w:r>
            <w:r w:rsidRPr="006D586D">
              <w:t>.</w:t>
            </w:r>
          </w:p>
          <w:p w:rsidR="00005885" w:rsidRPr="00487289" w:rsidRDefault="00005885" w:rsidP="00005885">
            <w:r w:rsidRPr="00487289">
              <w:t>Časopisy: Pedagogická orientace, Orbis scholae, Studia paedagogica, Ped</w:t>
            </w:r>
            <w:r w:rsidR="00A92FF9">
              <w:t>agogika, Komenský, e-Pedagogium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33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A92FF9" w:rsidRPr="00487289" w:rsidRDefault="00A92FF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Hudební tvorba dítěte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 + 16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t>+ 16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rPr>
          <w:trHeight w:val="290"/>
        </w:trPr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Účast na praxi a seminářích, odevzdání portfolia s hudebními aktivitami pro děti, prezentace vybraného tématu na semináři, písemná zkouška.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7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Eva Machů,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Eva Machů, Ph.</w:t>
            </w:r>
            <w:r w:rsidR="00150BE0">
              <w:t xml:space="preserve">D. (50%), Mgr. Libuše </w:t>
            </w:r>
            <w:r w:rsidR="00E56F35">
              <w:t>Č</w:t>
            </w:r>
            <w:r w:rsidR="00150BE0">
              <w:t>erná, Ph.D.</w:t>
            </w:r>
            <w:r w:rsidRPr="00487289">
              <w:t xml:space="preserve">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A369B9">
        <w:trPr>
          <w:trHeight w:val="376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A92FF9" w:rsidRDefault="00A92FF9" w:rsidP="00005885">
            <w:pPr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Hudba v životě dítěte předškolního věku. </w:t>
            </w:r>
          </w:p>
          <w:p w:rsidR="00005885" w:rsidRPr="00487289" w:rsidRDefault="008931F4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Vývoj hudebních schopností</w:t>
            </w:r>
            <w:r w:rsidR="00005885" w:rsidRPr="00487289">
              <w:rPr>
                <w:color w:val="000000"/>
                <w:shd w:val="clear" w:color="auto" w:fill="FFFFFF"/>
              </w:rPr>
              <w:t xml:space="preserve"> dítěte.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Přehled osobností zabývající se hudební tvorbou pro děti. 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 xml:space="preserve">Nejmodernější trendy v hudební tvorbě pro děti; orientace ve vokální, instrumentální a divadelní tvorbě u domácích 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i zahraničních hudebních skladatelů.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Využití didaktických metod, zásad v hudební tvorbě pro děti předškolního věku.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Různorodost hudebních činností pro děti předškolního věku.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Poslechové činnosti a poslechový repertoár pro děti předškolního věku.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Instrumentální hry v mateřské škole.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</w:rPr>
              <w:t>Rytmické, tonální a harmonické cítění dětí předškolního věku.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Integrace hudby a hudební činnosti v předškolní výchově.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Integrace výchovných složek ve vzdělávacím procesu (hudební výchova, výtvarná výchova, pohybová výchova). </w:t>
            </w:r>
          </w:p>
          <w:p w:rsidR="00005885" w:rsidRPr="00487289" w:rsidRDefault="00172398" w:rsidP="00005885">
            <w:pP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</w:pPr>
            <w:r>
              <w:rPr>
                <w:color w:val="000000"/>
              </w:rPr>
              <w:t>Diagnostikování</w:t>
            </w:r>
            <w:r w:rsidR="00005885" w:rsidRPr="00487289">
              <w:rPr>
                <w:color w:val="000000"/>
              </w:rPr>
              <w:t xml:space="preserve"> hudebnosti u dětí, nadané děti, děti s poruchami hudebnosti a pedagogická práce s nimi.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Příprava a realizace modelových hodin - procvičování, zdokonalování. 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 xml:space="preserve">Příprava, realizace a analýza působení studenta </w:t>
            </w:r>
            <w:r w:rsidR="006D586D">
              <w:rPr>
                <w:color w:val="000000"/>
                <w:shd w:val="clear" w:color="auto" w:fill="FFFFFF"/>
              </w:rPr>
              <w:t>v mateřské škole (během průběžné praxe</w:t>
            </w:r>
            <w:r w:rsidR="00005885" w:rsidRPr="00487289">
              <w:rPr>
                <w:color w:val="000000"/>
                <w:shd w:val="clear" w:color="auto" w:fill="FFFFFF"/>
              </w:rPr>
              <w:t>).</w:t>
            </w:r>
            <w:r w:rsidR="00005885" w:rsidRPr="00487289"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  <w:p w:rsidR="008931F4" w:rsidRPr="00487289" w:rsidRDefault="008931F4" w:rsidP="00005885">
            <w:pP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91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A369B9" w:rsidRPr="00A369B9" w:rsidRDefault="00A369B9" w:rsidP="00A369B9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 xml:space="preserve">Problematika nedostatků v Rámcovém vzdělávacím programu se zaměřením na hudební výchovu. In: </w:t>
            </w:r>
            <w:r>
              <w:rPr>
                <w:i/>
                <w:sz w:val="20"/>
                <w:szCs w:val="20"/>
              </w:rPr>
              <w:t>Musica et Educatio IV</w:t>
            </w:r>
            <w:r w:rsidRPr="0071241E">
              <w:rPr>
                <w:sz w:val="20"/>
                <w:szCs w:val="20"/>
              </w:rPr>
              <w:t>. Ru</w:t>
            </w:r>
            <w:r>
              <w:rPr>
                <w:sz w:val="20"/>
                <w:szCs w:val="20"/>
              </w:rPr>
              <w:t xml:space="preserve">žomberok: KU, PdF, </w:t>
            </w:r>
            <w:r w:rsidRPr="0071241E">
              <w:rPr>
                <w:sz w:val="20"/>
                <w:szCs w:val="20"/>
              </w:rPr>
              <w:t>36–40.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Franěk, M.  (2005). </w:t>
            </w:r>
            <w:r w:rsidRPr="00487289">
              <w:rPr>
                <w:i/>
                <w:iCs/>
              </w:rPr>
              <w:t>Hudební psychologie.</w:t>
            </w:r>
            <w:r w:rsidRPr="00487289">
              <w:t> Praha: Nakladatelství Karolinum</w:t>
            </w:r>
            <w:r w:rsidR="00A369B9">
              <w:t>.</w:t>
            </w:r>
          </w:p>
          <w:p w:rsidR="00A369B9" w:rsidRDefault="00005885" w:rsidP="00A369B9">
            <w:r w:rsidRPr="00487289">
              <w:t xml:space="preserve">Lišková, M. (2006). </w:t>
            </w:r>
            <w:r w:rsidRPr="00487289">
              <w:rPr>
                <w:i/>
                <w:iCs/>
              </w:rPr>
              <w:t xml:space="preserve">Hudební činnosti v předškolním vzdělávání. </w:t>
            </w:r>
            <w:r w:rsidR="00A369B9">
              <w:t>Praha: Raabe.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Machů, E. (2014). </w:t>
            </w:r>
            <w:r w:rsidRPr="00487289">
              <w:rPr>
                <w:i/>
              </w:rPr>
              <w:t>Hudební výchova v mateřské škole. Distanční studijní opora.</w:t>
            </w:r>
            <w:r w:rsidRPr="00487289">
              <w:t xml:space="preserve"> Zlín: Univerzita Tomáše Bati ve Zlíně, Fakulta humanitních studií.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>Machů, E. (2015). Specifické didaktické možnosti práce v malotřídních školách</w:t>
            </w:r>
            <w:r w:rsidRPr="00487289">
              <w:rPr>
                <w:i/>
              </w:rPr>
              <w:t xml:space="preserve">. </w:t>
            </w:r>
            <w:r w:rsidRPr="00487289">
              <w:t xml:space="preserve">In Wiegerová, A. </w:t>
            </w:r>
            <w:r w:rsidRPr="00487289">
              <w:rPr>
                <w:i/>
              </w:rPr>
              <w:t>Od začátečníka k mentorovi.</w:t>
            </w:r>
            <w:r w:rsidRPr="00487289">
              <w:t xml:space="preserve"> Zlín: Univerzita Tomáše Bati ve Zlíně.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Machů, E. (2010). </w:t>
            </w:r>
            <w:r w:rsidRPr="00487289">
              <w:rPr>
                <w:i/>
              </w:rPr>
              <w:t>Nadaný žák</w:t>
            </w:r>
            <w:r w:rsidRPr="00487289">
              <w:t>. Brno: Paido.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Jenčková, E.(2002). </w:t>
            </w:r>
            <w:r w:rsidRPr="00487289">
              <w:rPr>
                <w:i/>
                <w:iCs/>
                <w:color w:val="000000"/>
              </w:rPr>
              <w:t>Hudba a pohyb ve škole</w:t>
            </w:r>
            <w:r w:rsidRPr="00487289">
              <w:rPr>
                <w:color w:val="000000"/>
              </w:rPr>
              <w:t>. Hradec Králové: Tandem.</w:t>
            </w:r>
          </w:p>
          <w:p w:rsidR="00005885" w:rsidRPr="00487289" w:rsidRDefault="00005885" w:rsidP="00005885">
            <w:r w:rsidRPr="00487289">
              <w:t xml:space="preserve">Tichá, A. (2005). </w:t>
            </w:r>
            <w:r w:rsidRPr="00487289">
              <w:rPr>
                <w:i/>
                <w:iCs/>
              </w:rPr>
              <w:t>Učíme děti zpívat</w:t>
            </w:r>
            <w:r w:rsidRPr="00487289"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8931F4">
        <w:trPr>
          <w:trHeight w:val="26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8931F4" w:rsidRPr="00487289" w:rsidRDefault="008931F4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Rozvoj základních lokomocí dítěte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lastRenderedPageBreak/>
              <w:t>+ 18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lastRenderedPageBreak/>
              <w:t>+ 18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Seminární práce spojená s</w:t>
            </w:r>
            <w:r w:rsidR="00587BF8">
              <w:t> </w:t>
            </w:r>
            <w:r w:rsidRPr="00487289">
              <w:t>prezentací</w:t>
            </w:r>
            <w:r w:rsidR="00587BF8">
              <w:t>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PhDr. </w:t>
            </w:r>
            <w:ins w:id="131" w:author="Jana_PC" w:date="2018-05-18T23:02:00Z">
              <w:r w:rsidR="00671C2A">
                <w:t>Mgr. Marcela Janíková,</w:t>
              </w:r>
            </w:ins>
            <w:del w:id="132" w:author="Jana_PC" w:date="2018-05-18T23:02:00Z">
              <w:r w:rsidRPr="00487289" w:rsidDel="00671C2A">
                <w:delText>Roman Božik</w:delText>
              </w:r>
            </w:del>
            <w:r w:rsidRPr="00487289">
              <w:t>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671C2A">
            <w:pPr>
              <w:jc w:val="both"/>
            </w:pPr>
            <w:r w:rsidRPr="00487289">
              <w:t xml:space="preserve">PhDr. </w:t>
            </w:r>
            <w:ins w:id="133" w:author="Jana_PC" w:date="2018-05-18T23:02:00Z">
              <w:r w:rsidR="00671C2A">
                <w:t xml:space="preserve">Mgr. Marcela Janíková, </w:t>
              </w:r>
            </w:ins>
            <w:del w:id="134" w:author="Jana_PC" w:date="2018-05-18T23:02:00Z">
              <w:r w:rsidRPr="00487289" w:rsidDel="00671C2A">
                <w:delText xml:space="preserve">Roman Božik, </w:delText>
              </w:r>
            </w:del>
            <w:r w:rsidRPr="00487289">
              <w:t>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6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Vývoj dítěte od narození až po období předškolního věku. </w:t>
            </w:r>
            <w:r w:rsidRPr="00487289">
              <w:br/>
              <w:t>Forma a vývoj pohybu. </w:t>
            </w:r>
            <w:r w:rsidRPr="00487289">
              <w:br/>
              <w:t>Rozvoj lokomoce u dětí předškolního věku. </w:t>
            </w:r>
            <w:r w:rsidRPr="00487289">
              <w:br/>
              <w:t>Rozvoj motoriky u dětí předškolního věku. </w:t>
            </w:r>
          </w:p>
          <w:p w:rsidR="00005885" w:rsidRPr="00487289" w:rsidRDefault="00172398" w:rsidP="00005885">
            <w:r>
              <w:t>Diagnostikování</w:t>
            </w:r>
            <w:r w:rsidR="00005885" w:rsidRPr="00487289">
              <w:t xml:space="preserve"> správné a nesprávné lokomoce. </w:t>
            </w:r>
            <w:r w:rsidR="00005885" w:rsidRPr="00487289">
              <w:br/>
              <w:t>Náprava a odstranění nesprávné lokomoce. </w:t>
            </w:r>
          </w:p>
          <w:p w:rsidR="00005885" w:rsidRPr="00487289" w:rsidRDefault="00005885" w:rsidP="00005885">
            <w:r w:rsidRPr="00487289">
              <w:t>Ověření a aplikace teoretických poznatků v praxi.</w:t>
            </w:r>
          </w:p>
          <w:p w:rsidR="00005885" w:rsidRPr="00487289" w:rsidRDefault="00005885" w:rsidP="00005885">
            <w:r w:rsidRPr="00487289">
              <w:t>Chůze jako základ lokomoce.</w:t>
            </w:r>
          </w:p>
          <w:p w:rsidR="00005885" w:rsidRPr="00487289" w:rsidRDefault="00005885" w:rsidP="00005885">
            <w:r w:rsidRPr="00487289">
              <w:t>Běh jako jedna z nejvydatnějších pohybových činností</w:t>
            </w:r>
          </w:p>
          <w:p w:rsidR="00005885" w:rsidRPr="00487289" w:rsidRDefault="00005885" w:rsidP="00005885">
            <w:r w:rsidRPr="00487289">
              <w:t>Skok jako přirozený pohyb, jímž člověk překonává vzdálenost (délku, výšku, hloubku).</w:t>
            </w:r>
          </w:p>
          <w:p w:rsidR="00005885" w:rsidRPr="00487289" w:rsidRDefault="00005885" w:rsidP="00005885">
            <w:r w:rsidRPr="00487289">
              <w:t>Lezení jako vývojově nejstarší způsob pohybu z místa.</w:t>
            </w:r>
          </w:p>
          <w:p w:rsidR="00005885" w:rsidRPr="00487289" w:rsidRDefault="00005885" w:rsidP="00005885">
            <w:r w:rsidRPr="00487289">
              <w:t>Házení (a chytání) jako výraz celkové obratnosti a zručnosti dítěte.</w:t>
            </w:r>
          </w:p>
          <w:p w:rsidR="00005885" w:rsidRPr="00487289" w:rsidRDefault="00005885" w:rsidP="00005885">
            <w:r w:rsidRPr="00487289">
              <w:t>Možnosti pestrého využití náčiní a nářadí.</w:t>
            </w:r>
          </w:p>
          <w:p w:rsidR="00005885" w:rsidRPr="00487289" w:rsidRDefault="00005885" w:rsidP="00005885">
            <w:r w:rsidRPr="00487289">
              <w:t>Inspiromaty -  zásobníky, které obsahují metodické rady a náměty pohybových činností a her.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Dvořáková, H. (2001). </w:t>
            </w:r>
            <w:r w:rsidRPr="00487289">
              <w:rPr>
                <w:i/>
              </w:rPr>
              <w:t>Sportujeme s nejmenšími dětmi.</w:t>
            </w:r>
            <w:r w:rsidRPr="00487289">
              <w:t xml:space="preserve"> Praha: Olympia.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Kirbyová, A. (2000). </w:t>
            </w:r>
            <w:r w:rsidRPr="00487289">
              <w:rPr>
                <w:i/>
              </w:rPr>
              <w:t>Nešikovné dítě (Dyspraxie a další poruchy motoriky).</w:t>
            </w:r>
            <w:r w:rsidRPr="00487289">
              <w:t xml:space="preserve">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Pacholík, V., Nedělová, M., &amp; Šmatelková, N. (2016). </w:t>
            </w:r>
            <w:r w:rsidRPr="00487289">
              <w:rPr>
                <w:i/>
              </w:rPr>
              <w:t>Rozvíjení sociálních dovedností dětí prostřednictvím pohybových her</w:t>
            </w:r>
            <w:r w:rsidRPr="00487289">
              <w:t>. Zlín: Univerzita Tomáše Bati ve Zlíně, Fakulta humanitních studií.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>Wiegerová, A., Kršjaková, S., &amp; Božik, R. (2008). Realizacjia praktyki pedagogicznej w kursie pedagogika zdrowia na pdf uk (uniwersytet komenskiego) w Bratysławie. In Klimaszewska, A.</w:t>
            </w:r>
            <w:r w:rsidR="0034495F">
              <w:t xml:space="preserve"> </w:t>
            </w:r>
            <w:r w:rsidRPr="00487289">
              <w:t xml:space="preserve">A. </w:t>
            </w:r>
            <w:r w:rsidRPr="00487289">
              <w:rPr>
                <w:i/>
              </w:rPr>
              <w:t>Jezyk współczesnej pedagogiki 2</w:t>
            </w:r>
            <w:r w:rsidRPr="00487289">
              <w:t>, Siedlce.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Klenková, J. (2003). </w:t>
            </w:r>
            <w:r w:rsidRPr="00487289">
              <w:rPr>
                <w:i/>
              </w:rPr>
              <w:t>Diagnostika předškoláka</w:t>
            </w:r>
            <w:r w:rsidRPr="00487289">
              <w:t>. Brno: MC nakladatelství.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Novotný, I., &amp; Hruška, M. (1999). </w:t>
            </w:r>
            <w:r w:rsidRPr="00487289">
              <w:rPr>
                <w:i/>
              </w:rPr>
              <w:t>Biologie člověka</w:t>
            </w:r>
            <w:r w:rsidR="00587BF8">
              <w:t>. Praha: Fortuna</w:t>
            </w:r>
            <w:r w:rsidRPr="00487289">
              <w:t xml:space="preserve">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Volfová, H., &amp; Kolovská, I. (2008). </w:t>
            </w:r>
            <w:r w:rsidRPr="00487289">
              <w:rPr>
                <w:i/>
              </w:rPr>
              <w:t>Předškoláci v pohybu</w:t>
            </w:r>
            <w:r w:rsidRPr="00487289">
              <w:t>. Praha: Grada.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38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Výtvarný projev dítěte +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28p+28s</w:t>
            </w:r>
          </w:p>
          <w:p w:rsidR="00005885" w:rsidRPr="00487289" w:rsidRDefault="00005885" w:rsidP="00005885">
            <w:pPr>
              <w:jc w:val="both"/>
            </w:pPr>
            <w:r w:rsidRPr="00487289">
              <w:lastRenderedPageBreak/>
              <w:t>+ 16 hod praxe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  <w:p w:rsidR="00005885" w:rsidRPr="00487289" w:rsidRDefault="00005885" w:rsidP="00005885">
            <w:pPr>
              <w:jc w:val="both"/>
            </w:pPr>
            <w:r w:rsidRPr="00487289">
              <w:lastRenderedPageBreak/>
              <w:t>+ 16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seminář, odborná praxe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Zpracování dílčích úkolů, které student předkládá v podobě portfolia, písem</w:t>
            </w:r>
            <w:r w:rsidR="008931F4" w:rsidRPr="00487289">
              <w:rPr>
                <w:color w:val="000000"/>
                <w:shd w:val="clear" w:color="auto" w:fill="FFFFFF"/>
              </w:rPr>
              <w:t>ný test z teoretických poznatků na základě přednášek.</w:t>
            </w:r>
          </w:p>
        </w:tc>
      </w:tr>
      <w:tr w:rsidR="00005885" w:rsidRPr="00487289" w:rsidTr="00005885">
        <w:trPr>
          <w:trHeight w:val="27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78763C" w:rsidP="00005885">
            <w:pPr>
              <w:jc w:val="both"/>
            </w:pPr>
            <w:r w:rsidRPr="00487289">
              <w:t>p</w:t>
            </w:r>
            <w:r w:rsidR="00005885" w:rsidRPr="00487289">
              <w:t>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7F279D">
        <w:trPr>
          <w:trHeight w:val="368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Dětský výtvarný projev, jeho teorie.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Vznik a podstata dětského výtvarného projevu.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Grafomotorika a dětský výtvarný projev.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Stadia vývoje dětského výtvarného projevu, charakteristické znaky.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Období bezobsahových i obsahových čmáranic - možnosti poznávaní.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Období spontánní obsahové dětské kresby - možnosti poznávaní a rozvíjení.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Zobrazení lidské postavy, rodiny, prostoru, způsoby zobrazování.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Význam barev a symbolů v dětské kresbě a v životě dítěte. 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Zvláštnosti v dětském výtvarném projevu – typologie.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Kazuistika dítěte</w:t>
            </w:r>
            <w:r w:rsidR="00172398">
              <w:rPr>
                <w:color w:val="000000"/>
                <w:shd w:val="clear" w:color="auto" w:fill="FFFFFF"/>
              </w:rPr>
              <w:t xml:space="preserve"> předškolního věku, diagnostikování </w:t>
            </w:r>
            <w:r w:rsidRPr="00487289">
              <w:rPr>
                <w:color w:val="000000"/>
                <w:shd w:val="clear" w:color="auto" w:fill="FFFFFF"/>
              </w:rPr>
              <w:t>dětské kresby.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Fenomén ilustrace (forma i obsah); ilustrace a te</w:t>
            </w:r>
            <w:r w:rsidR="008931F4" w:rsidRPr="00487289">
              <w:rPr>
                <w:color w:val="000000"/>
                <w:shd w:val="clear" w:color="auto" w:fill="FFFFFF"/>
              </w:rPr>
              <w:t>xt; ilustrace pro děti; autoři</w:t>
            </w:r>
            <w:r w:rsidRPr="00487289">
              <w:rPr>
                <w:color w:val="000000"/>
                <w:shd w:val="clear" w:color="auto" w:fill="FFFFFF"/>
              </w:rPr>
              <w:t xml:space="preserve"> dětské knihy, komiksů.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Integrace výchovných složek ve vzdělávacím procesu (hudební výchova, výtvarná výchova, tělesná výchova).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Příprava a realizace modelových hodin - procvičování, zdokonalování.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 xml:space="preserve">Příprava, realizace a analýza působení studenta </w:t>
            </w:r>
            <w:r w:rsidR="00587BF8">
              <w:rPr>
                <w:color w:val="000000"/>
                <w:shd w:val="clear" w:color="auto" w:fill="FFFFFF"/>
              </w:rPr>
              <w:t xml:space="preserve">při praxi </w:t>
            </w:r>
            <w:r w:rsidRPr="00487289">
              <w:rPr>
                <w:color w:val="000000"/>
                <w:shd w:val="clear" w:color="auto" w:fill="FFFFFF"/>
              </w:rPr>
              <w:t>v mateřské škole.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>Babyrádová, H. (1999)</w:t>
            </w:r>
            <w:r w:rsidR="007F279D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Symbol v dětském výtvarném projevu</w:t>
            </w:r>
            <w:r w:rsidRPr="00487289">
              <w:rPr>
                <w:color w:val="000000"/>
              </w:rPr>
              <w:t>. Brno: Masarykova univerzita. 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Bednářová, J. </w:t>
            </w:r>
            <w:r w:rsidRPr="00487289">
              <w:t xml:space="preserve">&amp; </w:t>
            </w:r>
            <w:r w:rsidRPr="00487289">
              <w:rPr>
                <w:color w:val="000000"/>
              </w:rPr>
              <w:t>Šmardová, V. (2010)</w:t>
            </w:r>
            <w:r w:rsidR="007F279D" w:rsidRPr="00487289">
              <w:rPr>
                <w:color w:val="000000"/>
              </w:rPr>
              <w:t xml:space="preserve">. </w:t>
            </w:r>
            <w:r w:rsidRPr="00487289">
              <w:rPr>
                <w:i/>
                <w:iCs/>
                <w:color w:val="000000"/>
              </w:rPr>
              <w:t>Školní zralost: co by mělo umět dítě před vstupem do školy</w:t>
            </w:r>
            <w:r w:rsidRPr="00487289">
              <w:rPr>
                <w:color w:val="000000"/>
              </w:rPr>
              <w:t>. Brno: Computer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>Davido, R. (2001)</w:t>
            </w:r>
            <w:r w:rsidR="007F279D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Kresba jako nástroj poznání dítěte: dětská kresba z pohledu psychologie</w:t>
            </w:r>
            <w:r w:rsidRPr="00487289">
              <w:rPr>
                <w:color w:val="000000"/>
              </w:rPr>
              <w:t>. Praha: Portál. </w:t>
            </w:r>
          </w:p>
          <w:p w:rsidR="00005885" w:rsidRPr="00487289" w:rsidRDefault="00005885" w:rsidP="00005885">
            <w:pPr>
              <w:jc w:val="both"/>
            </w:pPr>
            <w:r w:rsidRPr="00487289">
              <w:t>Hazuková, H. (2011)</w:t>
            </w:r>
            <w:r w:rsidR="007F279D" w:rsidRPr="00487289">
              <w:t>.</w:t>
            </w:r>
            <w:r w:rsidRPr="00487289">
              <w:t xml:space="preserve"> </w:t>
            </w:r>
            <w:r w:rsidRPr="00487289">
              <w:rPr>
                <w:i/>
              </w:rPr>
              <w:t>Výtvarné činnosti v předškolním vzdělávání</w:t>
            </w:r>
            <w:r w:rsidRPr="00487289">
              <w:t xml:space="preserve">. Praha: Raabe. 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t>Krajcarová, J. (2014). Kreativita jako jeden ze současných požadavků na vzdělávání. </w:t>
            </w:r>
            <w:r w:rsidRPr="00487289">
              <w:rPr>
                <w:i/>
              </w:rPr>
              <w:t>Kreatívne vzdelávanie</w:t>
            </w:r>
            <w:r w:rsidRPr="00487289">
              <w:t>. [online]</w:t>
            </w:r>
            <w:r w:rsidR="007F279D" w:rsidRPr="00487289">
              <w:t xml:space="preserve"> </w:t>
            </w:r>
            <w:r w:rsidRPr="00487289">
              <w:t>1. vyd. Zoho</w:t>
            </w:r>
            <w:r w:rsidR="007F279D" w:rsidRPr="00487289">
              <w:t>r: Virvar, 102 –103. Dostupné z</w:t>
            </w:r>
            <w:r w:rsidRPr="00487289">
              <w:t>: www.kreativnevzdelavanie.sk.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>Kubíček, J. (2004)</w:t>
            </w:r>
            <w:r w:rsidR="007F279D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Úvod do estetiky animace</w:t>
            </w:r>
            <w:r w:rsidRPr="00487289">
              <w:rPr>
                <w:color w:val="000000"/>
              </w:rPr>
              <w:t>. Praha: Akademie múzických umění. 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Goodman, N. (2007)</w:t>
            </w:r>
            <w:r w:rsidR="007F279D" w:rsidRPr="00487289">
              <w:rPr>
                <w:color w:val="000000"/>
                <w:shd w:val="clear" w:color="auto" w:fill="FFFFFF"/>
              </w:rPr>
              <w:t>.</w:t>
            </w:r>
            <w:r w:rsidRPr="00487289">
              <w:rPr>
                <w:color w:val="000000"/>
                <w:shd w:val="clear" w:color="auto" w:fill="FFFFFF"/>
              </w:rPr>
              <w:t xml:space="preserve">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Jazyky umění. Nástin teorie symbolů</w:t>
            </w:r>
            <w:r w:rsidRPr="00487289">
              <w:rPr>
                <w:color w:val="000000"/>
                <w:shd w:val="clear" w:color="auto" w:fill="FFFFFF"/>
              </w:rPr>
              <w:t>. Praha: Academia.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  <w:shd w:val="clear" w:color="auto" w:fill="FFFFFF"/>
              </w:rPr>
              <w:t>Koťátková, S. (2005)</w:t>
            </w:r>
            <w:r w:rsidR="007F279D" w:rsidRPr="00487289">
              <w:rPr>
                <w:color w:val="000000"/>
                <w:shd w:val="clear" w:color="auto" w:fill="FFFFFF"/>
              </w:rPr>
              <w:t>.</w:t>
            </w:r>
            <w:r w:rsidRPr="00487289">
              <w:rPr>
                <w:color w:val="000000"/>
                <w:shd w:val="clear" w:color="auto" w:fill="FFFFFF"/>
              </w:rPr>
              <w:t xml:space="preserve">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Hry v mateřské škole v teorii a praxi - význam hry, role pedagoga, cíl hry, soubor her</w:t>
            </w:r>
            <w:r w:rsidRPr="00487289">
              <w:rPr>
                <w:color w:val="000000"/>
                <w:shd w:val="clear" w:color="auto" w:fill="FFFFFF"/>
              </w:rPr>
              <w:t>. Praha: Grada. 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26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865048" w:rsidP="0078763C">
            <w:pPr>
              <w:jc w:val="both"/>
            </w:pPr>
            <w:r w:rsidRPr="00487289">
              <w:t>Kurikulární dokumenty v praxi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28s+28c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56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seminář,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78763C" w:rsidRPr="00487289" w:rsidRDefault="00005885" w:rsidP="00005885">
            <w:pPr>
              <w:jc w:val="both"/>
            </w:pPr>
            <w:r w:rsidRPr="00487289">
              <w:t xml:space="preserve">Vypracování skupinového projektu (projekt školního vzdělávacího programu) </w:t>
            </w:r>
          </w:p>
          <w:p w:rsidR="00005885" w:rsidRPr="00487289" w:rsidRDefault="00005885" w:rsidP="00005885">
            <w:pPr>
              <w:jc w:val="both"/>
            </w:pPr>
            <w:r w:rsidRPr="00487289">
              <w:t>a jeho obhajoba.</w:t>
            </w:r>
          </w:p>
        </w:tc>
      </w:tr>
      <w:tr w:rsidR="00005885" w:rsidRPr="00487289" w:rsidTr="00005885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Markéta Hrozová,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 a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Markéta Hrozová,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Kurikulum – pojetí, výzkum.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Kurikulární dokumenty v České republice.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Systém kurikula v České republice.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Vize mateřské školy jako vzdělávací instituce a její odraz ve školním vzdělávacím programu.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Proces tvorby školního kurikula.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Příprava projektu.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Realizace projektu.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Hodnocení projektu.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Projektová etika.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Závěrečná zpráva.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Role učitele při modifikaci školního vzdělávacího programu podle aktuálních edukačních požadavků.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Skupinová/týmová práce při tvorbě školního vzdělávacího programu.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Evaluace školního vzdělávacího programu.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>Reflexe působení jedince/kolektivu v procesu tvorby školního vzdělávacího programu.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566131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  <w:shd w:val="clear" w:color="auto" w:fill="auto"/>
          </w:tcPr>
          <w:p w:rsidR="00005885" w:rsidRPr="00487289" w:rsidRDefault="00005885" w:rsidP="00005885">
            <w:r w:rsidRPr="00487289">
              <w:rPr>
                <w:b/>
              </w:rPr>
              <w:t>Povinná literatura</w:t>
            </w:r>
            <w:r w:rsidRPr="00487289">
              <w:rPr>
                <w:b/>
              </w:rPr>
              <w:br/>
            </w:r>
            <w:r w:rsidRPr="00487289">
              <w:t>Rámcový vzdělávací program pro</w:t>
            </w:r>
            <w:r w:rsidRPr="00487289">
              <w:rPr>
                <w:b/>
              </w:rPr>
              <w:t xml:space="preserve"> </w:t>
            </w:r>
            <w:r w:rsidR="00566131" w:rsidRPr="00487289">
              <w:t>předškolní vzdělávání (2017</w:t>
            </w:r>
            <w:r w:rsidRPr="00487289">
              <w:t>, RVP PV). Praha: VÚP.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t>Bílá kniha, Národní program rozvoje vzdělávání v ČR (2001). Praha: MŠMT.</w:t>
            </w:r>
          </w:p>
          <w:p w:rsidR="00005885" w:rsidRDefault="00005885" w:rsidP="00566CBF">
            <w:pPr>
              <w:jc w:val="both"/>
              <w:rPr>
                <w:ins w:id="135" w:author="Jana_PC" w:date="2018-05-24T11:38:00Z"/>
              </w:rPr>
            </w:pPr>
            <w:r w:rsidRPr="00487289">
              <w:t>Manuál k přípravě školního (třídního) vzdělávacího programu mateřské školy (2005). Praha: VÚP.</w:t>
            </w:r>
          </w:p>
          <w:p w:rsidR="00093F72" w:rsidRPr="00487289" w:rsidRDefault="00093F72" w:rsidP="00566CBF">
            <w:pPr>
              <w:jc w:val="both"/>
            </w:pPr>
            <w:r>
              <w:t xml:space="preserve">Strategie vzdělávací politiky 2020. Dostupné z: </w:t>
            </w:r>
            <w:r w:rsidRPr="00093F72">
              <w:t>http://www.msmt.cz/ministerstvo/strategie-vzdelavaci-politiky-2020</w:t>
            </w:r>
          </w:p>
          <w:p w:rsidR="00005885" w:rsidRPr="00487289" w:rsidRDefault="00005885" w:rsidP="00566CBF">
            <w:pPr>
              <w:jc w:val="both"/>
              <w:rPr>
                <w:b/>
              </w:rPr>
            </w:pPr>
          </w:p>
          <w:p w:rsidR="00005885" w:rsidRPr="00487289" w:rsidRDefault="00005885" w:rsidP="00566CBF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435B49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Hrozová, M. (2011). Klíčové kompetence žáků v oblasti Výchovy ke zdraví v přípravě budoucích učitelů 1. stupně ZŠ. In Šimoník, O. </w:t>
            </w:r>
            <w:r w:rsidRPr="00487289">
              <w:rPr>
                <w:i/>
                <w:iCs/>
                <w:sz w:val="20"/>
                <w:szCs w:val="20"/>
              </w:rPr>
              <w:t>Příprava budoucích učitelů na rozvíjení klíčových kompetencí žáků na jednotlivých úrovních vzdělávání: kooperace, participace, konsekvence</w:t>
            </w:r>
            <w:r w:rsidRPr="00487289">
              <w:rPr>
                <w:iCs/>
                <w:sz w:val="20"/>
                <w:szCs w:val="20"/>
              </w:rPr>
              <w:t xml:space="preserve">. </w:t>
            </w:r>
            <w:r w:rsidRPr="00487289">
              <w:rPr>
                <w:sz w:val="20"/>
                <w:szCs w:val="20"/>
              </w:rPr>
              <w:t>Brno: Masarykova univerzita.</w:t>
            </w:r>
          </w:p>
          <w:p w:rsidR="00587BF8" w:rsidRDefault="00587BF8" w:rsidP="00587BF8">
            <w:r>
              <w:t xml:space="preserve">Průcha, J., &amp; Koťátková, S. (2013). </w:t>
            </w:r>
            <w:r w:rsidR="00FF027D" w:rsidRPr="00FF027D">
              <w:rPr>
                <w:i/>
              </w:rPr>
              <w:t>Předškolní pedagogika</w:t>
            </w:r>
            <w:r>
              <w:t xml:space="preserve">. Praha: Portál. </w:t>
            </w:r>
          </w:p>
          <w:p w:rsidR="00587BF8" w:rsidRDefault="00587BF8" w:rsidP="00587BF8">
            <w:r>
              <w:t xml:space="preserve">Syslová, Z. (2017). </w:t>
            </w:r>
            <w:r w:rsidR="00FF027D" w:rsidRPr="00FF027D">
              <w:rPr>
                <w:i/>
              </w:rPr>
              <w:t>Učitel v předškolním vzdělávání a jeho příprava na profesi</w:t>
            </w:r>
            <w:r>
              <w:t>. Brno: Masarykova univerzita.</w:t>
            </w:r>
          </w:p>
          <w:p w:rsidR="00587BF8" w:rsidRDefault="00587BF8" w:rsidP="00587BF8">
            <w:r>
              <w:t xml:space="preserve">Svobodová, E. et al. (2010). </w:t>
            </w:r>
            <w:r w:rsidR="00FF027D" w:rsidRPr="00FF027D">
              <w:rPr>
                <w:i/>
              </w:rPr>
              <w:t xml:space="preserve">Vzdělávání v mateřské škole. </w:t>
            </w:r>
            <w:r>
              <w:t>Praha: Portál.</w:t>
            </w:r>
          </w:p>
          <w:p w:rsidR="00DD6AC7" w:rsidRPr="00A92FF9" w:rsidRDefault="00587BF8" w:rsidP="00A92FF9">
            <w:r>
              <w:t xml:space="preserve">Tupý, J. (2014). </w:t>
            </w:r>
            <w:r w:rsidR="00FF027D" w:rsidRPr="00FF027D">
              <w:rPr>
                <w:i/>
              </w:rPr>
              <w:t>Tvorba kurikulárních dokumentů v České republice</w:t>
            </w:r>
            <w:r w:rsidR="00A92FF9">
              <w:t>. Brno: Masarykova univerzita.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737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Škola a rodina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14p+14s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Seminární práce spojená s prezentací, písemná zkouška.</w:t>
            </w:r>
          </w:p>
        </w:tc>
      </w:tr>
      <w:tr w:rsidR="00005885" w:rsidRPr="00487289" w:rsidTr="00005885">
        <w:trPr>
          <w:trHeight w:val="13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60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ind w:left="360"/>
              <w:jc w:val="both"/>
            </w:pPr>
          </w:p>
          <w:p w:rsidR="00005885" w:rsidRPr="00487289" w:rsidRDefault="00005885" w:rsidP="00005885">
            <w:pPr>
              <w:jc w:val="both"/>
            </w:pPr>
            <w:r w:rsidRPr="00487289">
              <w:t>Vztah školy a rodiny – charakteristika.</w:t>
            </w:r>
          </w:p>
          <w:p w:rsidR="00005885" w:rsidRPr="00487289" w:rsidRDefault="00005885" w:rsidP="00005885">
            <w:pPr>
              <w:jc w:val="both"/>
            </w:pPr>
            <w:r w:rsidRPr="00487289">
              <w:t>Účastníci vztahu MŠ a rodiny: rodina, rodiče, rodičovství.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Účastníci vztahu MŠ a rodiny: učitelky, děti.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Roviny vztahu MŠ a rodiny (personální a organizační).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Historie a současnost vztahu MŠ a rodiny u nás a ve světě.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Argumenty pro rozvoj vztahu MŠ a rodiny.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Sporné aspekty vztahů MŠ a rodiny.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Specifika vztahu MŠ a rodiny v preprimárním a primárním vzdělávání.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Nástup do základní školy jako specifická agenda spolupráce MŠ a rodiny.</w:t>
            </w:r>
          </w:p>
          <w:p w:rsidR="00005885" w:rsidRPr="00487289" w:rsidRDefault="00005885" w:rsidP="00005885">
            <w:pPr>
              <w:jc w:val="both"/>
            </w:pPr>
            <w:r w:rsidRPr="00487289">
              <w:t>Formy spolupráce MŠ a rodiny.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Typy rodičů podle jejich vztahů ke škole s ohledem na podmínky MŠ.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Komunikace – základ vztahů školy a rodiny.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Rozhovor: učitelka – rodič. Třídní schůzka – setkání s rodiči.</w:t>
            </w:r>
            <w:r w:rsidRPr="00487289">
              <w:rPr>
                <w:bCs/>
              </w:rPr>
              <w:t xml:space="preserve"> </w:t>
            </w:r>
          </w:p>
          <w:p w:rsidR="00005885" w:rsidRPr="00487289" w:rsidRDefault="00005885" w:rsidP="00005885">
            <w:r w:rsidRPr="00487289">
              <w:rPr>
                <w:bCs/>
              </w:rPr>
              <w:t>Rodičovské sdružení, European Parents Asociation (EPA), EDUin, Rodiče vítáni.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A90E32">
            <w:pPr>
              <w:jc w:val="both"/>
            </w:pPr>
            <w:r w:rsidRPr="00487289">
              <w:t xml:space="preserve">Lažová, L. (2013). </w:t>
            </w:r>
            <w:r w:rsidRPr="00487289">
              <w:rPr>
                <w:i/>
              </w:rPr>
              <w:t>Mateřská škola komunikuje s rodiči</w:t>
            </w:r>
            <w:r w:rsidR="00655EBF" w:rsidRPr="00487289">
              <w:t>. Praha: Portál.</w:t>
            </w:r>
          </w:p>
          <w:p w:rsidR="00005885" w:rsidRPr="00487289" w:rsidRDefault="00005885" w:rsidP="00A90E32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Majerčíková, J. (2015). Sporné aspekty úzkych vzťahov rodiny a školy na začiatku vzdelávania. </w:t>
            </w:r>
            <w:r w:rsidRPr="00487289">
              <w:rPr>
                <w:i/>
                <w:iCs/>
                <w:sz w:val="20"/>
                <w:szCs w:val="20"/>
              </w:rPr>
              <w:t>Studia Paedagogica</w:t>
            </w:r>
            <w:r w:rsidRPr="00487289">
              <w:rPr>
                <w:sz w:val="20"/>
                <w:szCs w:val="20"/>
              </w:rPr>
              <w:t xml:space="preserve">, </w:t>
            </w:r>
            <w:r w:rsidRPr="00487289">
              <w:rPr>
                <w:i/>
                <w:sz w:val="20"/>
                <w:szCs w:val="20"/>
              </w:rPr>
              <w:t>20</w:t>
            </w:r>
            <w:r w:rsidRPr="00487289">
              <w:rPr>
                <w:sz w:val="20"/>
                <w:szCs w:val="20"/>
              </w:rPr>
              <w:t xml:space="preserve">(1), 29-44. </w:t>
            </w:r>
          </w:p>
          <w:p w:rsidR="00005885" w:rsidRPr="00487289" w:rsidRDefault="00005885" w:rsidP="00A90E32">
            <w:pPr>
              <w:jc w:val="both"/>
            </w:pPr>
            <w:r w:rsidRPr="00487289">
              <w:t xml:space="preserve">Majerčíková, J., </w:t>
            </w:r>
            <w:r w:rsidRPr="00487289">
              <w:rPr>
                <w:noProof/>
                <w:shd w:val="clear" w:color="auto" w:fill="FFFFFF"/>
              </w:rPr>
              <w:t>&amp;</w:t>
            </w:r>
            <w:r w:rsidRPr="00487289">
              <w:t xml:space="preserve"> Šuhajová, Z. (2014)."Mám pre teba dve správy: dobrú i zlú, ktorú chceš počuť skôr?" stratégie dieťaťa-žiaka v komunikácii rodiny a primárnej školy. </w:t>
            </w:r>
            <w:r w:rsidRPr="00487289">
              <w:rPr>
                <w:i/>
              </w:rPr>
              <w:t>e-Pedagogium</w:t>
            </w:r>
            <w:r w:rsidRPr="00487289">
              <w:t xml:space="preserve">, </w:t>
            </w:r>
            <w:r w:rsidRPr="00487289">
              <w:rPr>
                <w:i/>
              </w:rPr>
              <w:t>1</w:t>
            </w:r>
            <w:r w:rsidRPr="00487289">
              <w:t>(4), 76-88.</w:t>
            </w:r>
          </w:p>
          <w:p w:rsidR="00005885" w:rsidRPr="00487289" w:rsidRDefault="00005885" w:rsidP="00A90E32">
            <w:pPr>
              <w:jc w:val="both"/>
            </w:pPr>
            <w:r w:rsidRPr="00487289">
              <w:t xml:space="preserve">Rabušicová, M. et al. (2004). </w:t>
            </w:r>
            <w:r w:rsidRPr="00487289">
              <w:rPr>
                <w:i/>
                <w:iCs/>
              </w:rPr>
              <w:t>Škola a (versus) rodina</w:t>
            </w:r>
            <w:r w:rsidRPr="00487289">
              <w:t xml:space="preserve">. Brno: MU. </w:t>
            </w:r>
          </w:p>
          <w:p w:rsidR="00005885" w:rsidRPr="00487289" w:rsidRDefault="00005885" w:rsidP="00A90E32">
            <w:pPr>
              <w:pStyle w:val="Zkladntext3"/>
              <w:tabs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289">
              <w:rPr>
                <w:rFonts w:ascii="Times New Roman" w:hAnsi="Times New Roman" w:cs="Times New Roman"/>
                <w:sz w:val="20"/>
                <w:szCs w:val="20"/>
              </w:rPr>
              <w:t xml:space="preserve">Štech, S., </w:t>
            </w:r>
            <w:r w:rsidRPr="00487289"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>&amp;</w:t>
            </w:r>
            <w:r w:rsidRPr="00487289">
              <w:rPr>
                <w:rFonts w:ascii="Times New Roman" w:hAnsi="Times New Roman" w:cs="Times New Roman"/>
                <w:sz w:val="20"/>
                <w:szCs w:val="20"/>
              </w:rPr>
              <w:t xml:space="preserve"> Viktorová, I. (2001)</w:t>
            </w:r>
            <w:r w:rsidR="00DD6AC7" w:rsidRPr="004872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87289">
              <w:rPr>
                <w:rFonts w:ascii="Times New Roman" w:hAnsi="Times New Roman" w:cs="Times New Roman"/>
                <w:sz w:val="20"/>
                <w:szCs w:val="20"/>
              </w:rPr>
              <w:t xml:space="preserve"> Vztahy rodiny a školy – hledání dialogu. In Kolláriková, Z., Pupala, B. </w:t>
            </w:r>
            <w:r w:rsidRPr="004872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Predškolská a elementárna pedagogika</w:t>
            </w:r>
            <w:r w:rsidRPr="00487289">
              <w:rPr>
                <w:rFonts w:ascii="Times New Roman" w:hAnsi="Times New Roman" w:cs="Times New Roman"/>
                <w:sz w:val="20"/>
                <w:szCs w:val="20"/>
              </w:rPr>
              <w:t>. Praha: Portál, 57-93.</w:t>
            </w:r>
          </w:p>
          <w:p w:rsidR="00005885" w:rsidRPr="00487289" w:rsidRDefault="00005885" w:rsidP="00A90E32">
            <w:pPr>
              <w:jc w:val="both"/>
              <w:rPr>
                <w:b/>
              </w:rPr>
            </w:pPr>
          </w:p>
          <w:p w:rsidR="00005885" w:rsidRPr="00487289" w:rsidRDefault="00005885" w:rsidP="00A90E32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r w:rsidRPr="00487289">
              <w:t xml:space="preserve">Majerčíková, J. et al. (2012). </w:t>
            </w:r>
            <w:r w:rsidRPr="00487289">
              <w:rPr>
                <w:i/>
                <w:iCs/>
              </w:rPr>
              <w:t xml:space="preserve">Profesijná zdatnosť (self-efficacy) študentov učiteľstva a učiteľov spolupracovať s rodičmi. </w:t>
            </w:r>
            <w:r w:rsidR="00A92FF9">
              <w:t>Bratislava: Vydavateľstvo UK.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036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Default="00005885" w:rsidP="00005885"/>
    <w:p w:rsidR="00A92FF9" w:rsidRPr="00487289" w:rsidRDefault="00A92FF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IV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DD6AC7">
            <w:pPr>
              <w:jc w:val="both"/>
            </w:pPr>
            <w:r w:rsidRPr="00487289">
              <w:t xml:space="preserve">Plnění zadaných </w:t>
            </w:r>
            <w:r w:rsidR="00DD6AC7" w:rsidRPr="00487289">
              <w:t>individuálních</w:t>
            </w:r>
            <w:r w:rsidRPr="00487289">
              <w:t xml:space="preserve"> úkolů, práce v Moodle, průběžné testy, závěrečný test.</w:t>
            </w:r>
          </w:p>
        </w:tc>
      </w:tr>
      <w:tr w:rsidR="00005885" w:rsidRPr="00487289" w:rsidTr="00005885">
        <w:trPr>
          <w:trHeight w:val="27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Veronika Pečivová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71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Tvorba různých druhů otázek.</w:t>
            </w:r>
          </w:p>
          <w:p w:rsidR="00005885" w:rsidRPr="00487289" w:rsidRDefault="00005885" w:rsidP="00005885">
            <w:r w:rsidRPr="00487289">
              <w:t>Předpřítomný čas prostý a průběhový.</w:t>
            </w:r>
          </w:p>
          <w:p w:rsidR="00005885" w:rsidRPr="00487289" w:rsidRDefault="00005885" w:rsidP="00005885">
            <w:r w:rsidRPr="00487289">
              <w:t>Konverzace v různých kulturách.</w:t>
            </w:r>
          </w:p>
          <w:p w:rsidR="00005885" w:rsidRPr="00487289" w:rsidRDefault="00005885" w:rsidP="00005885">
            <w:r w:rsidRPr="00487289">
              <w:t>Komunikace v psané formě.</w:t>
            </w:r>
          </w:p>
          <w:p w:rsidR="00005885" w:rsidRPr="00487289" w:rsidRDefault="00005885" w:rsidP="00005885">
            <w:r w:rsidRPr="00487289">
              <w:t>Předložkové slovesné vazby.</w:t>
            </w:r>
          </w:p>
          <w:p w:rsidR="00005885" w:rsidRPr="00487289" w:rsidRDefault="00005885" w:rsidP="00005885">
            <w:r w:rsidRPr="00487289">
              <w:t>Problémy při telefonování.</w:t>
            </w:r>
          </w:p>
          <w:p w:rsidR="00005885" w:rsidRPr="00487289" w:rsidRDefault="00005885" w:rsidP="00005885">
            <w:r w:rsidRPr="00487289">
              <w:t>Neformální email.</w:t>
            </w:r>
          </w:p>
          <w:p w:rsidR="00005885" w:rsidRPr="00487289" w:rsidRDefault="00005885" w:rsidP="00005885">
            <w:r w:rsidRPr="00487289">
              <w:t>Předminulý čas.</w:t>
            </w:r>
          </w:p>
          <w:p w:rsidR="00005885" w:rsidRPr="00487289" w:rsidRDefault="00005885" w:rsidP="00005885">
            <w:r w:rsidRPr="00487289">
              <w:t>Cestování a dobrodružství.</w:t>
            </w:r>
          </w:p>
          <w:p w:rsidR="00005885" w:rsidRPr="00487289" w:rsidRDefault="00005885" w:rsidP="00005885">
            <w:r w:rsidRPr="00487289">
              <w:t>Psaní stížnosti emailem.</w:t>
            </w:r>
          </w:p>
          <w:p w:rsidR="00005885" w:rsidRPr="00487289" w:rsidRDefault="00005885" w:rsidP="00005885">
            <w:r w:rsidRPr="00487289">
              <w:t>Budoucí časy.</w:t>
            </w:r>
          </w:p>
          <w:p w:rsidR="00005885" w:rsidRPr="00487289" w:rsidRDefault="00005885" w:rsidP="00005885">
            <w:r w:rsidRPr="00487289">
              <w:t>Učení se, myšlení a vědomosti.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Čtení textu pomocí techniky – </w:t>
            </w:r>
            <w:r w:rsidRPr="00487289">
              <w:rPr>
                <w:i/>
              </w:rPr>
              <w:t>skimming.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Trpný rod, kauzativní </w:t>
            </w:r>
            <w:r w:rsidRPr="00487289">
              <w:rPr>
                <w:i/>
              </w:rPr>
              <w:t>have</w:t>
            </w:r>
            <w:r w:rsidRPr="00487289">
              <w:t xml:space="preserve"> a </w:t>
            </w:r>
            <w:r w:rsidRPr="00487289">
              <w:rPr>
                <w:i/>
              </w:rPr>
              <w:t>get.</w:t>
            </w:r>
          </w:p>
          <w:p w:rsidR="00005885" w:rsidRPr="00487289" w:rsidRDefault="00005885" w:rsidP="00005885"/>
        </w:tc>
      </w:tr>
      <w:tr w:rsidR="00005885" w:rsidRPr="00487289" w:rsidTr="00DD6AC7">
        <w:trPr>
          <w:trHeight w:val="238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331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Roberts, R., </w:t>
            </w:r>
            <w:r w:rsidR="00A90E32"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 B2 Upper- Intermediate Coursebook with video</w:t>
            </w:r>
            <w:r w:rsidRPr="00487289">
              <w:t>. Oxford: Oxford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Roberts, R., </w:t>
            </w:r>
            <w:r w:rsidR="00A90E32"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</w:rPr>
              <w:t>B2 Upper-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Flower, J. (1998). </w:t>
            </w:r>
            <w:r w:rsidRPr="00487289">
              <w:rPr>
                <w:i/>
              </w:rPr>
              <w:t>Phrasal Verb Organizer with Mini-Dictionary</w:t>
            </w:r>
            <w:r w:rsidRPr="00487289">
              <w:t>. Hove: Language Teaching Publications.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Mann, M. (2007). </w:t>
            </w:r>
            <w:r w:rsidRPr="00487289">
              <w:rPr>
                <w:i/>
              </w:rPr>
              <w:t>Destination B1 Grammar &amp; Vocabulary with Answer Key</w:t>
            </w:r>
            <w:r w:rsidRPr="00487289">
              <w:t>. MacMillan.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Murphy, R. (2012). </w:t>
            </w:r>
            <w:r w:rsidRPr="00487289">
              <w:rPr>
                <w:i/>
              </w:rPr>
              <w:t>English Grammar in Use 4th Edition</w:t>
            </w:r>
            <w:r w:rsidRPr="00487289">
              <w:t>. Cambridge: Cambridge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Sparling, D. (1990). </w:t>
            </w:r>
            <w:r w:rsidRPr="00487289">
              <w:rPr>
                <w:i/>
              </w:rPr>
              <w:t>English or Czenglish</w:t>
            </w:r>
            <w:r w:rsidRPr="00487289">
              <w:t>. Praha: Státní pedagogické nakladatelství.</w:t>
            </w:r>
          </w:p>
          <w:p w:rsidR="00005885" w:rsidRPr="00487289" w:rsidRDefault="00005885" w:rsidP="00005885">
            <w:r w:rsidRPr="00487289">
              <w:t>Wyatt, R. (2004). Check Your English Vocabular</w:t>
            </w:r>
            <w:r w:rsidR="00A92FF9">
              <w:t>y For FCE+. London: Bloomsbury.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1008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>
      <w:pPr>
        <w:rPr>
          <w:ins w:id="136" w:author="Hana Navrátilová" w:date="2018-05-31T11:39:00Z"/>
        </w:rPr>
      </w:pPr>
    </w:p>
    <w:p w:rsidR="009902E9" w:rsidRPr="00487289" w:rsidRDefault="009902E9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Specifika práce s dětmi do 3 let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Seminární práce na zadané téma.</w:t>
            </w:r>
          </w:p>
        </w:tc>
      </w:tr>
      <w:tr w:rsidR="00005885" w:rsidRPr="00487289" w:rsidTr="00005885">
        <w:trPr>
          <w:trHeight w:val="32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88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Vymezení, objasnění, rozlišení základních pojmů: péče/výchova a vzdělávání.</w:t>
            </w:r>
          </w:p>
          <w:p w:rsidR="00005885" w:rsidRPr="00487289" w:rsidRDefault="00005885" w:rsidP="00005885">
            <w:r w:rsidRPr="00487289">
              <w:t>Péče a vzdělávání dětí do tří let v České republice.</w:t>
            </w:r>
          </w:p>
          <w:p w:rsidR="00005885" w:rsidRPr="00487289" w:rsidRDefault="00005885" w:rsidP="00005885">
            <w:r w:rsidRPr="00487289">
              <w:t>Péče a vzdělávání dětí do tří let v Evropě.</w:t>
            </w:r>
          </w:p>
          <w:p w:rsidR="00005885" w:rsidRPr="00487289" w:rsidRDefault="00005885" w:rsidP="00005885">
            <w:r w:rsidRPr="00487289">
              <w:t>Rodinná politika v ČR.</w:t>
            </w:r>
          </w:p>
          <w:p w:rsidR="00005885" w:rsidRPr="00487289" w:rsidRDefault="00005885" w:rsidP="00005885">
            <w:r w:rsidRPr="00487289">
              <w:t>Proměny rodiny.</w:t>
            </w:r>
          </w:p>
          <w:p w:rsidR="00005885" w:rsidRPr="00487289" w:rsidRDefault="00005885" w:rsidP="00005885">
            <w:r w:rsidRPr="00487289">
              <w:t>Vzdělávání dětí do tří let v kurikulárních dokumentech.</w:t>
            </w:r>
          </w:p>
          <w:p w:rsidR="00005885" w:rsidRPr="00487289" w:rsidRDefault="00005885" w:rsidP="00005885">
            <w:r w:rsidRPr="00487289">
              <w:t>Charakteristika dítěte do tří let – z hlediska poznatků vývojové psychologie.</w:t>
            </w:r>
          </w:p>
          <w:p w:rsidR="00005885" w:rsidRPr="00487289" w:rsidRDefault="00005885" w:rsidP="00005885">
            <w:r w:rsidRPr="00487289">
              <w:t>Charakteristika dítěte do tří let – z hlediska poznatků předškolní pedagogiky.</w:t>
            </w:r>
          </w:p>
          <w:p w:rsidR="00005885" w:rsidRPr="00487289" w:rsidRDefault="00005885" w:rsidP="00005885">
            <w:r w:rsidRPr="00487289">
              <w:t>Charakteristika dítěte do tří</w:t>
            </w:r>
            <w:r w:rsidR="00655EBF" w:rsidRPr="00487289">
              <w:t xml:space="preserve"> let</w:t>
            </w:r>
            <w:r w:rsidRPr="00487289">
              <w:t xml:space="preserve"> – fyzický vývoj.</w:t>
            </w:r>
          </w:p>
          <w:p w:rsidR="00005885" w:rsidRPr="00487289" w:rsidRDefault="001D5CFD" w:rsidP="00005885">
            <w:pPr>
              <w:rPr>
                <w:color w:val="000000"/>
                <w:shd w:val="clear" w:color="auto" w:fill="FFFFFF"/>
              </w:rPr>
            </w:pPr>
            <w:r w:rsidRPr="00BA13DA">
              <w:rPr>
                <w:color w:val="000000"/>
                <w:shd w:val="clear" w:color="auto" w:fill="FFFFFF"/>
              </w:rPr>
              <w:t>Diagnostikování</w:t>
            </w:r>
            <w:r w:rsidR="00005885" w:rsidRPr="00487289">
              <w:rPr>
                <w:color w:val="000000"/>
                <w:shd w:val="clear" w:color="auto" w:fill="FFFFFF"/>
              </w:rPr>
              <w:t xml:space="preserve"> dítěte do tří let věku. 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Potřeby versus učení u dítěte do tří let věku</w:t>
            </w:r>
            <w:r w:rsidR="00655EBF" w:rsidRPr="00487289">
              <w:rPr>
                <w:color w:val="000000"/>
                <w:shd w:val="clear" w:color="auto" w:fill="FFFFFF"/>
              </w:rPr>
              <w:t>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Možnosti a podmínky výchovy a vzdělávání dětí do tří let v MŠ.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Role učitele ve výchově a vzdělávání dítěte do tří let věku. </w:t>
            </w:r>
          </w:p>
          <w:p w:rsidR="00005885" w:rsidRPr="00487289" w:rsidRDefault="00005885" w:rsidP="00005885">
            <w:r w:rsidRPr="00487289">
              <w:rPr>
                <w:color w:val="000000"/>
                <w:shd w:val="clear" w:color="auto" w:fill="FFFFFF"/>
              </w:rPr>
              <w:t>Pozitiva a negativa péče a vzdělávání dětí mladších tří let.</w:t>
            </w:r>
          </w:p>
          <w:p w:rsidR="00005885" w:rsidRPr="00487289" w:rsidRDefault="00005885" w:rsidP="00005885"/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99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>Dittrichová, J., Papoušek, M.</w:t>
            </w:r>
            <w:r w:rsidR="00DD6AC7" w:rsidRPr="00487289">
              <w:rPr>
                <w:color w:val="000000"/>
              </w:rPr>
              <w:t>,</w:t>
            </w:r>
            <w:r w:rsidRPr="00487289">
              <w:t xml:space="preserve"> &amp; </w:t>
            </w:r>
            <w:r w:rsidRPr="00487289">
              <w:rPr>
                <w:color w:val="000000"/>
              </w:rPr>
              <w:t>Paul, K. (2004)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Chování dítěte raného věku a rodičovská péče</w:t>
            </w:r>
            <w:r w:rsidRPr="00487289">
              <w:rPr>
                <w:color w:val="000000"/>
              </w:rPr>
              <w:t>. Praha: Grada.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Matějček, Z. (2005). </w:t>
            </w:r>
            <w:r w:rsidRPr="00487289">
              <w:rPr>
                <w:i/>
                <w:iCs/>
                <w:color w:val="000000"/>
              </w:rPr>
              <w:t>Prvních 6 let ve vývoji a výchově dítěte</w:t>
            </w:r>
            <w:r w:rsidRPr="00487289">
              <w:rPr>
                <w:color w:val="000000"/>
              </w:rPr>
              <w:t>. Praha: Grada.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Mareš, J. (2013). </w:t>
            </w:r>
            <w:r w:rsidRPr="00487289">
              <w:rPr>
                <w:i/>
                <w:iCs/>
                <w:color w:val="000000"/>
              </w:rPr>
              <w:t>Pedagogická psychologie</w:t>
            </w:r>
            <w:r w:rsidRPr="00487289">
              <w:rPr>
                <w:color w:val="000000"/>
              </w:rPr>
              <w:t>. Praha: Portál.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Mertin, V., </w:t>
            </w:r>
            <w:r w:rsidRPr="00487289">
              <w:t xml:space="preserve">&amp; </w:t>
            </w:r>
            <w:r w:rsidRPr="00487289">
              <w:rPr>
                <w:color w:val="000000"/>
              </w:rPr>
              <w:t>Gillernová, I. (eds.). (2003)</w:t>
            </w:r>
            <w:r w:rsidR="00A90E32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> </w:t>
            </w:r>
            <w:r w:rsidRPr="00487289">
              <w:rPr>
                <w:i/>
                <w:iCs/>
                <w:color w:val="000000"/>
              </w:rPr>
              <w:t>Psychologie pro učitelky mateřské školy</w:t>
            </w:r>
            <w:r w:rsidRPr="00487289">
              <w:rPr>
                <w:color w:val="000000"/>
              </w:rPr>
              <w:t>. Portál: Praha. 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Splavcová, H., &amp; Kropáčková, J. (2016). </w:t>
            </w:r>
            <w:r w:rsidRPr="00487289">
              <w:rPr>
                <w:i/>
              </w:rPr>
              <w:t xml:space="preserve">Vzdělávání dětí od dvou let v MŠ. </w:t>
            </w:r>
            <w:r w:rsidRPr="00487289">
              <w:t>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Šulová, L. (2004). </w:t>
            </w:r>
            <w:r w:rsidRPr="00487289">
              <w:rPr>
                <w:i/>
                <w:iCs/>
                <w:color w:val="000000"/>
              </w:rPr>
              <w:t>Raný psychický vývoj dítěte</w:t>
            </w:r>
            <w:r w:rsidRPr="00487289">
              <w:rPr>
                <w:color w:val="000000"/>
              </w:rPr>
              <w:t>. Praha: Karolinum. </w:t>
            </w:r>
          </w:p>
          <w:p w:rsidR="00005885" w:rsidRPr="00487289" w:rsidRDefault="00005885" w:rsidP="00005885">
            <w:r w:rsidRPr="00487289">
              <w:t>Vašíková, J. (2015). Proměny kurikul předškolního vzdělávání dětí do tří let. Situace v České republice a Evropě. In Wiegerová, A.</w:t>
            </w:r>
            <w:r w:rsidR="00A90E32" w:rsidRPr="00487289">
              <w:t xml:space="preserve"> </w:t>
            </w:r>
            <w:r w:rsidRPr="00487289">
              <w:rPr>
                <w:i/>
              </w:rPr>
              <w:t>Profesionalizace učitele mateřské školy z pohledu reformy kurikula</w:t>
            </w:r>
            <w:r w:rsidRPr="00487289">
              <w:t>.  Zlín: Univerzita Tomáše Bati ve Zlíně, Fakulta humanitních studií, 82-91.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6252B6" w:rsidRDefault="006252B6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Langmeier, J., </w:t>
            </w:r>
            <w:r w:rsidRPr="00487289">
              <w:t>&amp;</w:t>
            </w:r>
            <w:r w:rsidRPr="00487289">
              <w:rPr>
                <w:color w:val="000000"/>
              </w:rPr>
              <w:t xml:space="preserve"> Krejčířová, D. (2006). </w:t>
            </w:r>
            <w:r w:rsidRPr="00487289">
              <w:rPr>
                <w:i/>
                <w:iCs/>
                <w:color w:val="000000"/>
              </w:rPr>
              <w:t>Vývojová psychologie</w:t>
            </w:r>
            <w:r>
              <w:rPr>
                <w:color w:val="000000"/>
              </w:rPr>
              <w:t>. Praha: Grada.</w:t>
            </w:r>
          </w:p>
          <w:p w:rsidR="00005885" w:rsidRPr="006252B6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Sobotková, I. (2007). </w:t>
            </w:r>
            <w:r w:rsidRPr="00487289">
              <w:rPr>
                <w:i/>
                <w:iCs/>
                <w:color w:val="000000"/>
              </w:rPr>
              <w:t>Psychologie rodiny</w:t>
            </w:r>
            <w:r w:rsidRPr="00487289">
              <w:rPr>
                <w:color w:val="000000"/>
              </w:rPr>
              <w:t>. Praha: Portál. 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005885">
        <w:trPr>
          <w:trHeight w:val="26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  <w:p w:rsidR="00DD6AC7" w:rsidRPr="00487289" w:rsidRDefault="00DD6AC7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Letní škola v přírodě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655EBF" w:rsidP="00005885">
            <w:pPr>
              <w:jc w:val="both"/>
            </w:pPr>
            <w:r w:rsidRPr="00487289">
              <w:t>16</w:t>
            </w:r>
            <w:r w:rsidR="00005885" w:rsidRPr="00487289">
              <w:t>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655EBF" w:rsidP="00005885">
            <w:pPr>
              <w:jc w:val="both"/>
            </w:pPr>
            <w:r w:rsidRPr="00487289">
              <w:t>16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 xml:space="preserve">Prerekvizity, korekvizity, </w:t>
            </w:r>
            <w:r w:rsidRPr="00487289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Zpracovávaní projektu pro letní školu v přírodě, realizace a evaluace projektu pro děti předškolního věku.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Marie Pavelková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6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jc w:val="both"/>
            </w:pPr>
            <w:r w:rsidRPr="00487289">
              <w:t>Vymezení pojmu „škola v přírodě“</w:t>
            </w:r>
            <w:r w:rsidR="00BA13DA">
              <w:t xml:space="preserve"> (dále ŠvP)</w:t>
            </w:r>
            <w:r w:rsidRPr="00487289">
              <w:t>.</w:t>
            </w:r>
          </w:p>
          <w:p w:rsidR="00005885" w:rsidRPr="00487289" w:rsidRDefault="00005885" w:rsidP="00005885">
            <w:pPr>
              <w:jc w:val="both"/>
            </w:pPr>
            <w:r w:rsidRPr="00487289">
              <w:t>Cíle a obsah školy v přírodě.</w:t>
            </w:r>
          </w:p>
          <w:p w:rsidR="00005885" w:rsidRPr="00487289" w:rsidRDefault="00005885" w:rsidP="00005885">
            <w:pPr>
              <w:jc w:val="both"/>
            </w:pPr>
            <w:r w:rsidRPr="00487289">
              <w:t>Metodika přípravy školy v přírodě.</w:t>
            </w:r>
          </w:p>
          <w:p w:rsidR="007423E7" w:rsidRPr="00487289" w:rsidRDefault="00005885" w:rsidP="00005885">
            <w:pPr>
              <w:jc w:val="both"/>
            </w:pPr>
            <w:r w:rsidRPr="00487289">
              <w:t>Související normy, vyhlášky a další dokumenty.</w:t>
            </w:r>
            <w:r w:rsidR="00655EBF" w:rsidRPr="00487289">
              <w:t xml:space="preserve"> </w:t>
            </w:r>
          </w:p>
          <w:p w:rsidR="00005885" w:rsidRPr="00487289" w:rsidRDefault="00655EBF" w:rsidP="00005885">
            <w:pPr>
              <w:jc w:val="both"/>
            </w:pPr>
            <w:r w:rsidRPr="00487289">
              <w:t xml:space="preserve">Zakotvení </w:t>
            </w:r>
            <w:r w:rsidRPr="00487289">
              <w:rPr>
                <w:color w:val="000000"/>
                <w:shd w:val="clear" w:color="auto" w:fill="FFFFFF"/>
              </w:rPr>
              <w:t>ŠvP v školní legislativě ČR</w:t>
            </w:r>
            <w:r w:rsidRPr="00487289">
              <w:t>.</w:t>
            </w:r>
          </w:p>
          <w:p w:rsidR="00005885" w:rsidRPr="00487289" w:rsidRDefault="00005885" w:rsidP="00005885">
            <w:pPr>
              <w:jc w:val="both"/>
            </w:pPr>
            <w:r w:rsidRPr="00487289">
              <w:t>Formy práce s dětmi na akci tohoto typu.</w:t>
            </w:r>
          </w:p>
          <w:p w:rsidR="00005885" w:rsidRPr="00487289" w:rsidRDefault="00005885" w:rsidP="00005885">
            <w:pPr>
              <w:jc w:val="both"/>
            </w:pPr>
            <w:r w:rsidRPr="00487289">
              <w:t>Hygienické požadavky.</w:t>
            </w:r>
          </w:p>
          <w:p w:rsidR="007423E7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Příprava projektu</w:t>
            </w:r>
            <w:r w:rsidR="00FB240E" w:rsidRPr="00487289">
              <w:rPr>
                <w:color w:val="000000"/>
                <w:shd w:val="clear" w:color="auto" w:fill="FFFFFF"/>
              </w:rPr>
              <w:t xml:space="preserve"> ŠvP</w:t>
            </w:r>
            <w:r w:rsidR="007423E7" w:rsidRPr="00487289">
              <w:rPr>
                <w:color w:val="000000"/>
                <w:shd w:val="clear" w:color="auto" w:fill="FFFFFF"/>
              </w:rPr>
              <w:t>.</w:t>
            </w:r>
          </w:p>
          <w:p w:rsidR="00005885" w:rsidRPr="00487289" w:rsidRDefault="007423E7" w:rsidP="00005885">
            <w:r w:rsidRPr="00487289">
              <w:rPr>
                <w:color w:val="000000"/>
                <w:shd w:val="clear" w:color="auto" w:fill="FFFFFF"/>
              </w:rPr>
              <w:t>Sk</w:t>
            </w:r>
            <w:r w:rsidR="00655EBF" w:rsidRPr="00487289">
              <w:rPr>
                <w:color w:val="000000"/>
                <w:shd w:val="clear" w:color="auto" w:fill="FFFFFF"/>
              </w:rPr>
              <w:t>upinové</w:t>
            </w:r>
            <w:r w:rsidRPr="00487289">
              <w:rPr>
                <w:color w:val="000000"/>
                <w:shd w:val="clear" w:color="auto" w:fill="FFFFFF"/>
              </w:rPr>
              <w:t xml:space="preserve"> a individuální</w:t>
            </w:r>
            <w:r w:rsidR="00655EBF" w:rsidRPr="00487289">
              <w:rPr>
                <w:color w:val="000000"/>
                <w:shd w:val="clear" w:color="auto" w:fill="FFFFFF"/>
              </w:rPr>
              <w:t xml:space="preserve"> vypracování projektu.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Realizace projektu</w:t>
            </w:r>
            <w:r w:rsidR="00FB240E" w:rsidRPr="00487289">
              <w:rPr>
                <w:color w:val="000000"/>
                <w:shd w:val="clear" w:color="auto" w:fill="FFFFFF"/>
              </w:rPr>
              <w:t xml:space="preserve"> ŠvP</w:t>
            </w:r>
            <w:r w:rsidR="00005885" w:rsidRPr="00487289">
              <w:rPr>
                <w:color w:val="000000"/>
                <w:shd w:val="clear" w:color="auto" w:fill="FFFFFF"/>
              </w:rPr>
              <w:t>.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Aplikace projektu</w:t>
            </w:r>
            <w:r w:rsidR="00FB240E" w:rsidRPr="00487289">
              <w:rPr>
                <w:color w:val="000000"/>
                <w:shd w:val="clear" w:color="auto" w:fill="FFFFFF"/>
              </w:rPr>
              <w:t xml:space="preserve"> ŠvP</w:t>
            </w:r>
            <w:r w:rsidR="00005885" w:rsidRPr="00487289">
              <w:rPr>
                <w:color w:val="000000"/>
                <w:shd w:val="clear" w:color="auto" w:fill="FFFFFF"/>
              </w:rPr>
              <w:t>.</w:t>
            </w:r>
            <w:r w:rsidR="00005885" w:rsidRPr="00487289">
              <w:rPr>
                <w:color w:val="000000"/>
              </w:rPr>
              <w:br/>
            </w:r>
            <w:r w:rsidR="00005885" w:rsidRPr="00487289">
              <w:rPr>
                <w:color w:val="000000"/>
                <w:shd w:val="clear" w:color="auto" w:fill="FFFFFF"/>
              </w:rPr>
              <w:t>Hodnocení projektu</w:t>
            </w:r>
            <w:r w:rsidR="00FB240E" w:rsidRPr="00487289">
              <w:rPr>
                <w:color w:val="000000"/>
                <w:shd w:val="clear" w:color="auto" w:fill="FFFFFF"/>
              </w:rPr>
              <w:t xml:space="preserve"> ŠvP</w:t>
            </w:r>
            <w:r w:rsidR="00005885" w:rsidRPr="00487289">
              <w:rPr>
                <w:color w:val="000000"/>
                <w:shd w:val="clear" w:color="auto" w:fill="FFFFFF"/>
              </w:rPr>
              <w:t>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206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BA13DA">
              <w:rPr>
                <w:color w:val="000000"/>
              </w:rPr>
              <w:t xml:space="preserve">Bubelíniová, M. </w:t>
            </w:r>
            <w:r w:rsidR="001D5CFD" w:rsidRPr="00BA13DA">
              <w:rPr>
                <w:color w:val="000000"/>
              </w:rPr>
              <w:t>et al</w:t>
            </w:r>
            <w:r w:rsidRPr="00BA13DA">
              <w:rPr>
                <w:color w:val="000000"/>
              </w:rPr>
              <w:t>.</w:t>
            </w:r>
            <w:r w:rsidR="00F12241" w:rsidRPr="00BA13DA">
              <w:rPr>
                <w:color w:val="000000"/>
              </w:rPr>
              <w:t xml:space="preserve"> </w:t>
            </w:r>
            <w:r w:rsidRPr="00BA13DA">
              <w:rPr>
                <w:color w:val="000000"/>
              </w:rPr>
              <w:t>(1999).  </w:t>
            </w:r>
            <w:r w:rsidRPr="00BA13DA">
              <w:rPr>
                <w:i/>
                <w:iCs/>
                <w:color w:val="000000"/>
              </w:rPr>
              <w:t>Premeny školy v prírode</w:t>
            </w:r>
            <w:r w:rsidRPr="00BA13DA">
              <w:rPr>
                <w:color w:val="000000"/>
              </w:rPr>
              <w:t>. Bratislava: Iuventa.</w:t>
            </w:r>
            <w:r w:rsidRPr="00487289">
              <w:rPr>
                <w:color w:val="000000"/>
              </w:rPr>
              <w:t> 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Bubelíniová, M., Hirschnerová, Z., &amp; Wiegerová, A. (2001). </w:t>
            </w:r>
            <w:r w:rsidRPr="00487289">
              <w:rPr>
                <w:i/>
                <w:iCs/>
                <w:color w:val="000000"/>
              </w:rPr>
              <w:t>Premeny školy v prírode 2</w:t>
            </w:r>
            <w:r w:rsidRPr="00487289">
              <w:rPr>
                <w:color w:val="000000"/>
              </w:rPr>
              <w:t>. Bratislava: Iuventa.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shd w:val="clear" w:color="auto" w:fill="FFFFFF"/>
              </w:rPr>
              <w:t>Zouharová, K. (2012). </w:t>
            </w:r>
            <w:r w:rsidRPr="00487289">
              <w:rPr>
                <w:i/>
                <w:iCs/>
                <w:shd w:val="clear" w:color="auto" w:fill="FFFFFF"/>
              </w:rPr>
              <w:t>Škola v přírodě hrou</w:t>
            </w:r>
            <w:r w:rsidRPr="00487289">
              <w:rPr>
                <w:shd w:val="clear" w:color="auto" w:fill="FFFFFF"/>
              </w:rPr>
              <w:t>. Praha: Grada.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Kratochvílová, J. (2006). </w:t>
            </w:r>
            <w:r w:rsidRPr="00487289">
              <w:rPr>
                <w:i/>
              </w:rPr>
              <w:t>Teorie a praxe projektové výuky</w:t>
            </w:r>
            <w:r w:rsidRPr="00487289">
              <w:t>. Brno: MU.</w:t>
            </w:r>
          </w:p>
          <w:p w:rsidR="00A92FF9" w:rsidRPr="00487289" w:rsidRDefault="00005885" w:rsidP="00A92FF9">
            <w:pPr>
              <w:jc w:val="both"/>
            </w:pPr>
            <w:r w:rsidRPr="00487289">
              <w:t xml:space="preserve">Pavlovská, M. (2002). </w:t>
            </w:r>
            <w:r w:rsidRPr="00487289">
              <w:rPr>
                <w:i/>
              </w:rPr>
              <w:t>Cesta současné školy ke škole tvořivé</w:t>
            </w:r>
            <w:r w:rsidR="00A92FF9">
              <w:t>. Brno: MSD.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796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Pohybové hry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2/LS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28c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28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 xml:space="preserve">Prerekvizity, korekvizity, </w:t>
            </w:r>
            <w:r w:rsidRPr="00487289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4B77C3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F17DD1" w:rsidP="004B77C3">
            <w:pPr>
              <w:jc w:val="both"/>
            </w:pPr>
            <w:ins w:id="137" w:author="§.opiékoiíkkoíikoíi" w:date="2018-05-27T09:12:00Z">
              <w:r>
                <w:t xml:space="preserve">Praktický výstup studenta - realizace aktivity pohybové hry pro děti předškolního věku. </w:t>
              </w:r>
            </w:ins>
            <w:del w:id="138" w:author="§.opiékoiíkkoíikoíi" w:date="2018-05-27T09:12:00Z">
              <w:r w:rsidR="00005885" w:rsidRPr="00487289" w:rsidDel="00F17DD1">
                <w:delText>Seminární práce spojená s prezentací.</w:delText>
              </w:r>
            </w:del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Význam </w:t>
            </w:r>
            <w:r w:rsidR="004B77C3" w:rsidRPr="00487289">
              <w:t xml:space="preserve">a objasnění pojmu </w:t>
            </w:r>
            <w:r w:rsidRPr="00487289">
              <w:t>volné pohybové aktivity.</w:t>
            </w:r>
          </w:p>
          <w:p w:rsidR="004B77C3" w:rsidRPr="00487289" w:rsidRDefault="00005885" w:rsidP="00005885">
            <w:r w:rsidRPr="00487289">
              <w:t>Rozvíjení kladných stránek osobnosti</w:t>
            </w:r>
            <w:r w:rsidR="00BA13DA">
              <w:t xml:space="preserve"> dětí a vliv pohybu na ovládání </w:t>
            </w:r>
            <w:r w:rsidR="004B77C3" w:rsidRPr="00487289">
              <w:t>chování</w:t>
            </w:r>
            <w:r w:rsidR="00BA13DA">
              <w:t xml:space="preserve"> dítěte</w:t>
            </w:r>
            <w:r w:rsidR="004B77C3" w:rsidRPr="00487289">
              <w:t>.</w:t>
            </w:r>
          </w:p>
          <w:p w:rsidR="00005885" w:rsidRPr="00487289" w:rsidRDefault="004B77C3" w:rsidP="00005885">
            <w:r w:rsidRPr="00487289">
              <w:t>V</w:t>
            </w:r>
            <w:r w:rsidR="00005885" w:rsidRPr="00487289">
              <w:t xml:space="preserve">ýchova k trpělivosti, ohleduplnosti </w:t>
            </w:r>
            <w:r w:rsidR="00BA13DA">
              <w:t>a úctě k</w:t>
            </w:r>
            <w:r w:rsidRPr="00487289">
              <w:t xml:space="preserve"> přátelům, utváření</w:t>
            </w:r>
            <w:r w:rsidR="00005885" w:rsidRPr="00487289">
              <w:t xml:space="preserve"> smysl</w:t>
            </w:r>
            <w:r w:rsidRPr="00487289">
              <w:t>u</w:t>
            </w:r>
            <w:r w:rsidR="00005885" w:rsidRPr="00487289">
              <w:t xml:space="preserve"> pro čestné sportovní zápolení, ut</w:t>
            </w:r>
            <w:r w:rsidRPr="00487289">
              <w:t>váření</w:t>
            </w:r>
            <w:r w:rsidR="00005885" w:rsidRPr="00487289">
              <w:t xml:space="preserve"> </w:t>
            </w:r>
            <w:r w:rsidRPr="00487289">
              <w:t>dovednosti</w:t>
            </w:r>
            <w:r w:rsidR="00005885" w:rsidRPr="00487289">
              <w:t xml:space="preserve"> smířit se s prohrou.</w:t>
            </w:r>
          </w:p>
          <w:p w:rsidR="00005885" w:rsidRPr="00487289" w:rsidRDefault="00005885" w:rsidP="00005885">
            <w:r w:rsidRPr="00487289">
              <w:t>Pěstování návyků vedoucích k pravidelnému otužování.</w:t>
            </w:r>
          </w:p>
          <w:p w:rsidR="00005885" w:rsidRPr="00487289" w:rsidRDefault="00005885" w:rsidP="00005885">
            <w:r w:rsidRPr="00487289">
              <w:t>Hygiena prostředí.</w:t>
            </w:r>
          </w:p>
          <w:p w:rsidR="00005885" w:rsidRPr="00487289" w:rsidRDefault="00005885" w:rsidP="00005885">
            <w:r w:rsidRPr="00487289">
              <w:t>Péče o správné držení těla dětí.</w:t>
            </w:r>
          </w:p>
          <w:p w:rsidR="00005885" w:rsidRPr="00487289" w:rsidRDefault="00005885" w:rsidP="00005885">
            <w:r w:rsidRPr="00487289">
              <w:t xml:space="preserve">Význam postupného zvyšování fyziologického </w:t>
            </w:r>
            <w:r w:rsidR="00BA13DA">
              <w:t xml:space="preserve">účinku a přiměřeného zařazování </w:t>
            </w:r>
            <w:r w:rsidRPr="00487289">
              <w:t>dechových a relaxačních cvičení.</w:t>
            </w:r>
          </w:p>
          <w:p w:rsidR="00005885" w:rsidRPr="00487289" w:rsidRDefault="00005885" w:rsidP="00005885">
            <w:r w:rsidRPr="00487289">
              <w:t>Slaďování pohybu dětí s hudbou.</w:t>
            </w:r>
          </w:p>
          <w:p w:rsidR="00005885" w:rsidRPr="00487289" w:rsidRDefault="00005885" w:rsidP="00005885">
            <w:r w:rsidRPr="00487289">
              <w:t>Upevňování pravolevé orientace a celkové orientace v prostoru a v rovině.</w:t>
            </w:r>
          </w:p>
          <w:p w:rsidR="00005885" w:rsidRPr="00487289" w:rsidRDefault="00005885" w:rsidP="00005885">
            <w:r w:rsidRPr="00487289">
              <w:t>Chyby pohybového aparátu.</w:t>
            </w:r>
          </w:p>
          <w:p w:rsidR="00005885" w:rsidRPr="00487289" w:rsidRDefault="00005885" w:rsidP="00005885">
            <w:r w:rsidRPr="00487289">
              <w:t>Zdravotní zásady při organizování jednotlivých činností s dětmi.</w:t>
            </w:r>
          </w:p>
          <w:p w:rsidR="00005885" w:rsidRPr="00487289" w:rsidRDefault="00005885" w:rsidP="00005885">
            <w:r w:rsidRPr="00487289">
              <w:t>Motivace dětí k pohybu.</w:t>
            </w:r>
          </w:p>
          <w:p w:rsidR="00005885" w:rsidRPr="00487289" w:rsidRDefault="00005885" w:rsidP="00005885">
            <w:r w:rsidRPr="00487289">
              <w:t>Bezpečné hraní.</w:t>
            </w:r>
          </w:p>
          <w:p w:rsidR="00005885" w:rsidRPr="00487289" w:rsidRDefault="00005885" w:rsidP="00005885">
            <w:r w:rsidRPr="00487289">
              <w:t>Zásobník her.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Mazal, F. </w:t>
            </w:r>
            <w:r w:rsidR="008376F1" w:rsidRPr="00487289">
              <w:t xml:space="preserve">(2000). </w:t>
            </w:r>
            <w:r w:rsidRPr="00487289">
              <w:rPr>
                <w:i/>
              </w:rPr>
              <w:t>Pohybové hry a hraní.</w:t>
            </w:r>
            <w:r w:rsidR="008376F1" w:rsidRPr="00487289">
              <w:t xml:space="preserve"> 1. vyd. Olomouc: Hanex</w:t>
            </w:r>
            <w:r w:rsidRPr="00487289">
              <w:t xml:space="preserve">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Miňová, M. (2003). </w:t>
            </w:r>
            <w:r w:rsidRPr="00487289">
              <w:rPr>
                <w:i/>
              </w:rPr>
              <w:t>Pohybový program pre deti materských škôl.</w:t>
            </w:r>
            <w:r w:rsidRPr="00487289">
              <w:t xml:space="preserve"> Prešov: Rokus.</w:t>
            </w:r>
          </w:p>
          <w:p w:rsidR="00005885" w:rsidRPr="00487289" w:rsidRDefault="00005885" w:rsidP="00005885">
            <w:pPr>
              <w:jc w:val="both"/>
            </w:pPr>
            <w:r w:rsidRPr="00BA13DA">
              <w:t xml:space="preserve">Pacholík, V., Nedělová, M., &amp; Šmatelková, N. (2016). </w:t>
            </w:r>
            <w:r w:rsidRPr="00BA13DA">
              <w:rPr>
                <w:i/>
              </w:rPr>
              <w:t>Rozvíjení sociálních dovedností dětí prostřednictvím pohybových her</w:t>
            </w:r>
            <w:r w:rsidRPr="00BA13DA">
              <w:t xml:space="preserve">. Zlín: </w:t>
            </w:r>
            <w:r w:rsidR="001D5CFD" w:rsidRPr="00BA13DA">
              <w:t>UTB ve Zlíně.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Borová, B. (2001). </w:t>
            </w:r>
            <w:r w:rsidRPr="00487289">
              <w:rPr>
                <w:i/>
              </w:rPr>
              <w:t>Míče, míčky a hry s nimi.</w:t>
            </w:r>
            <w:r w:rsidRPr="00487289">
              <w:t xml:space="preserve">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Galloway, J. (2007). </w:t>
            </w:r>
            <w:r w:rsidRPr="00487289">
              <w:rPr>
                <w:i/>
              </w:rPr>
              <w:t>Děti v kondici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Neuman, J. (2014). </w:t>
            </w:r>
            <w:r w:rsidRPr="00487289">
              <w:rPr>
                <w:i/>
              </w:rPr>
              <w:t>Nejlepší hry do kapsy</w:t>
            </w:r>
            <w:r w:rsidR="00A92FF9"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153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F12241" w:rsidRDefault="00F12241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F12241" w:rsidRPr="00833531" w:rsidTr="00054AAA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F12241" w:rsidRPr="00833531" w:rsidRDefault="00F12241" w:rsidP="00054AAA">
            <w:pPr>
              <w:jc w:val="both"/>
              <w:rPr>
                <w:b/>
                <w:sz w:val="28"/>
              </w:rPr>
            </w:pPr>
            <w:r w:rsidRPr="00833531">
              <w:br w:type="page"/>
            </w:r>
            <w:r w:rsidRPr="00833531">
              <w:br w:type="page"/>
            </w:r>
            <w:r w:rsidRPr="00833531">
              <w:rPr>
                <w:b/>
                <w:sz w:val="28"/>
              </w:rPr>
              <w:t>B-III – Charakteristika studijního předmětu</w:t>
            </w:r>
          </w:p>
        </w:tc>
      </w:tr>
      <w:tr w:rsidR="00F12241" w:rsidRPr="00833531" w:rsidTr="00054AAA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F12241" w:rsidRPr="00833531" w:rsidRDefault="00F12241" w:rsidP="00054AAA">
            <w:pPr>
              <w:jc w:val="both"/>
            </w:pPr>
            <w:r>
              <w:t>Výběrový cizí jazyk II (německý, španělský, francouzský jazyk) pro učitele MŠ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F12241" w:rsidRPr="00833531" w:rsidRDefault="00F12241" w:rsidP="00054AAA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F12241" w:rsidRPr="00833531" w:rsidRDefault="00F12241" w:rsidP="00054AAA">
            <w:pPr>
              <w:jc w:val="both"/>
            </w:pPr>
            <w:r>
              <w:t>2/LS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28c</w:t>
            </w:r>
          </w:p>
        </w:tc>
        <w:tc>
          <w:tcPr>
            <w:tcW w:w="889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F12241" w:rsidRPr="00833531" w:rsidRDefault="00F12241" w:rsidP="00054AAA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2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  <w:sz w:val="22"/>
              </w:rPr>
            </w:pPr>
            <w:r w:rsidRPr="00833531">
              <w:rPr>
                <w:b/>
              </w:rPr>
              <w:t xml:space="preserve">Prerekvizity, korekvizity, </w:t>
            </w:r>
            <w:r w:rsidRPr="00833531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F12241" w:rsidRPr="00833531" w:rsidRDefault="00F12241" w:rsidP="00054AAA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F12241" w:rsidRPr="00833531" w:rsidRDefault="00F12241" w:rsidP="00054AAA">
            <w:pPr>
              <w:jc w:val="both"/>
            </w:pPr>
            <w:r>
              <w:t>cvičení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Default="00F12241" w:rsidP="00054AAA">
            <w:pPr>
              <w:jc w:val="both"/>
            </w:pPr>
            <w:r>
              <w:t>Docházka (80% účast ve výuce).</w:t>
            </w:r>
          </w:p>
          <w:p w:rsidR="00F12241" w:rsidRPr="00833531" w:rsidRDefault="00F12241" w:rsidP="00054AAA">
            <w:pPr>
              <w:jc w:val="both"/>
            </w:pPr>
            <w:r>
              <w:t>Plnění zadaných domácích úkolů, práce v Moodle, průběžné testy, závěrečný test.</w:t>
            </w:r>
          </w:p>
        </w:tc>
      </w:tr>
      <w:tr w:rsidR="00F12241" w:rsidRPr="00833531" w:rsidTr="00054AAA">
        <w:trPr>
          <w:trHeight w:val="53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4F7735" w:rsidRDefault="00F12241" w:rsidP="00054AAA"/>
        </w:tc>
      </w:tr>
      <w:tr w:rsidR="00F12241" w:rsidRPr="00833531" w:rsidTr="00054AAA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F12241" w:rsidRPr="00833531" w:rsidRDefault="00F12241" w:rsidP="00054AAA">
            <w:pPr>
              <w:jc w:val="both"/>
            </w:pPr>
            <w:r>
              <w:t>Mgr. Věra Kozáková, Ph.D.</w:t>
            </w:r>
          </w:p>
        </w:tc>
      </w:tr>
      <w:tr w:rsidR="00F12241" w:rsidRPr="00833531" w:rsidTr="00054AAA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316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DA7393" w:rsidRDefault="00F12241" w:rsidP="00054AAA">
            <w:pPr>
              <w:jc w:val="both"/>
            </w:pPr>
            <w:r>
              <w:t>Mgr. Věra Kozáková, Ph.D., Mgr. Veronika Pečivová, Mgr. Hana Navrátilová</w:t>
            </w:r>
          </w:p>
        </w:tc>
      </w:tr>
      <w:tr w:rsidR="00F12241" w:rsidRPr="00833531" w:rsidTr="00054AAA">
        <w:tc>
          <w:tcPr>
            <w:tcW w:w="3086" w:type="dxa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320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F12241" w:rsidRDefault="00F12241" w:rsidP="00054AAA">
            <w:pPr>
              <w:jc w:val="both"/>
            </w:pPr>
          </w:p>
          <w:p w:rsidR="00F12241" w:rsidRDefault="00F12241" w:rsidP="00054AAA">
            <w:pPr>
              <w:jc w:val="both"/>
            </w:pPr>
            <w:r>
              <w:t>Schopnost popsat svou životosprávu a své sportovní aktivity.</w:t>
            </w:r>
          </w:p>
          <w:p w:rsidR="00F12241" w:rsidRDefault="00F12241" w:rsidP="00054AAA">
            <w:pPr>
              <w:jc w:val="both"/>
            </w:pPr>
            <w:r>
              <w:t>Rozhovory o práci.</w:t>
            </w:r>
          </w:p>
          <w:p w:rsidR="00F12241" w:rsidRDefault="00F12241" w:rsidP="00054AAA">
            <w:pPr>
              <w:jc w:val="both"/>
            </w:pPr>
            <w:r>
              <w:t>Komunikace o profesích.</w:t>
            </w:r>
          </w:p>
          <w:p w:rsidR="00F12241" w:rsidRDefault="00F12241" w:rsidP="00054AAA">
            <w:pPr>
              <w:jc w:val="both"/>
            </w:pPr>
            <w:r>
              <w:t>Nákupy potravin.</w:t>
            </w:r>
          </w:p>
          <w:p w:rsidR="00F12241" w:rsidRDefault="00F12241" w:rsidP="00054AAA">
            <w:pPr>
              <w:jc w:val="both"/>
            </w:pPr>
            <w:r>
              <w:t>Nakupování v supermarketu.</w:t>
            </w:r>
          </w:p>
          <w:p w:rsidR="00F12241" w:rsidRDefault="00F12241" w:rsidP="00054AAA">
            <w:pPr>
              <w:jc w:val="both"/>
            </w:pPr>
            <w:r>
              <w:t>Popsat měsíční výdaje.</w:t>
            </w:r>
          </w:p>
          <w:p w:rsidR="00F12241" w:rsidRDefault="00F12241" w:rsidP="00054AAA">
            <w:pPr>
              <w:jc w:val="both"/>
            </w:pPr>
            <w:r>
              <w:t>Informovat se na ubytování.</w:t>
            </w:r>
          </w:p>
          <w:p w:rsidR="00F12241" w:rsidRDefault="00F12241" w:rsidP="00054AAA">
            <w:pPr>
              <w:jc w:val="both"/>
            </w:pPr>
            <w:r>
              <w:t>Umět popsat dovolenou.</w:t>
            </w:r>
          </w:p>
          <w:p w:rsidR="00F12241" w:rsidRDefault="00F12241" w:rsidP="00054AAA">
            <w:pPr>
              <w:jc w:val="both"/>
            </w:pPr>
            <w:r>
              <w:t>Perfektum vybraných sloves.</w:t>
            </w:r>
          </w:p>
          <w:p w:rsidR="00F12241" w:rsidRDefault="00F12241" w:rsidP="00054AAA">
            <w:pPr>
              <w:jc w:val="both"/>
            </w:pPr>
            <w:r>
              <w:t>Slovosled věty vedlejší.</w:t>
            </w:r>
          </w:p>
          <w:p w:rsidR="00F12241" w:rsidRDefault="00F12241" w:rsidP="00054AAA">
            <w:pPr>
              <w:jc w:val="both"/>
            </w:pPr>
            <w:r>
              <w:t>Préteritum sloves.</w:t>
            </w:r>
          </w:p>
          <w:p w:rsidR="00F12241" w:rsidRDefault="00F12241" w:rsidP="00054AAA">
            <w:pPr>
              <w:jc w:val="both"/>
            </w:pPr>
            <w:r>
              <w:t>Údaje míry, hmotnosti a množství.</w:t>
            </w:r>
          </w:p>
          <w:p w:rsidR="00F12241" w:rsidRDefault="00F12241" w:rsidP="00054AAA">
            <w:r>
              <w:t>Vazby sloves.</w:t>
            </w:r>
          </w:p>
          <w:p w:rsidR="00F12241" w:rsidRDefault="00F12241" w:rsidP="00054AAA">
            <w:r>
              <w:t>Příslovce.</w:t>
            </w:r>
          </w:p>
          <w:p w:rsidR="00F12241" w:rsidRPr="00C21B5A" w:rsidRDefault="00F12241" w:rsidP="00054AAA"/>
        </w:tc>
      </w:tr>
      <w:tr w:rsidR="00F12241" w:rsidRPr="00833531" w:rsidTr="00054AAA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F12241" w:rsidRPr="00833531" w:rsidRDefault="00F12241" w:rsidP="00054AAA">
            <w:pPr>
              <w:jc w:val="both"/>
            </w:pPr>
          </w:p>
        </w:tc>
      </w:tr>
      <w:tr w:rsidR="00F12241" w:rsidRPr="00833531" w:rsidTr="00054AAA">
        <w:trPr>
          <w:trHeight w:val="3071"/>
        </w:trPr>
        <w:tc>
          <w:tcPr>
            <w:tcW w:w="9855" w:type="dxa"/>
            <w:gridSpan w:val="8"/>
            <w:tcBorders>
              <w:top w:val="nil"/>
            </w:tcBorders>
          </w:tcPr>
          <w:p w:rsidR="00F12241" w:rsidRPr="00F9586A" w:rsidRDefault="00F12241" w:rsidP="00054AAA">
            <w:pPr>
              <w:jc w:val="both"/>
              <w:rPr>
                <w:b/>
              </w:rPr>
            </w:pPr>
            <w:r>
              <w:rPr>
                <w:b/>
              </w:rPr>
              <w:t>Povinná literatura</w:t>
            </w:r>
          </w:p>
          <w:p w:rsidR="00F12241" w:rsidRPr="00C21B5A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C21B5A">
              <w:rPr>
                <w:color w:val="000000"/>
                <w:shd w:val="clear" w:color="auto" w:fill="FFFFFF"/>
              </w:rPr>
              <w:t>Castro, F. </w:t>
            </w:r>
            <w:r>
              <w:rPr>
                <w:color w:val="000000"/>
                <w:shd w:val="clear" w:color="auto" w:fill="FFFFFF"/>
              </w:rPr>
              <w:t xml:space="preserve">(2003). </w:t>
            </w:r>
            <w:r w:rsidRPr="00C21B5A">
              <w:rPr>
                <w:i/>
                <w:iCs/>
                <w:color w:val="000000"/>
                <w:shd w:val="clear" w:color="auto" w:fill="FFFFFF"/>
              </w:rPr>
              <w:t xml:space="preserve">Ven Nuevo 1 - Libro del alumno. </w:t>
            </w:r>
            <w:r w:rsidRPr="00C21B5A">
              <w:rPr>
                <w:color w:val="000000"/>
                <w:shd w:val="clear" w:color="auto" w:fill="FFFFFF"/>
              </w:rPr>
              <w:t>Madrid</w:t>
            </w:r>
            <w:r>
              <w:rPr>
                <w:color w:val="000000"/>
                <w:shd w:val="clear" w:color="auto" w:fill="FFFFFF"/>
              </w:rPr>
              <w:t>: Edelsa Grupo Didascalia, S. A.</w:t>
            </w:r>
          </w:p>
          <w:p w:rsidR="00F12241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C21B5A">
              <w:rPr>
                <w:color w:val="000000"/>
                <w:shd w:val="clear" w:color="auto" w:fill="FFFFFF"/>
              </w:rPr>
              <w:t>Castro, F. </w:t>
            </w:r>
            <w:r>
              <w:rPr>
                <w:color w:val="000000"/>
                <w:shd w:val="clear" w:color="auto" w:fill="FFFFFF"/>
              </w:rPr>
              <w:t xml:space="preserve">(2004). </w:t>
            </w:r>
            <w:r w:rsidRPr="00C21B5A">
              <w:rPr>
                <w:i/>
                <w:iCs/>
                <w:color w:val="000000"/>
                <w:shd w:val="clear" w:color="auto" w:fill="FFFFFF"/>
              </w:rPr>
              <w:t>Ven Nuevo 1 - Libro de ejercicios</w:t>
            </w:r>
            <w:r w:rsidRPr="00C21B5A">
              <w:rPr>
                <w:color w:val="000000"/>
                <w:shd w:val="clear" w:color="auto" w:fill="FFFFFF"/>
              </w:rPr>
              <w:t>. Madrid</w:t>
            </w:r>
            <w:r>
              <w:rPr>
                <w:color w:val="000000"/>
                <w:shd w:val="clear" w:color="auto" w:fill="FFFFFF"/>
              </w:rPr>
              <w:t>: Edelsa Grupo Didascalia, S. A.</w:t>
            </w:r>
          </w:p>
          <w:p w:rsidR="00F12241" w:rsidRPr="00AB7B6F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Girardet J., &amp; </w:t>
            </w:r>
            <w:r w:rsidRPr="00AB7B6F">
              <w:rPr>
                <w:color w:val="000000"/>
              </w:rPr>
              <w:t xml:space="preserve">Pécheur J. </w:t>
            </w:r>
            <w:r>
              <w:rPr>
                <w:color w:val="000000"/>
              </w:rPr>
              <w:t xml:space="preserve">(2002). </w:t>
            </w:r>
            <w:r w:rsidRPr="00663183">
              <w:rPr>
                <w:i/>
                <w:color w:val="000000"/>
              </w:rPr>
              <w:t>Campus 1</w:t>
            </w:r>
            <w:r>
              <w:rPr>
                <w:color w:val="000000"/>
              </w:rPr>
              <w:t xml:space="preserve">. Paris: </w:t>
            </w:r>
            <w:r w:rsidRPr="00AB7B6F">
              <w:rPr>
                <w:color w:val="000000"/>
              </w:rPr>
              <w:t>CLE International</w:t>
            </w:r>
            <w:r>
              <w:rPr>
                <w:color w:val="000000"/>
              </w:rPr>
              <w:t>.</w:t>
            </w:r>
          </w:p>
          <w:p w:rsidR="00F12241" w:rsidRDefault="00F12241" w:rsidP="00054AAA">
            <w:pPr>
              <w:jc w:val="both"/>
            </w:pPr>
            <w:r>
              <w:t xml:space="preserve">Höppnerová, V. (2010). </w:t>
            </w:r>
            <w:r>
              <w:rPr>
                <w:i/>
              </w:rPr>
              <w:t xml:space="preserve">Němčina pro jazykové školy nově 1. </w:t>
            </w:r>
            <w:r>
              <w:t>Plzeň: Fraus.</w:t>
            </w:r>
          </w:p>
          <w:p w:rsidR="00F12241" w:rsidRPr="00AB7B6F" w:rsidRDefault="00F12241" w:rsidP="00054AAA">
            <w:pPr>
              <w:jc w:val="both"/>
              <w:rPr>
                <w:i/>
              </w:rPr>
            </w:pPr>
            <w:r>
              <w:t xml:space="preserve">Höppnerová, V. (2010). </w:t>
            </w:r>
            <w:r>
              <w:rPr>
                <w:i/>
              </w:rPr>
              <w:t xml:space="preserve">Němčina pro jazykové školy nově 2. </w:t>
            </w:r>
            <w:r>
              <w:t>Plzeň: Fraus.</w:t>
            </w:r>
          </w:p>
          <w:p w:rsidR="00F12241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Steele R., &amp; </w:t>
            </w:r>
            <w:r w:rsidRPr="00C21B5A">
              <w:rPr>
                <w:color w:val="000000"/>
              </w:rPr>
              <w:t xml:space="preserve">Zemiro J. </w:t>
            </w:r>
            <w:r>
              <w:rPr>
                <w:color w:val="000000"/>
              </w:rPr>
              <w:t xml:space="preserve">(1992). </w:t>
            </w:r>
            <w:r w:rsidRPr="00C21B5A">
              <w:rPr>
                <w:color w:val="000000"/>
              </w:rPr>
              <w:t>Exer</w:t>
            </w:r>
            <w:r>
              <w:rPr>
                <w:color w:val="000000"/>
              </w:rPr>
              <w:t xml:space="preserve">cons - nous 1. Paris: </w:t>
            </w:r>
            <w:r w:rsidRPr="00C21B5A">
              <w:rPr>
                <w:color w:val="000000"/>
              </w:rPr>
              <w:t>Hachette</w:t>
            </w:r>
            <w:r>
              <w:rPr>
                <w:color w:val="000000"/>
              </w:rPr>
              <w:t>.</w:t>
            </w:r>
          </w:p>
          <w:p w:rsidR="00F12241" w:rsidRPr="00957FEC" w:rsidRDefault="00F12241" w:rsidP="00054A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</w:p>
          <w:p w:rsidR="00F12241" w:rsidRDefault="00F12241" w:rsidP="00054AAA">
            <w:pPr>
              <w:jc w:val="both"/>
              <w:rPr>
                <w:b/>
              </w:rPr>
            </w:pPr>
            <w:r>
              <w:rPr>
                <w:b/>
              </w:rPr>
              <w:t>Doporučená literatura</w:t>
            </w:r>
          </w:p>
          <w:p w:rsidR="00F12241" w:rsidRDefault="00F12241" w:rsidP="00054AAA">
            <w:pPr>
              <w:jc w:val="both"/>
              <w:rPr>
                <w:color w:val="000000"/>
                <w:shd w:val="clear" w:color="auto" w:fill="FFFFFF"/>
              </w:rPr>
            </w:pPr>
            <w:r w:rsidRPr="00644CB2">
              <w:rPr>
                <w:color w:val="000000"/>
              </w:rPr>
              <w:t xml:space="preserve">Castro, F. </w:t>
            </w:r>
            <w:r>
              <w:rPr>
                <w:color w:val="000000"/>
              </w:rPr>
              <w:t xml:space="preserve">(2010). </w:t>
            </w:r>
            <w:r w:rsidRPr="00663183">
              <w:rPr>
                <w:bCs/>
                <w:i/>
                <w:color w:val="231F20"/>
                <w:spacing w:val="9"/>
              </w:rPr>
              <w:t>Uso de la gramática espaňola elemental</w:t>
            </w:r>
            <w:r>
              <w:rPr>
                <w:bCs/>
                <w:color w:val="231F20"/>
                <w:spacing w:val="9"/>
              </w:rPr>
              <w:t xml:space="preserve">. </w:t>
            </w:r>
            <w:r w:rsidRPr="00C21B5A">
              <w:rPr>
                <w:color w:val="000000"/>
                <w:shd w:val="clear" w:color="auto" w:fill="FFFFFF"/>
              </w:rPr>
              <w:t>Madrid</w:t>
            </w:r>
            <w:r>
              <w:rPr>
                <w:color w:val="000000"/>
                <w:shd w:val="clear" w:color="auto" w:fill="FFFFFF"/>
              </w:rPr>
              <w:t xml:space="preserve">: Edelsa Grupo Didascalia, S. A. </w:t>
            </w:r>
          </w:p>
          <w:p w:rsidR="00F12241" w:rsidRPr="0073107E" w:rsidRDefault="00F12241" w:rsidP="00054AAA">
            <w:pPr>
              <w:jc w:val="both"/>
            </w:pPr>
            <w:r>
              <w:t xml:space="preserve">Krenn, W., &amp; Puchta, H. (2016). </w:t>
            </w:r>
            <w:r>
              <w:rPr>
                <w:i/>
              </w:rPr>
              <w:t>Motive</w:t>
            </w:r>
            <w:r>
              <w:t xml:space="preserve">. München: Hueber Verlag. </w:t>
            </w:r>
          </w:p>
          <w:p w:rsidR="00F12241" w:rsidRPr="009F684B" w:rsidRDefault="00F12241" w:rsidP="00054AAA">
            <w:pPr>
              <w:jc w:val="both"/>
              <w:rPr>
                <w:b/>
              </w:rPr>
            </w:pPr>
            <w:r>
              <w:t xml:space="preserve">Michňová, I. (2008). </w:t>
            </w:r>
            <w:r>
              <w:rPr>
                <w:i/>
              </w:rPr>
              <w:t>Deutsch im Beruf.</w:t>
            </w:r>
            <w:r>
              <w:t xml:space="preserve"> Praha: Grada.</w:t>
            </w:r>
          </w:p>
          <w:p w:rsidR="00F12241" w:rsidRPr="00A92FF9" w:rsidRDefault="00F12241" w:rsidP="00A92FF9">
            <w:pPr>
              <w:pStyle w:val="FormtovanvHTML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AB7B6F">
              <w:rPr>
                <w:rFonts w:ascii="Times New Roman" w:hAnsi="Times New Roman" w:cs="Times New Roman"/>
                <w:color w:val="000000"/>
              </w:rPr>
              <w:t xml:space="preserve">Pravdová M. </w:t>
            </w:r>
            <w:r>
              <w:rPr>
                <w:rFonts w:ascii="Times New Roman" w:hAnsi="Times New Roman" w:cs="Times New Roman"/>
                <w:color w:val="000000"/>
              </w:rPr>
              <w:t xml:space="preserve">(1995). </w:t>
            </w:r>
            <w:r w:rsidRPr="00663183">
              <w:rPr>
                <w:rFonts w:ascii="Times New Roman" w:hAnsi="Times New Roman" w:cs="Times New Roman"/>
                <w:i/>
                <w:color w:val="000000"/>
              </w:rPr>
              <w:t>Francouzština pro začátečníky</w:t>
            </w:r>
            <w:r>
              <w:rPr>
                <w:rFonts w:ascii="Times New Roman" w:hAnsi="Times New Roman" w:cs="Times New Roman"/>
                <w:color w:val="000000"/>
              </w:rPr>
              <w:t xml:space="preserve">. Praha: </w:t>
            </w:r>
            <w:r w:rsidRPr="00AB7B6F">
              <w:rPr>
                <w:rFonts w:ascii="Times New Roman" w:hAnsi="Times New Roman" w:cs="Times New Roman"/>
                <w:color w:val="000000"/>
              </w:rPr>
              <w:t>LEDA.</w:t>
            </w:r>
          </w:p>
        </w:tc>
      </w:tr>
      <w:tr w:rsidR="00F12241" w:rsidRPr="00833531" w:rsidTr="00054AAA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center"/>
              <w:rPr>
                <w:b/>
              </w:rPr>
            </w:pPr>
            <w:r w:rsidRPr="00833531">
              <w:rPr>
                <w:b/>
              </w:rPr>
              <w:t>Informace ke kombinované nebo distanční formě</w:t>
            </w:r>
          </w:p>
        </w:tc>
      </w:tr>
      <w:tr w:rsidR="00F12241" w:rsidRPr="00833531" w:rsidTr="00054AAA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</w:pPr>
            <w:r w:rsidRPr="0083353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F12241" w:rsidRPr="00833531" w:rsidRDefault="00F12241" w:rsidP="00054AAA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hodin </w:t>
            </w:r>
          </w:p>
        </w:tc>
      </w:tr>
      <w:tr w:rsidR="00F12241" w:rsidRPr="00833531" w:rsidTr="00054AAA">
        <w:tc>
          <w:tcPr>
            <w:tcW w:w="9855" w:type="dxa"/>
            <w:gridSpan w:val="8"/>
            <w:shd w:val="clear" w:color="auto" w:fill="F7CAAC"/>
          </w:tcPr>
          <w:p w:rsidR="00F12241" w:rsidRPr="00833531" w:rsidRDefault="00F12241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Informace o způsobu kontaktu s</w:t>
            </w:r>
            <w:r>
              <w:rPr>
                <w:b/>
              </w:rPr>
              <w:t> </w:t>
            </w:r>
            <w:r w:rsidRPr="00833531">
              <w:rPr>
                <w:b/>
              </w:rPr>
              <w:t>vyučujícím</w:t>
            </w:r>
          </w:p>
        </w:tc>
      </w:tr>
      <w:tr w:rsidR="00F12241" w:rsidRPr="00833531" w:rsidTr="00054AAA">
        <w:trPr>
          <w:trHeight w:val="1086"/>
        </w:trPr>
        <w:tc>
          <w:tcPr>
            <w:tcW w:w="9855" w:type="dxa"/>
            <w:gridSpan w:val="8"/>
          </w:tcPr>
          <w:p w:rsidR="00F12241" w:rsidRPr="00833531" w:rsidRDefault="00F12241" w:rsidP="00054AAA">
            <w:pPr>
              <w:jc w:val="both"/>
            </w:pPr>
          </w:p>
        </w:tc>
      </w:tr>
    </w:tbl>
    <w:p w:rsidR="00F12241" w:rsidRDefault="00F12241" w:rsidP="00005885"/>
    <w:p w:rsidR="00F12241" w:rsidRPr="00487289" w:rsidRDefault="00F12241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150BE0" w:rsidP="00005885">
            <w:pPr>
              <w:jc w:val="both"/>
            </w:pPr>
            <w:r>
              <w:t>Pedagogické diagnostikování</w:t>
            </w:r>
            <w:r w:rsidR="00005885" w:rsidRPr="00487289">
              <w:t xml:space="preserve">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20p+20s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 xml:space="preserve">Prerekvizity, korekvizity, </w:t>
            </w:r>
            <w:r w:rsidRPr="00487289">
              <w:rPr>
                <w:b/>
              </w:rPr>
              <w:lastRenderedPageBreak/>
              <w:t>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Zpracování seminární práce a prezentace na dané téma, tvorba diagnostického portfolia a ústní zkouška. </w:t>
            </w:r>
          </w:p>
        </w:tc>
      </w:tr>
      <w:tr w:rsidR="00005885" w:rsidRPr="00487289" w:rsidTr="00005885">
        <w:trPr>
          <w:trHeight w:val="10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 (50%), Mgr. Barbora Petrů Puhrová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70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</w:p>
          <w:p w:rsidR="002B13BC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Stručný přehled vývoje pedagogické </w:t>
            </w:r>
            <w:r w:rsidR="002B13BC" w:rsidRPr="00487289">
              <w:rPr>
                <w:rFonts w:ascii="TimesNewRomanPSMT" w:eastAsiaTheme="minorHAnsi" w:hAnsi="TimesNewRomanPSMT" w:cs="TimesNewRomanPSMT"/>
                <w:lang w:eastAsia="en-US"/>
              </w:rPr>
              <w:t>diagnostiky v ČR a v zahraničí.</w:t>
            </w:r>
          </w:p>
          <w:p w:rsidR="00005885" w:rsidRPr="00487289" w:rsidRDefault="002B13BC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</w:t>
            </w:r>
            <w:r w:rsidR="00005885" w:rsidRPr="00487289">
              <w:rPr>
                <w:rFonts w:ascii="TimesNewRomanPSMT" w:eastAsiaTheme="minorHAnsi" w:hAnsi="TimesNewRomanPSMT" w:cs="TimesNewRomanPSMT"/>
                <w:lang w:eastAsia="en-US"/>
              </w:rPr>
              <w:t>edagogická diagnostika jako vědní disciplína.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Diagnostické metody a techniky.</w:t>
            </w:r>
          </w:p>
          <w:p w:rsidR="00005885" w:rsidRPr="00487289" w:rsidRDefault="00005885" w:rsidP="00005885">
            <w:r w:rsidRPr="00487289">
              <w:t>Specifika pedagogické</w:t>
            </w:r>
            <w:r w:rsidR="00D9419E" w:rsidRPr="00487289">
              <w:t>ho diagnostikování</w:t>
            </w:r>
            <w:r w:rsidRPr="00487289">
              <w:t xml:space="preserve"> dětí mladších tří let v mateřské škole.</w:t>
            </w:r>
          </w:p>
          <w:p w:rsidR="00005885" w:rsidRPr="00487289" w:rsidRDefault="00005885" w:rsidP="00005885">
            <w:r w:rsidRPr="00487289">
              <w:t>Autodiagnostika učitele.</w:t>
            </w:r>
          </w:p>
          <w:p w:rsidR="00005885" w:rsidRPr="00487289" w:rsidRDefault="00005885" w:rsidP="00005885">
            <w:r w:rsidRPr="00487289">
              <w:t>Pedagogick</w:t>
            </w:r>
            <w:r w:rsidR="00D9419E" w:rsidRPr="00487289">
              <w:t>é diagnostikování v</w:t>
            </w:r>
            <w:r w:rsidRPr="00487289">
              <w:t xml:space="preserve"> oblasti motoriky, grafomotoriky, sebeobsluhy.</w:t>
            </w:r>
          </w:p>
          <w:p w:rsidR="00005885" w:rsidRPr="00487289" w:rsidRDefault="00D9419E" w:rsidP="00005885">
            <w:r w:rsidRPr="00487289">
              <w:t xml:space="preserve">Pedagogické diagnostikování v </w:t>
            </w:r>
            <w:r w:rsidR="00005885" w:rsidRPr="00487289">
              <w:t>oblasti kresby, laterality, hry.</w:t>
            </w:r>
          </w:p>
          <w:p w:rsidR="00005885" w:rsidRPr="00487289" w:rsidRDefault="00D9419E" w:rsidP="00005885">
            <w:r w:rsidRPr="00487289">
              <w:t xml:space="preserve">Pedagogické diagnostikování v </w:t>
            </w:r>
            <w:r w:rsidR="00005885" w:rsidRPr="00487289">
              <w:t xml:space="preserve">oblasti sluchového, zrakového vnímání a paměti. </w:t>
            </w:r>
          </w:p>
          <w:p w:rsidR="008376F1" w:rsidRPr="00487289" w:rsidRDefault="00D9419E" w:rsidP="00005885">
            <w:r w:rsidRPr="00487289">
              <w:t xml:space="preserve">Pedagogické diagnostikování v </w:t>
            </w:r>
            <w:r w:rsidR="00005885" w:rsidRPr="00487289">
              <w:t>oblasti kognitivní úrovně, matematických představ</w:t>
            </w:r>
            <w:r w:rsidR="008376F1" w:rsidRPr="00487289">
              <w:t>.</w:t>
            </w:r>
          </w:p>
          <w:p w:rsidR="00005885" w:rsidRPr="00487289" w:rsidRDefault="00D9419E" w:rsidP="00005885">
            <w:r w:rsidRPr="00487289">
              <w:t xml:space="preserve">Pedagogické diagnostikování </w:t>
            </w:r>
            <w:r w:rsidR="00005885" w:rsidRPr="00487289">
              <w:t xml:space="preserve">orientace v prostoru a čase. </w:t>
            </w:r>
          </w:p>
          <w:p w:rsidR="00005885" w:rsidRPr="00487289" w:rsidRDefault="00D9419E" w:rsidP="00005885">
            <w:r w:rsidRPr="00487289">
              <w:t xml:space="preserve">Pedagogické diagnostikování v </w:t>
            </w:r>
            <w:r w:rsidR="00005885" w:rsidRPr="00487289">
              <w:t xml:space="preserve">oblasti komunikačních dovedností a řeči. </w:t>
            </w:r>
          </w:p>
          <w:p w:rsidR="008376F1" w:rsidRPr="00487289" w:rsidRDefault="00D9419E" w:rsidP="00005885">
            <w:r w:rsidRPr="00487289">
              <w:t>Pedagogické diagnostikování v oblasti sociálních dovedností a</w:t>
            </w:r>
            <w:r w:rsidR="00005885" w:rsidRPr="00487289">
              <w:t xml:space="preserve"> školní zralosti</w:t>
            </w:r>
            <w:r w:rsidR="008376F1" w:rsidRPr="00487289">
              <w:t>.</w:t>
            </w:r>
          </w:p>
          <w:p w:rsidR="00005885" w:rsidRPr="00487289" w:rsidRDefault="00D9419E" w:rsidP="00005885">
            <w:r w:rsidRPr="00487289">
              <w:t xml:space="preserve">Pedagogické diagnostikování </w:t>
            </w:r>
            <w:r w:rsidR="00005885" w:rsidRPr="00487289">
              <w:t>v primárním vzdělávání.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656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Bednářová, J., &amp; Šmardová, V. (2015). </w:t>
            </w:r>
            <w:r w:rsidRPr="00487289">
              <w:rPr>
                <w:i/>
                <w:iCs/>
              </w:rPr>
              <w:t>Diagnostika dítěte předškolního věku: co by mělo umět ve věku od 3 do 6 let</w:t>
            </w:r>
            <w:r w:rsidRPr="00487289">
              <w:t>. Brno: Edika.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Majerčíková, J. (2012). </w:t>
            </w:r>
            <w:r w:rsidRPr="00487289">
              <w:rPr>
                <w:i/>
                <w:iCs/>
              </w:rPr>
              <w:t>Rodina s predškolákom: výskum rodín s det'mi predškolského veku</w:t>
            </w:r>
            <w:r w:rsidRPr="00487289">
              <w:t>. Bratislava: Univerzita Komenského v Bratislave.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Mertin, V., &amp; Krejčová, L. (2016). </w:t>
            </w:r>
            <w:r w:rsidRPr="00487289">
              <w:rPr>
                <w:i/>
                <w:iCs/>
              </w:rPr>
              <w:t>Metody a postupy poznávání žáka: pedagogická diagnostika</w:t>
            </w:r>
            <w:r w:rsidRPr="00487289">
              <w:t>. Praha: Wolters Kluwer.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Zelinková, O. (2001). </w:t>
            </w:r>
            <w:r w:rsidRPr="00487289">
              <w:rPr>
                <w:i/>
                <w:iCs/>
              </w:rPr>
              <w:t>Pedagogická diagnostika a individuální vzdělávací program</w:t>
            </w:r>
            <w:r w:rsidRPr="00487289">
              <w:t>. Praha: Portál.</w:t>
            </w:r>
          </w:p>
          <w:p w:rsidR="00FF4737" w:rsidRPr="00487289" w:rsidRDefault="00FF4737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Berčíková, A., Šmelová, E., &amp; Stolinská, D. (2014). </w:t>
            </w:r>
            <w:r w:rsidRPr="00487289">
              <w:rPr>
                <w:i/>
                <w:iCs/>
              </w:rPr>
              <w:t>Učitel - aktér edukačního procesu předškolního vzdělávání</w:t>
            </w:r>
            <w:r w:rsidRPr="00487289">
              <w:t>. Olomouc: Univerzita Palackého v Olomouci.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Cowan, P. A., Cowan, C. P., Ablow, J. C., Johnson, V. K., &amp; Measelle, J. (2013). </w:t>
            </w:r>
            <w:r w:rsidRPr="00487289">
              <w:rPr>
                <w:i/>
                <w:iCs/>
              </w:rPr>
              <w:t>The family context of parenting in children's adaptation to elementary school</w:t>
            </w:r>
            <w:r w:rsidRPr="00487289">
              <w:t>. New York: Psychology Press, Taylor &amp; Francis Group.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Gavora, P. (2010). </w:t>
            </w:r>
            <w:r w:rsidRPr="00487289">
              <w:rPr>
                <w:i/>
                <w:iCs/>
              </w:rPr>
              <w:t>Akí sú moji žiaci?: pedagogická diagnostika žiaka</w:t>
            </w:r>
            <w:r w:rsidRPr="00487289">
              <w:t>. Nitra: Enigma.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Kutálková, D. (2010). </w:t>
            </w:r>
            <w:r w:rsidRPr="00487289">
              <w:rPr>
                <w:i/>
                <w:iCs/>
              </w:rPr>
              <w:t>Jak připravit dítě do 1. třídy: obratnost a kresba, smyslové vnímání, řeč a početní představy, výchova, školní zralost a její posouzení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Tomanová, D. (2006). </w:t>
            </w:r>
            <w:r w:rsidRPr="00487289">
              <w:rPr>
                <w:i/>
                <w:iCs/>
              </w:rPr>
              <w:t>Úvod do pedagogické diagnostiky v mateřské škole</w:t>
            </w:r>
            <w:r w:rsidRPr="00487289">
              <w:t>. Olomouc: Univerzita Palackého v Olomouci.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150BE0">
        <w:trPr>
          <w:trHeight w:val="27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013CC0" w:rsidRPr="00487289" w:rsidRDefault="00013CC0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C22D2E" w:rsidP="00005885">
            <w:pPr>
              <w:jc w:val="both"/>
            </w:pPr>
            <w:r w:rsidRPr="00487289">
              <w:t>T</w:t>
            </w:r>
            <w:r w:rsidR="00005885" w:rsidRPr="00487289">
              <w:t>vorba výzkumného projektu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20p+20s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6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824B8C">
            <w:pPr>
              <w:jc w:val="both"/>
            </w:pPr>
            <w:r w:rsidRPr="00487289">
              <w:t xml:space="preserve">Seminární práce </w:t>
            </w:r>
            <w:r w:rsidR="00824B8C" w:rsidRPr="00487289">
              <w:t>–</w:t>
            </w:r>
            <w:r w:rsidRPr="00487289">
              <w:t xml:space="preserve"> prezentace a obhajoba výzkumného projektu v rámci kolokviální zkoušky.</w:t>
            </w:r>
          </w:p>
        </w:tc>
      </w:tr>
      <w:tr w:rsidR="00005885" w:rsidRPr="00487289" w:rsidTr="00005885">
        <w:trPr>
          <w:trHeight w:val="9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doc. PaedDr. Jana Majerčíková, PhD.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0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EA46BA" w:rsidRPr="00487289" w:rsidRDefault="00EA46BA" w:rsidP="00EA46BA">
            <w:r w:rsidRPr="00487289">
              <w:t>Hlavní části a struktura výzkumného projektu v pedagogických vědách.</w:t>
            </w:r>
          </w:p>
          <w:p w:rsidR="00EA46BA" w:rsidRPr="00487289" w:rsidRDefault="00EA46BA" w:rsidP="00EA46BA">
            <w:r w:rsidRPr="00487289">
              <w:t>Výzkumná strategie a design výzkumu ve výzkumném projektu s ohledem na téma projektu.</w:t>
            </w:r>
          </w:p>
          <w:p w:rsidR="00EA46BA" w:rsidRPr="00487289" w:rsidRDefault="00EA46BA" w:rsidP="00EA46BA">
            <w:r w:rsidRPr="00487289">
              <w:t>Informační příprava při tvorbě výzkumného projektu.</w:t>
            </w:r>
          </w:p>
          <w:p w:rsidR="00EA46BA" w:rsidRPr="00487289" w:rsidRDefault="00EA46BA" w:rsidP="00EA46BA">
            <w:r w:rsidRPr="00487289">
              <w:t>Teoretick</w:t>
            </w:r>
            <w:r w:rsidR="00FD0512">
              <w:t>á</w:t>
            </w:r>
            <w:r w:rsidRPr="00487289">
              <w:t xml:space="preserve"> východiska výzkumu jako součást projektu.</w:t>
            </w:r>
          </w:p>
          <w:p w:rsidR="00EA46BA" w:rsidRPr="00487289" w:rsidRDefault="00EA46BA" w:rsidP="00EA46BA">
            <w:r w:rsidRPr="00487289">
              <w:t>Abstrakt / anotace/ resumé ve výzkumném projektu, výzkumné zprávě.</w:t>
            </w:r>
          </w:p>
          <w:p w:rsidR="00EA46BA" w:rsidRPr="00487289" w:rsidRDefault="00EA46BA" w:rsidP="00EA46BA">
            <w:r w:rsidRPr="00487289">
              <w:t xml:space="preserve">Citace a parafráze v odborném textu. </w:t>
            </w:r>
          </w:p>
          <w:p w:rsidR="00EA46BA" w:rsidRPr="00487289" w:rsidRDefault="00EA46BA" w:rsidP="00EA46BA">
            <w:r w:rsidRPr="00487289">
              <w:t xml:space="preserve">Kompilace v odborném textu jako součásti výzkumného projektu. </w:t>
            </w:r>
          </w:p>
          <w:p w:rsidR="00EA46BA" w:rsidRPr="00487289" w:rsidRDefault="00EA46BA" w:rsidP="00EA46BA">
            <w:r w:rsidRPr="00487289">
              <w:t>Etika a etické aspekty ve výzkumu.</w:t>
            </w:r>
          </w:p>
          <w:p w:rsidR="00EA46BA" w:rsidRPr="00487289" w:rsidRDefault="00EA46BA" w:rsidP="00EA46BA">
            <w:r w:rsidRPr="00487289">
              <w:t>Funkce a volba klíčových slov ve výzkumném projektu.</w:t>
            </w:r>
          </w:p>
          <w:p w:rsidR="00EA46BA" w:rsidRPr="00487289" w:rsidRDefault="00EA46BA" w:rsidP="00EA46BA">
            <w:r w:rsidRPr="00487289">
              <w:t>Diskuse nad výsledky projektu - publikování výsledků projektu.</w:t>
            </w:r>
          </w:p>
          <w:p w:rsidR="00EA46BA" w:rsidRPr="00487289" w:rsidRDefault="00EA46BA" w:rsidP="00EA46BA">
            <w:r w:rsidRPr="00487289">
              <w:t>Odborné psaní jako nástroj kritického myšlení, odborný text a jeho parametry.</w:t>
            </w:r>
          </w:p>
          <w:p w:rsidR="00EA46BA" w:rsidRPr="00487289" w:rsidRDefault="00EA46BA" w:rsidP="00EA46BA">
            <w:r w:rsidRPr="00487289">
              <w:t>Styly psaní a jejich využití v odborném textu.</w:t>
            </w:r>
          </w:p>
          <w:p w:rsidR="00005885" w:rsidRDefault="00EA46BA" w:rsidP="00EA46BA">
            <w:r w:rsidRPr="00487289">
              <w:t>Zpráva z výzkumu a její využití.</w:t>
            </w:r>
          </w:p>
          <w:p w:rsidR="00A92FF9" w:rsidRPr="00487289" w:rsidRDefault="00A92FF9" w:rsidP="00EA46BA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5228C3" w:rsidRPr="00487289" w:rsidRDefault="00005885" w:rsidP="00005885">
            <w:pPr>
              <w:pStyle w:val="Default"/>
              <w:rPr>
                <w:color w:val="auto"/>
                <w:sz w:val="20"/>
                <w:szCs w:val="20"/>
              </w:rPr>
            </w:pPr>
            <w:r w:rsidRPr="00487289">
              <w:rPr>
                <w:color w:val="auto"/>
                <w:sz w:val="20"/>
                <w:szCs w:val="20"/>
              </w:rPr>
              <w:t xml:space="preserve">Neusar, A. (2016). </w:t>
            </w:r>
            <w:r w:rsidRPr="00487289">
              <w:rPr>
                <w:i/>
                <w:color w:val="auto"/>
                <w:sz w:val="20"/>
                <w:szCs w:val="20"/>
              </w:rPr>
              <w:t>Malá knížka o odborném psaní.</w:t>
            </w:r>
            <w:r w:rsidR="00824B8C" w:rsidRPr="00487289">
              <w:rPr>
                <w:color w:val="auto"/>
                <w:sz w:val="20"/>
                <w:szCs w:val="20"/>
              </w:rPr>
              <w:t xml:space="preserve"> Olomouc: UP. </w:t>
            </w:r>
          </w:p>
          <w:p w:rsidR="00005885" w:rsidRPr="00487289" w:rsidRDefault="00005885" w:rsidP="00005885">
            <w:r w:rsidRPr="00487289">
              <w:t xml:space="preserve">Skutil, M. (2011). </w:t>
            </w:r>
            <w:r w:rsidRPr="00487289">
              <w:rPr>
                <w:i/>
              </w:rPr>
              <w:t xml:space="preserve">Základy pedagogicko-psychologického výzkumu pro studenty učitelství. </w:t>
            </w:r>
            <w:r w:rsidRPr="00487289">
              <w:t>Praha: Portál.</w:t>
            </w:r>
          </w:p>
          <w:p w:rsidR="00005885" w:rsidRPr="00487289" w:rsidRDefault="00005885" w:rsidP="00005885">
            <w:r w:rsidRPr="00487289">
              <w:t xml:space="preserve">Šanderová, J. (2005). </w:t>
            </w:r>
            <w:r w:rsidR="008376F1" w:rsidRPr="00487289">
              <w:t xml:space="preserve"> </w:t>
            </w:r>
            <w:r w:rsidRPr="00487289">
              <w:rPr>
                <w:i/>
              </w:rPr>
              <w:t>Jak číst a psát odborný text ve společenských vědách</w:t>
            </w:r>
            <w:r w:rsidRPr="00487289">
              <w:t>. Praha: SLON.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EA46BA" w:rsidRPr="00487289" w:rsidRDefault="00EA46BA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Heath, A. W. (1997). Jak psát projekt kvalitativního výzkumu. 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Biograf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BA498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1997,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10-11.</w:t>
            </w:r>
          </w:p>
          <w:p w:rsidR="00005885" w:rsidRPr="00487289" w:rsidRDefault="004B1641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hyperlink r:id="rId25" w:history="1">
              <w:r w:rsidR="00005885" w:rsidRPr="00487289">
                <w:rPr>
                  <w:rStyle w:val="Hypertextovodkaz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Horyna</w:t>
              </w:r>
            </w:hyperlink>
            <w:r w:rsidR="00005885" w:rsidRPr="00487289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 xml:space="preserve">, B., </w:t>
            </w:r>
            <w:r w:rsidR="00005885" w:rsidRPr="00487289">
              <w:rPr>
                <w:rFonts w:ascii="Times New Roman" w:hAnsi="Times New Roman"/>
                <w:noProof/>
                <w:color w:val="auto"/>
                <w:sz w:val="20"/>
                <w:szCs w:val="20"/>
                <w:shd w:val="clear" w:color="auto" w:fill="FFFFFF"/>
              </w:rPr>
              <w:t xml:space="preserve">&amp; </w:t>
            </w:r>
            <w:hyperlink r:id="rId26" w:history="1">
              <w:r w:rsidR="00005885" w:rsidRPr="00487289">
                <w:rPr>
                  <w:rStyle w:val="Hypertextovodkaz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Krob</w:t>
              </w:r>
            </w:hyperlink>
            <w:r w:rsidR="00005885" w:rsidRPr="00487289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>, J.</w:t>
            </w:r>
            <w:r w:rsidR="00005885"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(2007). </w:t>
            </w:r>
            <w:r w:rsidR="00005885"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Cesty k vědě. Jak správně myslet a psát</w:t>
            </w:r>
            <w:r w:rsidR="00005885" w:rsidRPr="00487289">
              <w:rPr>
                <w:rFonts w:ascii="Times New Roman" w:hAnsi="Times New Roman"/>
                <w:color w:val="auto"/>
                <w:sz w:val="20"/>
                <w:szCs w:val="20"/>
              </w:rPr>
              <w:t>. Olomouc: Nakladatelství Olomouc.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Danišková, Z. (2014).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Učiť písať študenta vysokej školy? Potenciál kurzu akademického písania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. Orbis Scholae,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8 </w:t>
            </w:r>
            <w:r w:rsidRPr="00487289">
              <w:rPr>
                <w:rFonts w:ascii="Times New Roman" w:hAnsi="Times New Roman"/>
                <w:color w:val="auto"/>
                <w:sz w:val="20"/>
                <w:szCs w:val="20"/>
              </w:rPr>
              <w:t>(1), 129−143.</w:t>
            </w:r>
          </w:p>
          <w:p w:rsidR="00005885" w:rsidRPr="00487289" w:rsidRDefault="00005885" w:rsidP="00005885">
            <w:r w:rsidRPr="00487289">
              <w:t xml:space="preserve">Stroehlein, A. (1998). </w:t>
            </w:r>
            <w:r w:rsidRPr="00487289">
              <w:rPr>
                <w:i/>
              </w:rPr>
              <w:t>The way of written argument</w:t>
            </w:r>
            <w:r w:rsidR="00824B8C" w:rsidRPr="00487289">
              <w:t xml:space="preserve">. Central Europe Review, 11. </w:t>
            </w:r>
            <w:r w:rsidRPr="00487289">
              <w:t xml:space="preserve">Dostupné z </w:t>
            </w:r>
            <w:hyperlink r:id="rId27" w:history="1">
              <w:r w:rsidRPr="00487289">
                <w:rPr>
                  <w:rStyle w:val="Hypertextovodkaz"/>
                </w:rPr>
                <w:t>http://www.cereview.org/authorarchives/stroehlein_archive/stroehlein11old.html</w:t>
              </w:r>
            </w:hyperlink>
            <w:r w:rsidR="00A92FF9">
              <w:t xml:space="preserve">. 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30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Default="00005885" w:rsidP="00005885"/>
    <w:p w:rsidR="00013CC0" w:rsidRPr="00487289" w:rsidRDefault="00013CC0" w:rsidP="00005885"/>
    <w:p w:rsidR="00824B8C" w:rsidRPr="00487289" w:rsidRDefault="00824B8C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Pedagogika volného času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20p+20s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9D3DF0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9D3DF0">
            <w:pPr>
              <w:jc w:val="both"/>
            </w:pPr>
            <w:r w:rsidRPr="00487289">
              <w:t>Seminární práce spojená s prezentací, písemná a ústní zkouška.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přednášející, 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8376F1">
        <w:trPr>
          <w:trHeight w:val="337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Pojetí volného času z různých aspektů a myšlenkových náhledů (pedagogů, psychologů, filozofů, sociologů).</w:t>
            </w:r>
          </w:p>
          <w:p w:rsidR="00005885" w:rsidRPr="00487289" w:rsidRDefault="009D3DF0" w:rsidP="00005885">
            <w:r w:rsidRPr="00487289">
              <w:t xml:space="preserve">Objasnění </w:t>
            </w:r>
            <w:r w:rsidR="00005885" w:rsidRPr="00487289">
              <w:t>pojmů mimoškolní pedagogika, charakteristika dítěte v předškolním a mladším školním věku, vychovatel. </w:t>
            </w:r>
          </w:p>
          <w:p w:rsidR="002B13BC" w:rsidRPr="00487289" w:rsidRDefault="00005885" w:rsidP="00005885">
            <w:r w:rsidRPr="00487289">
              <w:t>Vnitřní struktura pedagogiky volného času.</w:t>
            </w:r>
            <w:r w:rsidRPr="00487289">
              <w:br/>
              <w:t>Hodnotová orientace dětí ve vztahu ke kvalitě volného času. </w:t>
            </w:r>
            <w:r w:rsidRPr="00487289">
              <w:br/>
              <w:t>Metodika výchovy dětí mladšího školního věku. </w:t>
            </w:r>
            <w:r w:rsidRPr="00487289">
              <w:br/>
              <w:t>Volný čas dítěte, volnočasové aktivity v rámci školy. </w:t>
            </w:r>
          </w:p>
          <w:p w:rsidR="00005885" w:rsidRPr="00487289" w:rsidRDefault="00005885" w:rsidP="00005885">
            <w:r w:rsidRPr="00487289">
              <w:t>Tvorba projektů pro práci s dětmi ve volném čase. </w:t>
            </w:r>
          </w:p>
          <w:p w:rsidR="002B13BC" w:rsidRPr="00487289" w:rsidRDefault="00005885" w:rsidP="00005885">
            <w:r w:rsidRPr="00487289">
              <w:t>Skryté kurikulum v MŠ a jeho vliv na dítě. </w:t>
            </w:r>
          </w:p>
          <w:p w:rsidR="00005885" w:rsidRPr="00487289" w:rsidRDefault="00005885" w:rsidP="00005885">
            <w:r w:rsidRPr="00487289">
              <w:t>Spolupráce školy a zájmových institucí. </w:t>
            </w:r>
          </w:p>
          <w:p w:rsidR="00005885" w:rsidRPr="00487289" w:rsidRDefault="00005885" w:rsidP="00005885">
            <w:r w:rsidRPr="00487289">
              <w:t>Model výchovy mimo vyučování a jeho aplikace v praktické realizaci ve volném čase dětí.</w:t>
            </w:r>
          </w:p>
          <w:p w:rsidR="00005885" w:rsidRPr="00487289" w:rsidRDefault="00005885" w:rsidP="00005885">
            <w:r w:rsidRPr="00487289">
              <w:t>Legislativní podmínky, opatření a možnosti pro realizaci volnočasových aktivit.</w:t>
            </w:r>
          </w:p>
          <w:p w:rsidR="002B13BC" w:rsidRPr="00487289" w:rsidRDefault="00005885" w:rsidP="00005885">
            <w:r w:rsidRPr="00487289">
              <w:t xml:space="preserve">Zájmy a zájmová činnost jako faktor prevence, její význam z hlediska rozvoje osobnosti. </w:t>
            </w:r>
          </w:p>
          <w:p w:rsidR="00005885" w:rsidRPr="00487289" w:rsidRDefault="00005885" w:rsidP="00005885">
            <w:r w:rsidRPr="00487289">
              <w:t>Obsahové zaměření zájmové činnosti.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Del="00810EDA" w:rsidRDefault="00005885" w:rsidP="00005885">
            <w:pPr>
              <w:jc w:val="both"/>
              <w:rPr>
                <w:del w:id="139" w:author="Jana_PC" w:date="2018-05-24T11:36:00Z"/>
              </w:rPr>
            </w:pPr>
            <w:del w:id="140" w:author="Jana_PC" w:date="2018-05-24T11:36:00Z">
              <w:r w:rsidRPr="00487289" w:rsidDel="00810EDA">
                <w:delText>Božik, R. (2009).</w:delText>
              </w:r>
              <w:r w:rsidRPr="00487289" w:rsidDel="00810EDA">
                <w:rPr>
                  <w:i/>
                </w:rPr>
                <w:delText xml:space="preserve"> </w:delText>
              </w:r>
              <w:r w:rsidRPr="00487289" w:rsidDel="00810EDA">
                <w:delText xml:space="preserve">Koordinátor prevencie v základnej škole. </w:delText>
              </w:r>
              <w:r w:rsidRPr="00487289" w:rsidDel="00810EDA">
                <w:rPr>
                  <w:i/>
                </w:rPr>
                <w:delText>Vychovávateľ</w:delText>
              </w:r>
              <w:r w:rsidRPr="00487289" w:rsidDel="00810EDA">
                <w:delText>, č. 4.</w:delText>
              </w:r>
            </w:del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  <w:lang w:eastAsia="sk-SK"/>
              </w:rPr>
            </w:pPr>
            <w:r w:rsidRPr="00487289">
              <w:rPr>
                <w:color w:val="000000"/>
                <w:lang w:eastAsia="sk-SK"/>
              </w:rPr>
              <w:t xml:space="preserve">Fülöpová, E., &amp; Zelinová, M. (2003). </w:t>
            </w:r>
            <w:r w:rsidRPr="00487289">
              <w:rPr>
                <w:i/>
                <w:iCs/>
                <w:color w:val="000000"/>
                <w:lang w:eastAsia="sk-SK"/>
              </w:rPr>
              <w:t>Hry v materskej škole.</w:t>
            </w:r>
            <w:r w:rsidRPr="00487289">
              <w:rPr>
                <w:color w:val="000000"/>
                <w:lang w:eastAsia="sk-SK"/>
              </w:rPr>
              <w:t xml:space="preserve"> Bratislava: SPN. 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  <w:lang w:eastAsia="sk-SK"/>
              </w:rPr>
            </w:pPr>
            <w:r w:rsidRPr="00487289">
              <w:rPr>
                <w:color w:val="000000"/>
                <w:lang w:eastAsia="sk-SK"/>
              </w:rPr>
              <w:t xml:space="preserve">Knotová, D. (2011). </w:t>
            </w:r>
            <w:r w:rsidRPr="00487289">
              <w:rPr>
                <w:i/>
                <w:color w:val="000000"/>
                <w:lang w:eastAsia="sk-SK"/>
              </w:rPr>
              <w:t>Pedagogické dimenze volného času.</w:t>
            </w:r>
            <w:r w:rsidRPr="00487289">
              <w:rPr>
                <w:color w:val="000000"/>
                <w:lang w:eastAsia="sk-SK"/>
              </w:rPr>
              <w:t xml:space="preserve"> Brno: Paido.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  <w:lang w:eastAsia="sk-SK"/>
              </w:rPr>
            </w:pPr>
            <w:r w:rsidRPr="00487289">
              <w:rPr>
                <w:color w:val="000000"/>
                <w:lang w:eastAsia="sk-SK"/>
              </w:rPr>
              <w:t xml:space="preserve">Pávková, J., &amp; Hájek, B. (2002). </w:t>
            </w:r>
            <w:r w:rsidRPr="00487289">
              <w:rPr>
                <w:i/>
                <w:iCs/>
                <w:color w:val="000000"/>
                <w:lang w:eastAsia="sk-SK"/>
              </w:rPr>
              <w:t>Pedagogika volného času.</w:t>
            </w:r>
            <w:r w:rsidR="00593084" w:rsidRPr="00487289">
              <w:rPr>
                <w:i/>
                <w:iCs/>
                <w:color w:val="000000"/>
                <w:lang w:eastAsia="sk-SK"/>
              </w:rPr>
              <w:t xml:space="preserve"> </w:t>
            </w:r>
            <w:r w:rsidR="00C56E41" w:rsidRPr="00487289">
              <w:rPr>
                <w:iCs/>
                <w:color w:val="000000"/>
                <w:lang w:eastAsia="sk-SK"/>
              </w:rPr>
              <w:t>Praha: Portál.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  <w:lang w:eastAsia="sk-SK"/>
              </w:rPr>
            </w:pPr>
            <w:r w:rsidRPr="00487289">
              <w:rPr>
                <w:color w:val="000000"/>
                <w:lang w:eastAsia="sk-SK"/>
              </w:rPr>
              <w:t xml:space="preserve">Kratochvílová, E. (2004). </w:t>
            </w:r>
            <w:r w:rsidRPr="00487289">
              <w:rPr>
                <w:i/>
                <w:iCs/>
                <w:color w:val="000000"/>
                <w:lang w:eastAsia="sk-SK"/>
              </w:rPr>
              <w:t>Pedagogika voľného času</w:t>
            </w:r>
            <w:r w:rsidR="00137EED" w:rsidRPr="00487289">
              <w:rPr>
                <w:i/>
                <w:iCs/>
                <w:color w:val="000000"/>
                <w:lang w:eastAsia="sk-SK"/>
              </w:rPr>
              <w:t xml:space="preserve">. </w:t>
            </w:r>
            <w:r w:rsidRPr="00487289">
              <w:rPr>
                <w:color w:val="000000"/>
                <w:lang w:eastAsia="sk-SK"/>
              </w:rPr>
              <w:t>Bratislava: Univerzita Komenského.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lang w:eastAsia="sk-SK"/>
              </w:rPr>
            </w:pPr>
            <w:r w:rsidRPr="00487289">
              <w:rPr>
                <w:color w:val="000000"/>
                <w:lang w:eastAsia="sk-SK"/>
              </w:rPr>
              <w:t xml:space="preserve">Bendl, S. (2015). </w:t>
            </w:r>
            <w:r w:rsidRPr="00487289">
              <w:rPr>
                <w:i/>
                <w:color w:val="000000"/>
                <w:lang w:eastAsia="sk-SK"/>
              </w:rPr>
              <w:t>Vychovatelství: učebnice teoretických základů oboru.</w:t>
            </w:r>
            <w:r w:rsidRPr="00487289">
              <w:rPr>
                <w:color w:val="000000"/>
                <w:lang w:eastAsia="sk-SK"/>
              </w:rPr>
              <w:t xml:space="preserve"> Praha: Grada.</w:t>
            </w:r>
          </w:p>
          <w:p w:rsidR="00593084" w:rsidRPr="00487289" w:rsidRDefault="00593084" w:rsidP="00593084">
            <w:pPr>
              <w:jc w:val="both"/>
              <w:rPr>
                <w:b/>
              </w:rPr>
            </w:pPr>
            <w:r w:rsidRPr="00487289">
              <w:rPr>
                <w:color w:val="000000"/>
                <w:lang w:eastAsia="sk-SK"/>
              </w:rPr>
              <w:t xml:space="preserve">Zelinová, M. (2012). </w:t>
            </w:r>
            <w:r w:rsidRPr="00487289">
              <w:rPr>
                <w:i/>
                <w:iCs/>
                <w:color w:val="000000"/>
                <w:lang w:eastAsia="sk-SK"/>
              </w:rPr>
              <w:t>Voľný čas efektívne a tvorivo.</w:t>
            </w:r>
            <w:r w:rsidRPr="00487289">
              <w:rPr>
                <w:color w:val="000000"/>
                <w:lang w:eastAsia="sk-SK"/>
              </w:rPr>
              <w:t xml:space="preserve"> Bratislava: Iura Edition.</w:t>
            </w:r>
          </w:p>
          <w:p w:rsidR="00005885" w:rsidRPr="00A92FF9" w:rsidRDefault="00005885" w:rsidP="00593084">
            <w:pPr>
              <w:jc w:val="both"/>
              <w:rPr>
                <w:b/>
              </w:rPr>
            </w:pPr>
            <w:r w:rsidRPr="00487289">
              <w:rPr>
                <w:color w:val="000000"/>
                <w:lang w:eastAsia="sk-SK"/>
              </w:rPr>
              <w:t xml:space="preserve">Zelinová, M. (2007). </w:t>
            </w:r>
            <w:r w:rsidRPr="00487289">
              <w:rPr>
                <w:i/>
                <w:iCs/>
                <w:color w:val="000000"/>
                <w:lang w:eastAsia="sk-SK"/>
              </w:rPr>
              <w:t>Hry pro rozvoj emocí a komunikace</w:t>
            </w:r>
            <w:r w:rsidRPr="00487289">
              <w:rPr>
                <w:color w:val="000000"/>
                <w:lang w:eastAsia="sk-SK"/>
              </w:rPr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03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  <w:p w:rsidR="008376F1" w:rsidRPr="00487289" w:rsidRDefault="008376F1" w:rsidP="00005885">
            <w:pPr>
              <w:jc w:val="both"/>
            </w:pPr>
          </w:p>
        </w:tc>
      </w:tr>
    </w:tbl>
    <w:p w:rsidR="008376F1" w:rsidRPr="00487289" w:rsidRDefault="008376F1" w:rsidP="00005885"/>
    <w:p w:rsidR="00B841C4" w:rsidRPr="00487289" w:rsidRDefault="00B841C4" w:rsidP="00005885"/>
    <w:p w:rsidR="00593084" w:rsidRPr="00487289" w:rsidRDefault="00593084" w:rsidP="00005885"/>
    <w:p w:rsidR="00C22D2E" w:rsidRPr="00487289" w:rsidRDefault="00C22D2E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C22D2E" w:rsidRPr="00487289" w:rsidTr="0015585E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C22D2E" w:rsidRPr="00487289" w:rsidRDefault="00C22D2E" w:rsidP="0015585E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C22D2E" w:rsidRPr="00487289" w:rsidTr="0015585E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C22D2E" w:rsidRPr="00487289" w:rsidRDefault="00C22D2E" w:rsidP="0015585E">
            <w:pPr>
              <w:jc w:val="both"/>
            </w:pPr>
            <w:r w:rsidRPr="00487289">
              <w:t>Pedagogická praxe souvislá s portfoliem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C22D2E" w:rsidRPr="00487289" w:rsidRDefault="00C22D2E" w:rsidP="0015585E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C22D2E" w:rsidRPr="00487289" w:rsidRDefault="00C22D2E" w:rsidP="0015585E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C22D2E" w:rsidRPr="00487289" w:rsidRDefault="00C22D2E" w:rsidP="0015585E">
            <w:pPr>
              <w:jc w:val="both"/>
            </w:pPr>
            <w:r w:rsidRPr="00487289">
              <w:t>3/ZS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C22D2E" w:rsidRPr="00487289" w:rsidRDefault="00C22D2E" w:rsidP="0015585E">
            <w:pPr>
              <w:jc w:val="both"/>
            </w:pPr>
            <w:r w:rsidRPr="00487289">
              <w:t>4 týdny blok</w:t>
            </w:r>
          </w:p>
        </w:tc>
        <w:tc>
          <w:tcPr>
            <w:tcW w:w="889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C22D2E" w:rsidRPr="00487289" w:rsidRDefault="00C22D2E" w:rsidP="0015585E">
            <w:pPr>
              <w:jc w:val="both"/>
            </w:pPr>
            <w:r w:rsidRPr="00487289">
              <w:t>100</w:t>
            </w:r>
          </w:p>
        </w:tc>
        <w:tc>
          <w:tcPr>
            <w:tcW w:w="215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C22D2E" w:rsidRPr="00487289" w:rsidRDefault="00C22D2E" w:rsidP="0015585E">
            <w:pPr>
              <w:jc w:val="both"/>
            </w:pPr>
            <w:r w:rsidRPr="00487289">
              <w:t>6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C22D2E" w:rsidRPr="00487289" w:rsidRDefault="00C22D2E" w:rsidP="0015585E">
            <w:pPr>
              <w:jc w:val="both"/>
            </w:pP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C22D2E" w:rsidRPr="00487289" w:rsidRDefault="00C22D2E" w:rsidP="0015585E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C22D2E" w:rsidRPr="00487289" w:rsidRDefault="00C22D2E" w:rsidP="0015585E">
            <w:pPr>
              <w:jc w:val="both"/>
            </w:pPr>
            <w:r w:rsidRPr="00487289">
              <w:t>odborná praxe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C22D2E" w:rsidRPr="00487289" w:rsidRDefault="00C22D2E" w:rsidP="0015585E">
            <w:pPr>
              <w:jc w:val="both"/>
            </w:pPr>
            <w:r w:rsidRPr="00487289">
              <w:t xml:space="preserve">Docházka (100% účast na praxi). </w:t>
            </w:r>
          </w:p>
          <w:p w:rsidR="00C22D2E" w:rsidRPr="00487289" w:rsidRDefault="00236549" w:rsidP="0015585E">
            <w:pPr>
              <w:jc w:val="both"/>
            </w:pPr>
            <w:r>
              <w:t>Předložení</w:t>
            </w:r>
            <w:r w:rsidR="00593084" w:rsidRPr="00487289">
              <w:t xml:space="preserve"> portfolia </w:t>
            </w:r>
            <w:r w:rsidR="00C22D2E" w:rsidRPr="00487289">
              <w:t>ze souvislé pedagogické praxe v trvání 4 týdnů.</w:t>
            </w:r>
          </w:p>
        </w:tc>
      </w:tr>
      <w:tr w:rsidR="00C22D2E" w:rsidRPr="00487289" w:rsidTr="0015585E">
        <w:trPr>
          <w:trHeight w:val="215"/>
        </w:trPr>
        <w:tc>
          <w:tcPr>
            <w:tcW w:w="9855" w:type="dxa"/>
            <w:gridSpan w:val="8"/>
            <w:tcBorders>
              <w:top w:val="nil"/>
            </w:tcBorders>
          </w:tcPr>
          <w:p w:rsidR="00C22D2E" w:rsidRPr="00487289" w:rsidRDefault="00C22D2E" w:rsidP="0015585E">
            <w:pPr>
              <w:jc w:val="both"/>
            </w:pPr>
          </w:p>
        </w:tc>
      </w:tr>
      <w:tr w:rsidR="00C22D2E" w:rsidRPr="00487289" w:rsidTr="0015585E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C22D2E" w:rsidRPr="00487289" w:rsidRDefault="00C22D2E" w:rsidP="0015585E">
            <w:pPr>
              <w:jc w:val="both"/>
            </w:pPr>
            <w:r w:rsidRPr="00487289">
              <w:t>doc. PaedDr. Jana Majerčíková, PhD.</w:t>
            </w:r>
          </w:p>
        </w:tc>
      </w:tr>
      <w:tr w:rsidR="00C22D2E" w:rsidRPr="00487289" w:rsidTr="0015585E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C22D2E" w:rsidRPr="00487289" w:rsidRDefault="00C22D2E" w:rsidP="0015585E">
            <w:pPr>
              <w:jc w:val="both"/>
            </w:pPr>
            <w:r w:rsidRPr="00487289">
              <w:t>supervize odborné praxe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C22D2E" w:rsidRPr="00487289" w:rsidRDefault="00C22D2E" w:rsidP="0015585E">
            <w:pPr>
              <w:jc w:val="both"/>
            </w:pPr>
          </w:p>
        </w:tc>
      </w:tr>
      <w:tr w:rsidR="00C22D2E" w:rsidRPr="00487289" w:rsidTr="0015585E">
        <w:trPr>
          <w:trHeight w:val="316"/>
        </w:trPr>
        <w:tc>
          <w:tcPr>
            <w:tcW w:w="9855" w:type="dxa"/>
            <w:gridSpan w:val="8"/>
            <w:tcBorders>
              <w:top w:val="nil"/>
            </w:tcBorders>
          </w:tcPr>
          <w:p w:rsidR="00C22D2E" w:rsidRPr="00487289" w:rsidRDefault="00C22D2E" w:rsidP="0015585E">
            <w:pPr>
              <w:jc w:val="both"/>
            </w:pPr>
            <w:r w:rsidRPr="00487289">
              <w:t>doc. PaedDr. Jana Majerčíková, PhD. (100%)</w:t>
            </w:r>
          </w:p>
        </w:tc>
      </w:tr>
      <w:tr w:rsidR="00C22D2E" w:rsidRPr="00487289" w:rsidTr="0015585E">
        <w:tc>
          <w:tcPr>
            <w:tcW w:w="3086" w:type="dxa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C22D2E" w:rsidRPr="00487289" w:rsidRDefault="00C22D2E" w:rsidP="0015585E">
            <w:pPr>
              <w:jc w:val="both"/>
            </w:pPr>
          </w:p>
        </w:tc>
      </w:tr>
      <w:tr w:rsidR="00C22D2E" w:rsidRPr="00487289" w:rsidTr="0015585E">
        <w:trPr>
          <w:trHeight w:val="3429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Student získá zkušenost</w:t>
            </w:r>
            <w:r w:rsidR="00A84137">
              <w:rPr>
                <w:rFonts w:eastAsia="TimesNewRoman"/>
                <w:lang w:eastAsia="en-US"/>
              </w:rPr>
              <w:t>i s dlouhodobějším</w:t>
            </w:r>
            <w:r w:rsidR="00593084" w:rsidRPr="00487289">
              <w:rPr>
                <w:rFonts w:eastAsia="TimesNewRoman"/>
                <w:lang w:eastAsia="en-US"/>
              </w:rPr>
              <w:t xml:space="preserve"> působením v MŠ:</w:t>
            </w:r>
          </w:p>
          <w:p w:rsidR="00C22D2E" w:rsidRPr="00487289" w:rsidRDefault="00BA498D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>
              <w:rPr>
                <w:rFonts w:eastAsia="TimesNewRoman"/>
                <w:lang w:eastAsia="en-US"/>
              </w:rPr>
              <w:t xml:space="preserve">- </w:t>
            </w:r>
            <w:r w:rsidR="00593084" w:rsidRPr="00487289">
              <w:rPr>
                <w:rFonts w:eastAsia="TimesNewRoman"/>
                <w:lang w:eastAsia="en-US"/>
              </w:rPr>
              <w:t>r</w:t>
            </w:r>
            <w:r w:rsidR="00C22D2E" w:rsidRPr="00487289">
              <w:rPr>
                <w:rFonts w:eastAsia="TimesNewRoman"/>
                <w:lang w:eastAsia="en-US"/>
              </w:rPr>
              <w:t xml:space="preserve">ozvine své kompetence související s projektováním edukačního procesu v mateřské škole (orientace v pedagogických dokumentech, sestavení obsahu a organizace výukové jednotky, stanovení cílů výukové jednotky, realizace didaktické analýzy učiva, volba efektivních postupů </w:t>
            </w:r>
            <w:r w:rsidR="00593084" w:rsidRPr="00487289">
              <w:rPr>
                <w:rFonts w:eastAsia="TimesNewRoman"/>
                <w:lang w:eastAsia="en-US"/>
              </w:rPr>
              <w:t>v rámci výukové jednotky apod.);</w:t>
            </w:r>
          </w:p>
          <w:p w:rsidR="00FD0512" w:rsidRDefault="00BA498D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>
              <w:rPr>
                <w:rFonts w:eastAsia="TimesNewRoman"/>
                <w:lang w:eastAsia="en-US"/>
              </w:rPr>
              <w:t xml:space="preserve">- </w:t>
            </w:r>
            <w:r w:rsidR="00593084" w:rsidRPr="00487289">
              <w:rPr>
                <w:rFonts w:eastAsia="TimesNewRoman"/>
                <w:lang w:eastAsia="en-US"/>
              </w:rPr>
              <w:t>p</w:t>
            </w:r>
            <w:r w:rsidR="00C22D2E" w:rsidRPr="00487289">
              <w:rPr>
                <w:rFonts w:eastAsia="TimesNewRoman"/>
                <w:lang w:eastAsia="en-US"/>
              </w:rPr>
              <w:t>odpoří kompetence související s hodnocením edukačního procesu (zařazovat a využívat různé formy hodnoceni, připravit a reali</w:t>
            </w:r>
            <w:r w:rsidR="00593084" w:rsidRPr="00487289">
              <w:rPr>
                <w:rFonts w:eastAsia="TimesNewRoman"/>
                <w:lang w:eastAsia="en-US"/>
              </w:rPr>
              <w:t>zovat činnosti pro sebehodnocení</w:t>
            </w:r>
            <w:r w:rsidR="00C22D2E" w:rsidRPr="00487289">
              <w:rPr>
                <w:rFonts w:eastAsia="TimesNewRoman"/>
                <w:lang w:eastAsia="en-US"/>
              </w:rPr>
              <w:t xml:space="preserve"> a vzájemné oceňovaní, dokázat systematicky analyzovat edukační jednotku, posoudit, zhodnotit a argumentovat uplatněnou metodiku edukačního procesu, uskutečnit sebereflexi 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a sebehodnoceni vlastního</w:t>
            </w:r>
            <w:r w:rsidR="00593084" w:rsidRPr="00487289">
              <w:rPr>
                <w:rFonts w:eastAsia="TimesNewRoman"/>
                <w:lang w:eastAsia="en-US"/>
              </w:rPr>
              <w:t xml:space="preserve"> edukačního procesu);</w:t>
            </w:r>
          </w:p>
          <w:p w:rsidR="00FD0512" w:rsidRDefault="00BA498D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>
              <w:rPr>
                <w:rFonts w:eastAsia="TimesNewRoman"/>
                <w:lang w:eastAsia="en-US"/>
              </w:rPr>
              <w:t xml:space="preserve">- </w:t>
            </w:r>
            <w:r w:rsidR="00593084" w:rsidRPr="00487289">
              <w:rPr>
                <w:rFonts w:eastAsia="TimesNewRoman"/>
                <w:lang w:eastAsia="en-US"/>
              </w:rPr>
              <w:t>z</w:t>
            </w:r>
            <w:r w:rsidR="00C22D2E" w:rsidRPr="00487289">
              <w:rPr>
                <w:rFonts w:eastAsia="TimesNewRoman"/>
                <w:lang w:eastAsia="en-US"/>
              </w:rPr>
              <w:t>íská ko</w:t>
            </w:r>
            <w:r w:rsidR="00236549">
              <w:rPr>
                <w:rFonts w:eastAsia="TimesNewRoman"/>
                <w:lang w:eastAsia="en-US"/>
              </w:rPr>
              <w:t>mpetence související se spoluprací</w:t>
            </w:r>
            <w:r w:rsidR="00C22D2E" w:rsidRPr="00487289">
              <w:rPr>
                <w:rFonts w:eastAsia="TimesNewRoman"/>
                <w:lang w:eastAsia="en-US"/>
              </w:rPr>
              <w:t xml:space="preserve"> učitele s jinými odborníky  - spolupráce s participujícím pedagogem, 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s rodiči děti, s jinými pracovníky ve škole i mimo ni (speciál</w:t>
            </w:r>
            <w:r w:rsidR="00593084" w:rsidRPr="00487289">
              <w:rPr>
                <w:rFonts w:eastAsia="TimesNewRoman"/>
                <w:lang w:eastAsia="en-US"/>
              </w:rPr>
              <w:t>ní pedagog, psycholog, logoped);</w:t>
            </w:r>
          </w:p>
          <w:p w:rsidR="00C22D2E" w:rsidRPr="00487289" w:rsidRDefault="00593084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u</w:t>
            </w:r>
            <w:r w:rsidR="00C22D2E" w:rsidRPr="00487289">
              <w:rPr>
                <w:rFonts w:eastAsia="TimesNewRoman"/>
                <w:lang w:eastAsia="en-US"/>
              </w:rPr>
              <w:t>vědomí si (prostřednictvím své zkušenosti) aspekty a podmínky související s rolí a statusem v MŠ (zvládnout odpovídající výchovné situace a podmínky, které podporuji sociální kontakt).</w:t>
            </w:r>
          </w:p>
        </w:tc>
      </w:tr>
      <w:tr w:rsidR="00C22D2E" w:rsidRPr="00487289" w:rsidTr="0015585E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C22D2E" w:rsidRPr="00487289" w:rsidRDefault="00C22D2E" w:rsidP="0015585E">
            <w:pPr>
              <w:jc w:val="both"/>
            </w:pPr>
          </w:p>
        </w:tc>
      </w:tr>
      <w:tr w:rsidR="00C22D2E" w:rsidRPr="00487289" w:rsidTr="0015585E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C22D2E" w:rsidRPr="00487289" w:rsidRDefault="00C22D2E" w:rsidP="0015585E">
            <w:pPr>
              <w:jc w:val="both"/>
              <w:rPr>
                <w:rFonts w:eastAsia="TimesNewRoman"/>
                <w:lang w:eastAsia="en-US"/>
              </w:rPr>
            </w:pPr>
            <w:r w:rsidRPr="00487289">
              <w:t xml:space="preserve">Kolář, Z.,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t xml:space="preserve">Vališová, </w:t>
            </w:r>
            <w:r w:rsidRPr="00487289">
              <w:rPr>
                <w:rFonts w:eastAsia="TimesNewRoman"/>
                <w:lang w:eastAsia="en-US"/>
              </w:rPr>
              <w:t>A. (2009)</w:t>
            </w:r>
            <w:r w:rsidRPr="00487289">
              <w:rPr>
                <w:rFonts w:eastAsia="TimesNewRoman"/>
                <w:i/>
                <w:iCs/>
                <w:lang w:eastAsia="en-US"/>
              </w:rPr>
              <w:t xml:space="preserve">. Analýza vyučování. </w:t>
            </w:r>
            <w:r w:rsidRPr="00487289">
              <w:rPr>
                <w:rFonts w:eastAsia="TimesNewRoman"/>
                <w:lang w:eastAsia="en-US"/>
              </w:rPr>
              <w:t>Praha: Grada.</w:t>
            </w:r>
          </w:p>
          <w:p w:rsidR="00C22D2E" w:rsidRPr="00487289" w:rsidDel="008C251E" w:rsidRDefault="00C22D2E" w:rsidP="0015585E">
            <w:pPr>
              <w:jc w:val="both"/>
              <w:rPr>
                <w:del w:id="141" w:author="Jana_PC" w:date="2018-05-28T13:42:00Z"/>
              </w:rPr>
            </w:pPr>
            <w:del w:id="142" w:author="Jana_PC" w:date="2018-05-28T13:42:00Z">
              <w:r w:rsidRPr="00487289" w:rsidDel="008C251E">
                <w:delText xml:space="preserve">Slavík, J. et al. (2017). </w:delText>
              </w:r>
              <w:r w:rsidRPr="00487289" w:rsidDel="008C251E">
                <w:rPr>
                  <w:i/>
                  <w:iCs/>
                </w:rPr>
                <w:delText>Transdisciplinární didaktika: O učitelském sdílení znalostí a zvyšování kvality výuky napříč obory</w:delText>
              </w:r>
              <w:r w:rsidRPr="00487289" w:rsidDel="008C251E">
                <w:delText>. Brno: Masarykova univerzita.</w:delText>
              </w:r>
            </w:del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Skalková, J. (2007). </w:t>
            </w:r>
            <w:r w:rsidRPr="00487289">
              <w:rPr>
                <w:rFonts w:eastAsia="TimesNewRoman"/>
                <w:i/>
                <w:iCs/>
                <w:lang w:eastAsia="en-US"/>
              </w:rPr>
              <w:t xml:space="preserve">Obecná didaktika. </w:t>
            </w:r>
            <w:r w:rsidR="004E2207" w:rsidRPr="00487289">
              <w:rPr>
                <w:rFonts w:eastAsia="TimesNewRoman"/>
                <w:lang w:eastAsia="en-US"/>
              </w:rPr>
              <w:t>Praha: Grada.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b/>
                <w:bCs/>
                <w:lang w:eastAsia="en-US"/>
              </w:rPr>
            </w:pP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b/>
                <w:bCs/>
                <w:lang w:eastAsia="en-US"/>
              </w:rPr>
            </w:pPr>
            <w:r w:rsidRPr="00487289">
              <w:rPr>
                <w:rFonts w:eastAsia="TimesNewRoman"/>
                <w:b/>
                <w:bCs/>
                <w:lang w:eastAsia="en-US"/>
              </w:rPr>
              <w:t>Doporučená literatura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Kohlová, M. (2003). </w:t>
            </w:r>
            <w:r w:rsidRPr="00487289">
              <w:rPr>
                <w:rFonts w:eastAsia="TimesNewRoman"/>
                <w:i/>
                <w:iCs/>
                <w:lang w:eastAsia="en-US"/>
              </w:rPr>
              <w:t>200 výtvarných činností</w:t>
            </w:r>
            <w:r w:rsidRPr="00487289">
              <w:rPr>
                <w:rFonts w:eastAsia="TimesNewRoman"/>
                <w:lang w:eastAsia="en-US"/>
              </w:rPr>
              <w:t>. Praha: Portál.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Kaplan, A. (2003). </w:t>
            </w:r>
            <w:r w:rsidRPr="00487289">
              <w:rPr>
                <w:rFonts w:eastAsia="TimesNewRoman"/>
                <w:i/>
                <w:iCs/>
                <w:lang w:eastAsia="en-US"/>
              </w:rPr>
              <w:t xml:space="preserve">Skáčeme, běháme a hrajeme si na hřišti a pod střechou. </w:t>
            </w:r>
            <w:r w:rsidRPr="00487289">
              <w:rPr>
                <w:rFonts w:eastAsia="TimesNewRoman"/>
                <w:lang w:eastAsia="en-US"/>
              </w:rPr>
              <w:t>Praha: Portál.</w:t>
            </w:r>
          </w:p>
          <w:p w:rsidR="00C22D2E" w:rsidRPr="00487289" w:rsidRDefault="00C22D2E" w:rsidP="0015585E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Špačková, R. (2004). </w:t>
            </w:r>
            <w:r w:rsidRPr="00487289">
              <w:rPr>
                <w:rFonts w:eastAsia="TimesNewRoman"/>
                <w:i/>
                <w:iCs/>
                <w:lang w:eastAsia="en-US"/>
              </w:rPr>
              <w:t>111 námětu pro tvořivou hru dětí</w:t>
            </w:r>
            <w:r w:rsidRPr="00487289">
              <w:rPr>
                <w:rFonts w:eastAsia="TimesNewRoman"/>
                <w:lang w:eastAsia="en-US"/>
              </w:rPr>
              <w:t>. Praha: Portál.</w:t>
            </w:r>
          </w:p>
          <w:p w:rsidR="00C22D2E" w:rsidRPr="00487289" w:rsidRDefault="00C22D2E" w:rsidP="0015585E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ind w:left="360" w:hanging="36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7289">
              <w:rPr>
                <w:rFonts w:ascii="Times New Roman" w:eastAsia="TimesNewRoman" w:hAnsi="Times New Roman"/>
                <w:color w:val="auto"/>
                <w:sz w:val="20"/>
                <w:szCs w:val="20"/>
              </w:rPr>
              <w:t xml:space="preserve">Weaverová, M. (2001). </w:t>
            </w:r>
            <w:r w:rsidRPr="00487289">
              <w:rPr>
                <w:rFonts w:ascii="Times New Roman" w:eastAsia="TimesNewRoman" w:hAnsi="Times New Roman"/>
                <w:i/>
                <w:iCs/>
                <w:color w:val="auto"/>
                <w:sz w:val="20"/>
                <w:szCs w:val="20"/>
              </w:rPr>
              <w:t xml:space="preserve">300 her a cvičení pro úspěšný vstup do školy. </w:t>
            </w:r>
            <w:r w:rsidRPr="00487289">
              <w:rPr>
                <w:rFonts w:ascii="Times New Roman" w:eastAsia="TimesNewRoman" w:hAnsi="Times New Roman"/>
                <w:color w:val="auto"/>
                <w:sz w:val="20"/>
                <w:szCs w:val="20"/>
              </w:rPr>
              <w:t>Praha: Portál.</w:t>
            </w:r>
          </w:p>
        </w:tc>
      </w:tr>
      <w:tr w:rsidR="00C22D2E" w:rsidRPr="00487289" w:rsidTr="0015585E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C22D2E" w:rsidRPr="00487289" w:rsidRDefault="00C22D2E" w:rsidP="0015585E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C22D2E" w:rsidRPr="00487289" w:rsidTr="0015585E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C22D2E" w:rsidRPr="00487289" w:rsidRDefault="00C22D2E" w:rsidP="0015585E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C22D2E" w:rsidRPr="00487289" w:rsidTr="0015585E">
        <w:tc>
          <w:tcPr>
            <w:tcW w:w="9855" w:type="dxa"/>
            <w:gridSpan w:val="8"/>
            <w:shd w:val="clear" w:color="auto" w:fill="F7CAAC"/>
          </w:tcPr>
          <w:p w:rsidR="00C22D2E" w:rsidRPr="00487289" w:rsidRDefault="00C22D2E" w:rsidP="0015585E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C22D2E" w:rsidRPr="00487289" w:rsidTr="0015585E">
        <w:trPr>
          <w:trHeight w:val="1373"/>
        </w:trPr>
        <w:tc>
          <w:tcPr>
            <w:tcW w:w="9855" w:type="dxa"/>
            <w:gridSpan w:val="8"/>
          </w:tcPr>
          <w:p w:rsidR="00C22D2E" w:rsidRPr="00487289" w:rsidRDefault="00C22D2E" w:rsidP="0015585E">
            <w:pPr>
              <w:jc w:val="both"/>
            </w:pPr>
          </w:p>
        </w:tc>
      </w:tr>
    </w:tbl>
    <w:p w:rsidR="00C22D2E" w:rsidRPr="00487289" w:rsidRDefault="00C22D2E" w:rsidP="00005885"/>
    <w:p w:rsidR="00C22D2E" w:rsidRPr="00487289" w:rsidRDefault="00C22D2E" w:rsidP="00005885"/>
    <w:p w:rsidR="00C22D2E" w:rsidRDefault="00C22D2E" w:rsidP="00005885"/>
    <w:p w:rsidR="009902E9" w:rsidRDefault="009902E9" w:rsidP="00005885"/>
    <w:p w:rsidR="009902E9" w:rsidRPr="00487289" w:rsidRDefault="009902E9" w:rsidP="00005885"/>
    <w:p w:rsidR="00C22D2E" w:rsidRPr="00487289" w:rsidRDefault="00C22D2E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Základy logopedie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30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Průběžné plnění zadávaných úkolů, úspěšné absolvování kolokvia, vytvoření projektu logopedické prevence. </w:t>
            </w:r>
          </w:p>
        </w:tc>
      </w:tr>
      <w:tr w:rsidR="00005885" w:rsidRPr="00487289" w:rsidTr="00005885">
        <w:trPr>
          <w:trHeight w:val="37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4E2207">
        <w:trPr>
          <w:trHeight w:val="335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4E2207" w:rsidRPr="00487289" w:rsidRDefault="004E2207" w:rsidP="00005885"/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Logopedie - pojem, předmět, historické souvislosti.</w:t>
            </w:r>
          </w:p>
          <w:p w:rsidR="00B719C5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Systém logopedické péče v ČR. Legislativní ukotvení.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Anatomické a fyziologické předpoklady komunikace.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 xml:space="preserve">Fylogeneze řeči. </w:t>
            </w:r>
          </w:p>
          <w:p w:rsidR="00B719C5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Ontogeneze řeči.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Komunikace verbální a neverbální.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Systém českých hlásek, jazykové roviny.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Možnosti podpory fyziologického vývoje řeči, logopedická prevence.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Kompetence učitele z pohledu logopedické prevence.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Okruhy narušení komunikační schopností.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Základní metody, formy a prostředky logopedické diagnostiky a intervence.</w:t>
            </w:r>
          </w:p>
          <w:p w:rsidR="007F336E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t>Možnosti</w:t>
            </w:r>
            <w:r w:rsidR="007F336E">
              <w:t xml:space="preserve"> zajištění logopedické péče v MŠ</w:t>
            </w:r>
            <w:r w:rsidRPr="00487289">
              <w:t>.</w:t>
            </w:r>
            <w:r w:rsidRPr="00487289">
              <w:rPr>
                <w:color w:val="000000"/>
                <w:shd w:val="clear" w:color="auto" w:fill="FFFFFF"/>
              </w:rPr>
              <w:t xml:space="preserve"> 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Logopedické pomůcky</w:t>
            </w:r>
            <w:r w:rsidR="007F336E">
              <w:rPr>
                <w:color w:val="000000"/>
                <w:shd w:val="clear" w:color="auto" w:fill="FFFFFF"/>
              </w:rPr>
              <w:t xml:space="preserve"> a jejich využití v MŠ</w:t>
            </w:r>
            <w:r w:rsidRPr="00487289">
              <w:rPr>
                <w:color w:val="000000"/>
                <w:shd w:val="clear" w:color="auto" w:fill="FFFFFF"/>
              </w:rPr>
              <w:t>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Klenková, J. (2006)</w:t>
            </w:r>
            <w:r w:rsidR="003643DC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> </w:t>
            </w:r>
            <w:r w:rsidRPr="00487289">
              <w:rPr>
                <w:i/>
                <w:iCs/>
                <w:color w:val="000000"/>
              </w:rPr>
              <w:t>Logopedie: narušení komunikační schopnosti, logopedická prevence, logopedická intervence v ČR, příklady z praxe</w:t>
            </w:r>
            <w:r w:rsidRPr="00487289">
              <w:rPr>
                <w:color w:val="000000"/>
              </w:rPr>
              <w:t>. Praha: Grada.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Klenková, J., </w:t>
            </w:r>
            <w:r w:rsidRPr="00487289">
              <w:t xml:space="preserve">&amp; </w:t>
            </w:r>
            <w:r w:rsidRPr="00487289">
              <w:rPr>
                <w:color w:val="000000"/>
              </w:rPr>
              <w:t>Kolbábková, H. (2003)</w:t>
            </w:r>
            <w:r w:rsidR="003643DC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> </w:t>
            </w:r>
            <w:r w:rsidRPr="00487289">
              <w:rPr>
                <w:i/>
                <w:iCs/>
                <w:color w:val="000000"/>
              </w:rPr>
              <w:t>Diagnostika předškoláka: správný vývoj řeči dítěte</w:t>
            </w:r>
            <w:r w:rsidRPr="00487289">
              <w:rPr>
                <w:color w:val="000000"/>
              </w:rPr>
              <w:t xml:space="preserve">. Brno: MC nakladatelství. </w:t>
            </w:r>
          </w:p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Lechta, V. (2002)</w:t>
            </w:r>
            <w:r w:rsidR="003643DC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Symptomatické poruchy řeči u dětí</w:t>
            </w:r>
            <w:r w:rsidR="00236549">
              <w:rPr>
                <w:color w:val="000000"/>
              </w:rPr>
              <w:t>. Praha: Portál</w:t>
            </w:r>
            <w:r w:rsidRPr="00487289">
              <w:rPr>
                <w:color w:val="000000"/>
              </w:rPr>
              <w:t>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Peutelschmiedová, A. (2001)</w:t>
            </w:r>
            <w:r w:rsidR="003643DC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Logopedické minimum</w:t>
            </w:r>
            <w:r w:rsidRPr="00487289">
              <w:rPr>
                <w:color w:val="000000"/>
              </w:rPr>
              <w:t>. Olomouc: UP. </w:t>
            </w:r>
          </w:p>
          <w:p w:rsidR="00005885" w:rsidRPr="00487289" w:rsidRDefault="00005885" w:rsidP="00005885">
            <w:r w:rsidRPr="00487289">
              <w:t>Vašíková, J.</w:t>
            </w:r>
            <w:r w:rsidR="00937CD0">
              <w:t>,</w:t>
            </w:r>
            <w:r w:rsidRPr="00487289">
              <w:t xml:space="preserve"> </w:t>
            </w:r>
            <w:r w:rsidR="00937CD0">
              <w:t xml:space="preserve"> </w:t>
            </w:r>
            <w:r w:rsidRPr="00487289">
              <w:t>&amp; Žáková, I. (2017)</w:t>
            </w:r>
            <w:r w:rsidR="003643DC" w:rsidRPr="00487289">
              <w:t>.</w:t>
            </w:r>
            <w:r w:rsidRPr="00487289">
              <w:t xml:space="preserve"> Speech Therapy Prevention in Kindergarten. </w:t>
            </w:r>
            <w:r w:rsidRPr="00487289">
              <w:rPr>
                <w:i/>
              </w:rPr>
              <w:t>Acta Educationis Generalis</w:t>
            </w:r>
            <w:r w:rsidR="00CD6222">
              <w:t>, 7 (2), 69-78.</w:t>
            </w:r>
            <w:r w:rsidR="00CD6222">
              <w:br/>
              <w:t>Vašíková, J.</w:t>
            </w:r>
            <w:r w:rsidR="00937CD0">
              <w:t xml:space="preserve">, </w:t>
            </w:r>
            <w:r w:rsidRPr="00487289">
              <w:t>&amp; Žáková, I. (201</w:t>
            </w:r>
            <w:r w:rsidR="00937CD0">
              <w:t>8</w:t>
            </w:r>
            <w:r w:rsidRPr="00487289">
              <w:t>)</w:t>
            </w:r>
            <w:r w:rsidR="003643DC" w:rsidRPr="00487289">
              <w:t>.</w:t>
            </w:r>
            <w:r w:rsidRPr="00487289">
              <w:t xml:space="preserve"> </w:t>
            </w:r>
            <w:r w:rsidRPr="00487289">
              <w:rPr>
                <w:i/>
              </w:rPr>
              <w:t>Význam primární logopedické prevence v rozvoji řečových a jazykových schopností dětí předškolního věku.</w:t>
            </w:r>
            <w:r w:rsidRPr="00487289">
              <w:t xml:space="preserve"> Zlín: Univerzita Tomáše Bati ve Zlíně, v tisku.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>Vitásková, K., &amp; Peutelschmiedová, A. (2005)</w:t>
            </w:r>
            <w:r w:rsidR="003643DC" w:rsidRPr="00487289">
              <w:rPr>
                <w:color w:val="000000"/>
              </w:rPr>
              <w:t>.</w:t>
            </w:r>
            <w:r w:rsidRPr="00487289">
              <w:rPr>
                <w:color w:val="000000"/>
              </w:rPr>
              <w:t xml:space="preserve"> </w:t>
            </w:r>
            <w:r w:rsidRPr="00487289">
              <w:rPr>
                <w:i/>
                <w:iCs/>
                <w:color w:val="000000"/>
              </w:rPr>
              <w:t>Logopedie</w:t>
            </w:r>
            <w:r w:rsidRPr="00487289">
              <w:rPr>
                <w:color w:val="000000"/>
              </w:rPr>
              <w:t>. Olomouc: UP.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shd w:val="clear" w:color="auto" w:fill="FFFFFF"/>
              <w:rPr>
                <w:color w:val="000000"/>
              </w:rPr>
            </w:pPr>
            <w:r w:rsidRPr="00487289">
              <w:rPr>
                <w:color w:val="000000"/>
              </w:rPr>
              <w:t xml:space="preserve">Kutálková, D. (2005). </w:t>
            </w:r>
            <w:r w:rsidRPr="00487289">
              <w:rPr>
                <w:i/>
                <w:iCs/>
                <w:color w:val="000000"/>
              </w:rPr>
              <w:t>Vývoj dětské řeči krok za krokem</w:t>
            </w:r>
            <w:r w:rsidRPr="00487289">
              <w:rPr>
                <w:color w:val="000000"/>
              </w:rPr>
              <w:t>. Praha: Grada. </w:t>
            </w:r>
          </w:p>
          <w:p w:rsidR="00005885" w:rsidRPr="00A92FF9" w:rsidRDefault="004B1641" w:rsidP="00A92FF9">
            <w:pPr>
              <w:shd w:val="clear" w:color="auto" w:fill="FFFFFF"/>
              <w:rPr>
                <w:color w:val="000000"/>
              </w:rPr>
            </w:pPr>
            <w:hyperlink r:id="rId28" w:tgtFrame="_blank" w:history="1">
              <w:r w:rsidR="00005885" w:rsidRPr="00487289">
                <w:rPr>
                  <w:bCs/>
                </w:rPr>
                <w:t>Andrysová, P. (2013). </w:t>
              </w:r>
              <w:r w:rsidR="00005885" w:rsidRPr="00487289">
                <w:rPr>
                  <w:bCs/>
                  <w:i/>
                  <w:iCs/>
                </w:rPr>
                <w:t>Základy logopedie. Distanční studijní opora</w:t>
              </w:r>
              <w:r w:rsidR="004E2207" w:rsidRPr="00487289">
                <w:rPr>
                  <w:bCs/>
                </w:rPr>
                <w:t>. UTB: Zlín.</w:t>
              </w:r>
              <w:r w:rsidR="00005885" w:rsidRPr="00487289">
                <w:rPr>
                  <w:bCs/>
                </w:rPr>
                <w:t> </w:t>
              </w:r>
            </w:hyperlink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127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A92FF9" w:rsidRPr="00487289" w:rsidRDefault="00A92FF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V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Plnění zadaných domácích úkolů, práce v Moodle, průběžné testy, závěrečný test.</w:t>
            </w:r>
          </w:p>
        </w:tc>
      </w:tr>
      <w:tr w:rsidR="00005885" w:rsidRPr="00487289" w:rsidTr="00005885">
        <w:trPr>
          <w:trHeight w:val="27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Veronika Pečivová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B841C4">
        <w:trPr>
          <w:trHeight w:val="3409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Slovesa ve formě – </w:t>
            </w:r>
            <w:r w:rsidRPr="00487289">
              <w:rPr>
                <w:i/>
              </w:rPr>
              <w:t xml:space="preserve">ing </w:t>
            </w:r>
            <w:r w:rsidRPr="00487289">
              <w:t>a infinitiv.</w:t>
            </w:r>
          </w:p>
          <w:p w:rsidR="008376F1" w:rsidRPr="00487289" w:rsidRDefault="00005885" w:rsidP="00005885">
            <w:r w:rsidRPr="00487289">
              <w:t xml:space="preserve">Vzpomínky z dětství. </w:t>
            </w:r>
          </w:p>
          <w:p w:rsidR="00005885" w:rsidRPr="00487289" w:rsidRDefault="00005885" w:rsidP="00005885">
            <w:r w:rsidRPr="00487289">
              <w:t>Domov a bydlení.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>Frázová slovesa s </w:t>
            </w:r>
            <w:r w:rsidRPr="00487289">
              <w:rPr>
                <w:i/>
              </w:rPr>
              <w:t>out</w:t>
            </w:r>
            <w:r w:rsidRPr="00487289">
              <w:t xml:space="preserve"> a </w:t>
            </w:r>
            <w:r w:rsidRPr="00487289">
              <w:rPr>
                <w:i/>
              </w:rPr>
              <w:t>up.</w:t>
            </w:r>
          </w:p>
          <w:p w:rsidR="00005885" w:rsidRPr="00487289" w:rsidRDefault="00005885" w:rsidP="00005885">
            <w:r w:rsidRPr="00487289">
              <w:t>Jazykové prostředky k navržení řešení.</w:t>
            </w:r>
          </w:p>
          <w:p w:rsidR="00005885" w:rsidRPr="00487289" w:rsidRDefault="00005885" w:rsidP="00005885">
            <w:r w:rsidRPr="00487289">
              <w:t>Determinátory a kvantifikátory.</w:t>
            </w:r>
          </w:p>
          <w:p w:rsidR="00005885" w:rsidRPr="00487289" w:rsidRDefault="00005885" w:rsidP="00005885">
            <w:r w:rsidRPr="00487289">
              <w:t>Často používané slovesné kolokace.</w:t>
            </w:r>
          </w:p>
          <w:p w:rsidR="008376F1" w:rsidRPr="00487289" w:rsidRDefault="00005885" w:rsidP="00005885">
            <w:r w:rsidRPr="00487289">
              <w:t xml:space="preserve">Modální slovesa v přítomnosti. </w:t>
            </w:r>
          </w:p>
          <w:p w:rsidR="00005885" w:rsidRPr="00487289" w:rsidRDefault="00005885" w:rsidP="00005885">
            <w:r w:rsidRPr="00487289">
              <w:t>Modální slovesa dedukce v minulosti.</w:t>
            </w:r>
          </w:p>
          <w:p w:rsidR="00005885" w:rsidRPr="00487289" w:rsidRDefault="00005885" w:rsidP="00005885">
            <w:r w:rsidRPr="00487289">
              <w:t>Vyjádření souhlasu a nesouhlasu.</w:t>
            </w:r>
          </w:p>
          <w:p w:rsidR="00005885" w:rsidRPr="00487289" w:rsidRDefault="00005885" w:rsidP="00005885">
            <w:r w:rsidRPr="00487289">
              <w:t>Inteligentní technologie.</w:t>
            </w:r>
          </w:p>
          <w:p w:rsidR="00005885" w:rsidRPr="00487289" w:rsidRDefault="00005885" w:rsidP="00005885">
            <w:r w:rsidRPr="00487289">
              <w:t>Vztažné věty. Přítomné příčestí.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Roberts, R., </w:t>
            </w:r>
            <w:r w:rsidR="003643DC" w:rsidRPr="00487289">
              <w:t xml:space="preserve">&amp;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 B2 Upper- Intermediate Coursebook with video</w:t>
            </w:r>
            <w:r w:rsidRPr="00487289">
              <w:t>. Oxford: Oxford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>Roberts, R.,</w:t>
            </w:r>
            <w:r w:rsidR="003643DC" w:rsidRPr="00487289">
              <w:t xml:space="preserve"> &amp;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</w:rPr>
              <w:t>B2 Upper-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Flower, J. (1998). </w:t>
            </w:r>
            <w:r w:rsidRPr="00487289">
              <w:rPr>
                <w:i/>
              </w:rPr>
              <w:t>Phrasal Verb Organizer with Mini-Dictionary</w:t>
            </w:r>
            <w:r w:rsidRPr="00487289">
              <w:t>. Hove: Language Teaching Publications.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Mann, M. (2007). </w:t>
            </w:r>
            <w:r w:rsidRPr="00487289">
              <w:rPr>
                <w:i/>
              </w:rPr>
              <w:t>Destination B1 Grammar &amp; Vocabulary with Answer Key</w:t>
            </w:r>
            <w:r w:rsidRPr="00487289">
              <w:t>. MacMillan.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Murphy, R. (2012). </w:t>
            </w:r>
            <w:r w:rsidRPr="00487289">
              <w:rPr>
                <w:i/>
              </w:rPr>
              <w:t>English Grammar in Use 4th Edition</w:t>
            </w:r>
            <w:r w:rsidRPr="00487289">
              <w:t>. Cambridge: Cambridge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Sparling, D. (1990). </w:t>
            </w:r>
            <w:r w:rsidRPr="00487289">
              <w:rPr>
                <w:i/>
              </w:rPr>
              <w:t>English or Czenglish</w:t>
            </w:r>
            <w:r w:rsidRPr="00487289">
              <w:t>. Praha: Státní pedagogické nakladatelství.</w:t>
            </w:r>
          </w:p>
          <w:p w:rsidR="00005885" w:rsidRPr="00487289" w:rsidRDefault="00005885" w:rsidP="00005885">
            <w:r w:rsidRPr="00487289">
              <w:t xml:space="preserve">Wyatt, R. (2004). </w:t>
            </w:r>
            <w:r w:rsidRPr="00487289">
              <w:rPr>
                <w:i/>
              </w:rPr>
              <w:t>Check Your English Vocabulary For FCE+.</w:t>
            </w:r>
            <w:r w:rsidR="00A92FF9">
              <w:t xml:space="preserve"> London: Bloomsbury.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488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Specifika spolupráce MŠ a ZŠ 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Zpracování projektu spolupráce MŠ a ZŠ, prezentace projektu a analýza odborného textu z oblasti specifik mateřské školy a základní školy. 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05556" w:rsidP="00005885">
            <w:pPr>
              <w:jc w:val="both"/>
            </w:pPr>
            <w:r w:rsidRPr="00487289">
              <w:t xml:space="preserve">doc. PaedDr. Jana Majerčíková, PhD. 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Barbora Petrů Puhrová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A92FF9">
        <w:trPr>
          <w:trHeight w:val="343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</w:p>
          <w:p w:rsidR="007110DD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Spolupráce, kooperace, vztah, partnerství, participace - vymezení základních pojmů</w:t>
            </w:r>
            <w:r w:rsidR="007110DD">
              <w:rPr>
                <w:rFonts w:ascii="TimesNewRomanPSMT" w:eastAsiaTheme="minorHAnsi" w:hAnsi="TimesNewRomanPSMT" w:cs="TimesNewRomanPSMT"/>
                <w:lang w:eastAsia="en-US"/>
              </w:rPr>
              <w:t>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Význam spolupráce MŠ a ZŠ - výzkumné aspekty.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Polarity a diverzity mateřské školy a základní školy v oblasti institucionální, kurikulární a personální.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Specifika vzdělávání, cíle, obsah, didaktické strategie, organizace v pojetí MŠ a ZŠ.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Specifika socializace v MŠ a ZŠ.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Vedení školy a učitelé MŠ a ZŠ ve vzájemné spolupráci. </w:t>
            </w:r>
          </w:p>
          <w:p w:rsidR="00B719C5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Pozice rodičů ve spolupráci MŠ a ZŠ</w:t>
            </w:r>
          </w:p>
          <w:p w:rsidR="00005885" w:rsidRDefault="00B719C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Ú</w:t>
            </w:r>
            <w:r w:rsidR="00005885" w:rsidRPr="00487289">
              <w:rPr>
                <w:rFonts w:ascii="TimesNewRomanPSMT" w:eastAsiaTheme="minorHAnsi" w:hAnsi="TimesNewRomanPSMT" w:cs="TimesNewRomanPSMT"/>
                <w:lang w:eastAsia="en-US"/>
              </w:rPr>
              <w:t>lohy učite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lů a rodičů v adaptaci dítěte na mateřskou</w:t>
            </w:r>
            <w:r w:rsidR="00005885"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 škol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u</w:t>
            </w:r>
            <w:r w:rsidR="00005885" w:rsidRPr="00487289">
              <w:rPr>
                <w:rFonts w:ascii="TimesNewRomanPSMT" w:eastAsiaTheme="minorHAnsi" w:hAnsi="TimesNewRomanPSMT" w:cs="TimesNewRomanPSMT"/>
                <w:lang w:eastAsia="en-US"/>
              </w:rPr>
              <w:t>.</w:t>
            </w:r>
          </w:p>
          <w:p w:rsidR="007110DD" w:rsidRPr="00487289" w:rsidRDefault="007110DD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Ú</w:t>
            </w: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lohy učite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lů a rodičů v adaptaci dítěte na povinnou školní docházku</w:t>
            </w: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Možnosti, formy a způsoby spolupráce MŠ a ZŠ.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Specifické</w:t>
            </w:r>
            <w:r w:rsidR="00B719C5">
              <w:rPr>
                <w:rFonts w:ascii="TimesNewRomanPSMT" w:eastAsiaTheme="minorHAnsi" w:hAnsi="TimesNewRomanPSMT" w:cs="TimesNewRomanPSMT"/>
                <w:lang w:eastAsia="en-US"/>
              </w:rPr>
              <w:t xml:space="preserve"> a netradiční</w:t>
            </w: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 formy spolupráce MŠ a ZŠ. </w:t>
            </w:r>
          </w:p>
          <w:p w:rsidR="00005885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Aspekty školní zralosti a připravenosti ve spolupráci MŠ a ZŠ.</w:t>
            </w:r>
          </w:p>
          <w:p w:rsidR="00A92FF9" w:rsidRPr="00487289" w:rsidRDefault="00A92FF9" w:rsidP="00005885">
            <w:pPr>
              <w:autoSpaceDE w:val="0"/>
              <w:autoSpaceDN w:val="0"/>
              <w:adjustRightInd w:val="0"/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9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Kolláriková, Z., &amp; Pupala, B. (2010). </w:t>
            </w:r>
            <w:r w:rsidRPr="00487289">
              <w:rPr>
                <w:i/>
                <w:iCs/>
              </w:rPr>
              <w:t>Předškolní a primární pedagogika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Majerčíková, J., Petrů Puhrová, B., </w:t>
            </w:r>
            <w:r w:rsidR="004E2207" w:rsidRPr="00487289">
              <w:t xml:space="preserve">&amp; </w:t>
            </w:r>
            <w:r w:rsidRPr="00487289">
              <w:t xml:space="preserve">Divošová, R. (2016). Being a good parent - Views of Czech parents of home preparation of pupils at the beginning of school attendance. </w:t>
            </w:r>
            <w:r w:rsidRPr="00487289">
              <w:rPr>
                <w:i/>
                <w:iCs/>
              </w:rPr>
              <w:t>Turkish Online Journal of Educational Technology</w:t>
            </w:r>
            <w:r w:rsidR="004E2207" w:rsidRPr="00487289">
              <w:t xml:space="preserve"> [online]. </w:t>
            </w:r>
            <w:r w:rsidRPr="00487289">
              <w:t xml:space="preserve">November Special Issue, 362-367.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Spilková, V. (2005). </w:t>
            </w:r>
            <w:r w:rsidRPr="00487289">
              <w:rPr>
                <w:i/>
                <w:iCs/>
              </w:rPr>
              <w:t>Proměny primárního vzdělávání v ČR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 (2016). </w:t>
            </w:r>
            <w:r w:rsidRPr="00487289">
              <w:rPr>
                <w:i/>
                <w:iCs/>
              </w:rPr>
              <w:t>Proměna mateřské školy v učící se organizaci</w:t>
            </w:r>
            <w:r w:rsidRPr="00487289">
              <w:t>. Praha: Wolters Kluwer.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Čapek, R. (2013). </w:t>
            </w:r>
            <w:r w:rsidRPr="00487289">
              <w:rPr>
                <w:i/>
                <w:iCs/>
              </w:rPr>
              <w:t>Učitel a rodič: spolupráce, třídní schůzka, komunikace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Dvořák, D. (2010). </w:t>
            </w:r>
            <w:r w:rsidRPr="00487289">
              <w:rPr>
                <w:i/>
                <w:iCs/>
              </w:rPr>
              <w:t>Česká základní škola: vícepřípadová studie</w:t>
            </w:r>
            <w:r w:rsidRPr="00487289">
              <w:t>. Praha: Karolinum.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Pohnětalová, Y. (2015). </w:t>
            </w:r>
            <w:r w:rsidRPr="00487289">
              <w:rPr>
                <w:i/>
                <w:iCs/>
              </w:rPr>
              <w:t>Vztahy školy a rodiny: případové studie</w:t>
            </w:r>
            <w:r w:rsidRPr="00487289">
              <w:t>. Hradec Králové: Gaudeamus.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Syslová, Z., Borkovcová, I., &amp; Průcha, J. (2014). </w:t>
            </w:r>
            <w:r w:rsidRPr="00487289">
              <w:rPr>
                <w:i/>
                <w:iCs/>
              </w:rPr>
              <w:t>Péče a vzdělávání dětí v raném věku: komparace české a zahraniční situace</w:t>
            </w:r>
            <w:r w:rsidRPr="00487289">
              <w:t xml:space="preserve">. </w:t>
            </w:r>
            <w:r w:rsidR="00A92FF9">
              <w:t>Praha: Wolters Kluwer ČR.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18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A92FF9" w:rsidRPr="00487289" w:rsidRDefault="00A92FF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Metodika anglického jazyka pro MŠ 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F9239D">
            <w:pPr>
              <w:jc w:val="both"/>
            </w:pPr>
            <w:r w:rsidRPr="00487289">
              <w:t xml:space="preserve">Docházka (80% účast ve výuce) </w:t>
            </w:r>
          </w:p>
          <w:p w:rsidR="00005885" w:rsidRPr="00487289" w:rsidRDefault="00005885" w:rsidP="00F9239D">
            <w:pPr>
              <w:jc w:val="both"/>
            </w:pPr>
            <w:r w:rsidRPr="00487289">
              <w:t>Seminární práce s prezentací. Vypracování portfolia.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PaedDr. Silvia Pokrivčáková,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PaedDr. Silvia Pokrivčáková, PhD.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52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Vymezení základních pojmů a vztahů: výuka jazyka, osvojování si jazyka, první, druhý a cizí jazyk, lingvodidaktika. </w:t>
            </w:r>
          </w:p>
          <w:p w:rsidR="00005885" w:rsidRPr="00487289" w:rsidRDefault="00005885" w:rsidP="00005885">
            <w:r w:rsidRPr="00487289">
              <w:t>Jazykové systémy a způsobilosti.</w:t>
            </w:r>
          </w:p>
          <w:p w:rsidR="00005885" w:rsidRPr="00487289" w:rsidRDefault="00005885" w:rsidP="00005885">
            <w:r w:rsidRPr="00487289">
              <w:t>Cíle osvojování si angličtiny jako cizího jazyka v předškolním věku.</w:t>
            </w:r>
          </w:p>
          <w:p w:rsidR="00005885" w:rsidRPr="00487289" w:rsidRDefault="00005885" w:rsidP="00005885">
            <w:r w:rsidRPr="00487289">
              <w:t>Charakteristiky a potřeby dítěte předškolního věku z hlediska lingvodidaktiky.</w:t>
            </w:r>
          </w:p>
          <w:p w:rsidR="00005885" w:rsidRPr="00487289" w:rsidRDefault="00005885" w:rsidP="00005885">
            <w:r w:rsidRPr="00487289">
              <w:t xml:space="preserve">Vybraná témata z didaktiky angličtiny pro děti předškolního věku: </w:t>
            </w:r>
          </w:p>
          <w:p w:rsidR="00005885" w:rsidRPr="00487289" w:rsidRDefault="00005885" w:rsidP="00005885">
            <w:r w:rsidRPr="00487289">
              <w:t>Rozvoj slovní zásoby dítěte – vizuální kontext, obrázkové slovníky, flashcards apod.</w:t>
            </w:r>
          </w:p>
          <w:p w:rsidR="00005885" w:rsidRPr="00487289" w:rsidRDefault="00005885" w:rsidP="00005885">
            <w:r w:rsidRPr="00487289">
              <w:t>Nácvik správné výslovnosti – písně, veršovánky, hry, jazykolamy, jazz chants apod.</w:t>
            </w:r>
          </w:p>
          <w:p w:rsidR="00005885" w:rsidRPr="00487289" w:rsidRDefault="00005885" w:rsidP="00005885">
            <w:r w:rsidRPr="00487289">
              <w:t>Rozvoj poslechu. Obrázkové diktáty. TPR.</w:t>
            </w:r>
          </w:p>
          <w:p w:rsidR="00005885" w:rsidRPr="00487289" w:rsidRDefault="00005885" w:rsidP="00005885">
            <w:r w:rsidRPr="00487289">
              <w:t>Akční písně, veršovánky a hry.</w:t>
            </w:r>
          </w:p>
          <w:p w:rsidR="00DD514A" w:rsidRPr="00487289" w:rsidRDefault="00005885" w:rsidP="00005885">
            <w:r w:rsidRPr="00487289">
              <w:t xml:space="preserve">Rozvoj mluvení v anglickém jazyce. </w:t>
            </w:r>
          </w:p>
          <w:p w:rsidR="00005885" w:rsidRPr="00487289" w:rsidRDefault="00005885" w:rsidP="00005885">
            <w:r w:rsidRPr="00487289">
              <w:t xml:space="preserve">Kontrolované a volné mluvení. 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Pokrivčáková, S. (2013). </w:t>
            </w:r>
            <w:r w:rsidRPr="00487289">
              <w:rPr>
                <w:i/>
                <w:iCs/>
              </w:rPr>
              <w:t>Teaching Techniques for Modern Teachers of English</w:t>
            </w:r>
            <w:r w:rsidRPr="00487289">
              <w:t>. Nitra: ASPA.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Scott, W. A., &amp; Ytenberg, L H. (1994). </w:t>
            </w:r>
            <w:r w:rsidRPr="00487289">
              <w:rPr>
                <w:i/>
                <w:iCs/>
              </w:rPr>
              <w:t>Teaching English to Children</w:t>
            </w:r>
            <w:r w:rsidRPr="00487289">
              <w:t>. Longman.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Slattery, M., &amp; Willis, J. (2010). </w:t>
            </w:r>
            <w:r w:rsidRPr="00487289">
              <w:rPr>
                <w:i/>
                <w:iCs/>
              </w:rPr>
              <w:t>English Primary Teachers</w:t>
            </w:r>
            <w:r w:rsidRPr="00487289">
              <w:t>. OUP.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keepNext/>
              <w:keepLines/>
              <w:outlineLvl w:val="2"/>
              <w:rPr>
                <w:rFonts w:eastAsiaTheme="majorEastAsia"/>
              </w:rPr>
            </w:pPr>
            <w:r w:rsidRPr="00487289">
              <w:rPr>
                <w:rFonts w:eastAsiaTheme="majorEastAsia"/>
              </w:rPr>
              <w:t xml:space="preserve">Claire, E. (2016). </w:t>
            </w:r>
            <w:r w:rsidRPr="00487289">
              <w:rPr>
                <w:rFonts w:eastAsiaTheme="majorEastAsia"/>
                <w:i/>
              </w:rPr>
              <w:t>ESL Teacher’s Activities Kit</w:t>
            </w:r>
            <w:r w:rsidRPr="00487289">
              <w:rPr>
                <w:rFonts w:eastAsiaTheme="majorEastAsia"/>
              </w:rPr>
              <w:t>. OUP.</w:t>
            </w:r>
          </w:p>
          <w:p w:rsidR="00005885" w:rsidRPr="00487289" w:rsidRDefault="00005885" w:rsidP="00005885">
            <w:pPr>
              <w:rPr>
                <w:lang w:eastAsia="sk-SK"/>
              </w:rPr>
            </w:pPr>
            <w:r w:rsidRPr="00487289">
              <w:rPr>
                <w:lang w:eastAsia="sk-SK"/>
              </w:rPr>
              <w:t xml:space="preserve">Ferlazzo, L., &amp; </w:t>
            </w:r>
            <w:r w:rsidRPr="00487289">
              <w:rPr>
                <w:rFonts w:eastAsiaTheme="majorEastAsia"/>
              </w:rPr>
              <w:t>Sypnieski, K. H. (2012).</w:t>
            </w:r>
            <w:r w:rsidRPr="00487289">
              <w:rPr>
                <w:lang w:eastAsia="sk-SK"/>
              </w:rPr>
              <w:t xml:space="preserve"> </w:t>
            </w:r>
            <w:r w:rsidRPr="00487289">
              <w:rPr>
                <w:i/>
                <w:lang w:eastAsia="sk-SK"/>
              </w:rPr>
              <w:t>The ESL / ELL Teacher's Survival Guide: Ready-to-Use Strategies, Tools, and Activities for Teaching English Language</w:t>
            </w:r>
            <w:r w:rsidRPr="00487289">
              <w:rPr>
                <w:lang w:eastAsia="sk-SK"/>
              </w:rPr>
              <w:t>. OUP.</w:t>
            </w:r>
          </w:p>
          <w:p w:rsidR="00005885" w:rsidRPr="00A92FF9" w:rsidRDefault="00005885" w:rsidP="00005885">
            <w:pPr>
              <w:rPr>
                <w:lang w:eastAsia="sk-SK"/>
              </w:rPr>
            </w:pPr>
            <w:r w:rsidRPr="00487289">
              <w:rPr>
                <w:lang w:eastAsia="sk-SK"/>
              </w:rPr>
              <w:t xml:space="preserve">Stocker, D. A., &amp; Stocker, G. A. (2012). </w:t>
            </w:r>
            <w:r w:rsidRPr="00487289">
              <w:rPr>
                <w:i/>
                <w:lang w:eastAsia="sk-SK"/>
              </w:rPr>
              <w:t>Children’s ESL Curriculum: Learning English with Laughter</w:t>
            </w:r>
            <w:r w:rsidR="00A92FF9">
              <w:rPr>
                <w:lang w:eastAsia="sk-SK"/>
              </w:rPr>
              <w:t>. OUP.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207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Dramatická výchova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Příprava projektu dramatické výchovy pro děti předškolního věku, prezentace </w:t>
            </w:r>
            <w:r w:rsidRPr="00487289">
              <w:br/>
              <w:t xml:space="preserve">a reflexe projektu. </w:t>
            </w:r>
          </w:p>
        </w:tc>
      </w:tr>
      <w:tr w:rsidR="00005885" w:rsidRPr="00487289" w:rsidTr="00005885">
        <w:trPr>
          <w:trHeight w:val="10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05556" w:rsidP="00005885">
            <w:pPr>
              <w:jc w:val="both"/>
            </w:pPr>
            <w:r w:rsidRPr="00487289">
              <w:t>Mgr. Jana Vašíková,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Barbora Petrů Puhrová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16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Úvod do dramatické výchovy (principy, cíle, prostředky, metody).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Pedagogicko-psychologická a divadelní východiska.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Didaktická východiska dramatické výchovy.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Proces a produkt v dramatické výchově.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Úloha dramatické výchovy v rozvoji osobnosti dítěte a osvojování potřebných kompetencí.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Dramatické hry, cvičení a improvizace.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Náměty a témata pro dramatickou výchovu v předškolním vzdělávání.</w:t>
            </w:r>
          </w:p>
          <w:p w:rsidR="00005885" w:rsidRPr="00487289" w:rsidRDefault="00005885" w:rsidP="00005885">
            <w:pPr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>Pozice učitele v dramatické výchově.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Literární náměty a texty vhodné pro využití v dramatické výchově v mateřské škole.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487289">
              <w:rPr>
                <w:rFonts w:ascii="TimesNewRomanPSMT" w:eastAsiaTheme="minorHAnsi" w:hAnsi="TimesNewRomanPSMT" w:cs="TimesNewRomanPSMT"/>
                <w:lang w:eastAsia="en-US"/>
              </w:rPr>
              <w:t xml:space="preserve">Tvorba a realizace projektu dramatické výchovy v mateřské škole.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A92FF9">
        <w:trPr>
          <w:trHeight w:val="3338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Machková, E. (2007). </w:t>
            </w:r>
            <w:r w:rsidRPr="00487289">
              <w:rPr>
                <w:i/>
                <w:iCs/>
              </w:rPr>
              <w:t>Jak se učí dramatická výchova: didaktika dramatické výchovy</w:t>
            </w:r>
            <w:r w:rsidRPr="00487289">
              <w:t>. Praha: Akademie múzických um</w:t>
            </w:r>
            <w:r w:rsidR="00531429" w:rsidRPr="00487289">
              <w:t>ění v Praze, Divadelní fakulta.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Machková, E. (2007). </w:t>
            </w:r>
            <w:r w:rsidRPr="00487289">
              <w:rPr>
                <w:i/>
                <w:iCs/>
              </w:rPr>
              <w:t>Úvod do studia dramatické výchovy</w:t>
            </w:r>
            <w:r w:rsidRPr="00487289">
              <w:t>. Praha: NIPOS.</w:t>
            </w:r>
          </w:p>
          <w:p w:rsidR="00236549" w:rsidRPr="00487289" w:rsidRDefault="00236549" w:rsidP="00236549">
            <w:pPr>
              <w:jc w:val="both"/>
            </w:pPr>
            <w:r w:rsidRPr="00487289">
              <w:t xml:space="preserve">Svobodová, E., &amp; Švejdová, H. (2011). </w:t>
            </w:r>
            <w:r w:rsidRPr="00487289">
              <w:rPr>
                <w:i/>
                <w:iCs/>
              </w:rPr>
              <w:t>Metody dramatické výchovy v mateřské škole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t xml:space="preserve">Valenta, J. (2008). </w:t>
            </w:r>
            <w:r w:rsidRPr="00487289">
              <w:rPr>
                <w:i/>
                <w:iCs/>
              </w:rPr>
              <w:t>Metody a techniky dramatické výchovy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Cílková, E., &amp; Hříbková, I. (2005). </w:t>
            </w:r>
            <w:r w:rsidRPr="00487289">
              <w:rPr>
                <w:i/>
                <w:iCs/>
              </w:rPr>
              <w:t>Děti hrají divadlo: scénáře pohádkových her a příběhů pro děti od 4 do 12 let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Kulhánková, E. (2010). </w:t>
            </w:r>
            <w:r w:rsidRPr="00487289">
              <w:rPr>
                <w:i/>
                <w:iCs/>
              </w:rPr>
              <w:t>Hudebně pohybová výchova: metodická příručka pro hudební výchovu ve škole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Štembergová-Kratochvílová, Š. (1994). </w:t>
            </w:r>
            <w:r w:rsidRPr="00487289">
              <w:rPr>
                <w:i/>
                <w:iCs/>
              </w:rPr>
              <w:t>Metodika mluvní výchovy dětí</w:t>
            </w:r>
            <w:r w:rsidRPr="00487289">
              <w:t>. Praha: Sdružení pro tvořivou dramatiku.</w:t>
            </w:r>
          </w:p>
          <w:p w:rsidR="00A92FF9" w:rsidRPr="00487289" w:rsidRDefault="00005885" w:rsidP="00005885">
            <w:pPr>
              <w:jc w:val="both"/>
            </w:pPr>
            <w:r w:rsidRPr="00487289">
              <w:t xml:space="preserve">Water, M. van de, McAvoy, M., &amp; Hunt, K. (2015). </w:t>
            </w:r>
            <w:r w:rsidRPr="00487289">
              <w:rPr>
                <w:i/>
                <w:iCs/>
              </w:rPr>
              <w:t xml:space="preserve">Drama and education: performance methodologies for teaching </w:t>
            </w:r>
            <w:r w:rsidRPr="00487289">
              <w:rPr>
                <w:i/>
                <w:iCs/>
              </w:rPr>
              <w:br/>
              <w:t>and learning</w:t>
            </w:r>
            <w:r w:rsidRPr="00487289">
              <w:t>. London: Routledge, Taylor &amp; Francis Group.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82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</w:pPr>
          </w:p>
        </w:tc>
      </w:tr>
    </w:tbl>
    <w:p w:rsidR="00005885" w:rsidRDefault="00005885" w:rsidP="00005885"/>
    <w:p w:rsidR="00013CC0" w:rsidRPr="00487289" w:rsidRDefault="00013CC0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D7249A">
            <w:pPr>
              <w:jc w:val="both"/>
            </w:pPr>
            <w:r w:rsidRPr="00487289">
              <w:t>Hra na hudební nástroj I</w:t>
            </w:r>
            <w:r w:rsidR="00D7249A">
              <w:t xml:space="preserve"> (klavír/</w:t>
            </w:r>
            <w:r w:rsidR="00150BE0">
              <w:t>flétna)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Přednes deseti skladeb na flétnu</w:t>
            </w:r>
            <w:r w:rsidR="00236549">
              <w:t>/ klavír</w:t>
            </w:r>
            <w:r w:rsidRPr="00487289">
              <w:t>.</w:t>
            </w:r>
          </w:p>
          <w:p w:rsidR="00005885" w:rsidRPr="00487289" w:rsidRDefault="00005885" w:rsidP="00005885">
            <w:pPr>
              <w:jc w:val="both"/>
            </w:pPr>
            <w:r w:rsidRPr="00487289">
              <w:t>Vytvoření tematického protokolu s využitím hudebního nástroje v MŠ.</w:t>
            </w:r>
          </w:p>
        </w:tc>
      </w:tr>
      <w:tr w:rsidR="00005885" w:rsidRPr="00487289" w:rsidTr="00005885">
        <w:trPr>
          <w:trHeight w:val="23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 </w:t>
            </w: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150BE0" w:rsidP="00005885">
            <w:pPr>
              <w:jc w:val="both"/>
            </w:pPr>
            <w:r>
              <w:t>Mgr. Libuše Černá,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150BE0" w:rsidP="00005885">
            <w:pPr>
              <w:jc w:val="both"/>
            </w:pPr>
            <w:r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1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150BE0" w:rsidP="00005885">
            <w:pPr>
              <w:jc w:val="both"/>
            </w:pPr>
            <w:r>
              <w:t>Mgr. Libuše Černá, Ph.D.</w:t>
            </w:r>
            <w:r w:rsidR="00005885" w:rsidRPr="00487289">
              <w:t xml:space="preserve">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73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1B61EB" w:rsidRPr="00487289" w:rsidRDefault="001B61EB" w:rsidP="001B61EB">
            <w:r>
              <w:t>Seznámení s nástrojem</w:t>
            </w:r>
            <w:r w:rsidRPr="00487289">
              <w:t xml:space="preserve"> (části, manipulace).</w:t>
            </w:r>
          </w:p>
          <w:p w:rsidR="001B61EB" w:rsidRPr="00487289" w:rsidRDefault="001B61EB" w:rsidP="001B61EB">
            <w:r w:rsidRPr="00487289">
              <w:t>Hra bez no</w:t>
            </w:r>
            <w:r>
              <w:t>t</w:t>
            </w:r>
            <w:r w:rsidRPr="00487289">
              <w:t>.</w:t>
            </w:r>
          </w:p>
          <w:p w:rsidR="001B61EB" w:rsidRPr="00487289" w:rsidRDefault="001B61EB" w:rsidP="001B61EB">
            <w:r w:rsidRPr="00487289">
              <w:t xml:space="preserve">Hudební improvizace na elementární melodie. </w:t>
            </w:r>
          </w:p>
          <w:p w:rsidR="001B61EB" w:rsidRPr="00487289" w:rsidRDefault="001B61EB" w:rsidP="001B61EB">
            <w:r w:rsidRPr="00487289">
              <w:t>Hra z not (orientace v notové osnově, poznávání not a rytmu).</w:t>
            </w:r>
          </w:p>
          <w:p w:rsidR="001B61EB" w:rsidRPr="00487289" w:rsidRDefault="001B61EB" w:rsidP="001B61EB">
            <w:r w:rsidRPr="00487289">
              <w:t>Aplikace základních technických a rytmických dovednos</w:t>
            </w:r>
            <w:r>
              <w:t>tí pro bezchybnou hru na nástroj.</w:t>
            </w:r>
          </w:p>
          <w:p w:rsidR="001B61EB" w:rsidRPr="00487289" w:rsidRDefault="001B61EB" w:rsidP="001B61EB">
            <w:r w:rsidRPr="00487289">
              <w:t>Zdokonalování technických dovedností pomocí etud a stupnic (C dur, F dur, G dur).</w:t>
            </w:r>
          </w:p>
          <w:p w:rsidR="001B61EB" w:rsidRPr="00487289" w:rsidRDefault="001B61EB" w:rsidP="001B61EB">
            <w:r w:rsidRPr="00487289">
              <w:t>Základy stylizace doprovodu</w:t>
            </w:r>
            <w:r>
              <w:t xml:space="preserve"> hry na nástroj</w:t>
            </w:r>
            <w:r w:rsidRPr="00487289">
              <w:t>.</w:t>
            </w:r>
          </w:p>
          <w:p w:rsidR="001B61EB" w:rsidRPr="00487289" w:rsidRDefault="001B61EB" w:rsidP="001B61EB">
            <w:r w:rsidRPr="00487289">
              <w:t>Základy přednesu a interpretace skladeb různých žánrů.</w:t>
            </w:r>
          </w:p>
          <w:p w:rsidR="001B61EB" w:rsidRPr="00487289" w:rsidRDefault="001B61EB" w:rsidP="001B61EB">
            <w:r w:rsidRPr="00487289">
              <w:t>Formování návyků souhry v instrumentálním kolektivu.</w:t>
            </w:r>
          </w:p>
          <w:p w:rsidR="001B61EB" w:rsidRPr="00487289" w:rsidRDefault="001B61EB" w:rsidP="001B61EB">
            <w:pPr>
              <w:tabs>
                <w:tab w:val="left" w:pos="5094"/>
              </w:tabs>
            </w:pPr>
            <w:r w:rsidRPr="00487289">
              <w:t xml:space="preserve">Využití nástroje v konkrétních situacích v mateřské škole. </w:t>
            </w:r>
            <w:r w:rsidRPr="00487289">
              <w:tab/>
            </w:r>
          </w:p>
          <w:p w:rsidR="00005885" w:rsidRDefault="001B61EB" w:rsidP="001B61EB">
            <w:r w:rsidRPr="00487289">
              <w:t>Pokročilí studenti postupují podle individuálního učebního plánu vypracovaného vyučujícím. </w:t>
            </w:r>
          </w:p>
          <w:p w:rsidR="001B61EB" w:rsidRPr="00487289" w:rsidRDefault="001B61EB" w:rsidP="001B61EB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236549" w:rsidRPr="00487289" w:rsidRDefault="00236549" w:rsidP="00236549">
            <w:pPr>
              <w:rPr>
                <w:color w:val="000000"/>
              </w:rPr>
            </w:pPr>
            <w:r w:rsidRPr="00487289">
              <w:rPr>
                <w:color w:val="000000"/>
              </w:rPr>
              <w:t>Böhmová-Zahradníčková, Z. (2002). </w:t>
            </w:r>
            <w:r w:rsidRPr="00487289">
              <w:rPr>
                <w:i/>
                <w:iCs/>
                <w:color w:val="000000"/>
              </w:rPr>
              <w:t>Klavírní škola pro začátečníky</w:t>
            </w:r>
            <w:r w:rsidRPr="00487289">
              <w:rPr>
                <w:color w:val="000000"/>
              </w:rPr>
              <w:t> (34. vyd., 2. vyd. v Editio Bärenreiter Praha). Praha: Editio Bärenreiter Praha.</w:t>
            </w:r>
          </w:p>
          <w:p w:rsidR="00005885" w:rsidRDefault="00005885" w:rsidP="00005885">
            <w:pPr>
              <w:jc w:val="both"/>
              <w:rPr>
                <w:iCs/>
                <w:color w:val="000000"/>
              </w:rPr>
            </w:pPr>
            <w:r w:rsidRPr="00487289">
              <w:t xml:space="preserve">Daniel, L. (1994). </w:t>
            </w:r>
            <w:r w:rsidRPr="00487289">
              <w:rPr>
                <w:i/>
              </w:rPr>
              <w:t xml:space="preserve">Škola hry na sopránovou zobcovou flétnu = Schule </w:t>
            </w:r>
            <w:r w:rsidRPr="00487289">
              <w:rPr>
                <w:i/>
                <w:iCs/>
                <w:color w:val="000000"/>
              </w:rPr>
              <w:t xml:space="preserve">für die Sopranblockflöte erster teil. </w:t>
            </w:r>
            <w:r w:rsidRPr="00487289">
              <w:rPr>
                <w:iCs/>
                <w:color w:val="000000"/>
              </w:rPr>
              <w:t>Praha: Schott Music Panton.</w:t>
            </w:r>
          </w:p>
          <w:p w:rsidR="00236549" w:rsidRPr="00C46B61" w:rsidRDefault="00236549" w:rsidP="00236549">
            <w:r w:rsidRPr="00487289">
              <w:t>Daniel, L. (2010). </w:t>
            </w:r>
            <w:r w:rsidRPr="00487289">
              <w:rPr>
                <w:i/>
                <w:iCs/>
              </w:rPr>
              <w:t>Metodika hudební výchovy</w:t>
            </w:r>
            <w:r w:rsidRPr="00487289">
              <w:t xml:space="preserve"> (Vyd. </w:t>
            </w:r>
            <w:r>
              <w:t xml:space="preserve">3., dopl.). Ostrava: Montanex. </w:t>
            </w:r>
          </w:p>
          <w:p w:rsidR="00C46B61" w:rsidRDefault="00C46B61" w:rsidP="00C46B61">
            <w:pPr>
              <w:rPr>
                <w:color w:val="000000"/>
              </w:rPr>
            </w:pPr>
            <w:r w:rsidRPr="00487289">
              <w:rPr>
                <w:color w:val="000000"/>
              </w:rPr>
              <w:t>Ryšánková, D. (2009). </w:t>
            </w:r>
            <w:r w:rsidRPr="00487289">
              <w:rPr>
                <w:i/>
                <w:iCs/>
                <w:color w:val="000000"/>
              </w:rPr>
              <w:t>Výběr písní pro Klavírní improvizaci oboru Učitelství mateřských škol</w:t>
            </w:r>
            <w:r w:rsidRPr="00487289">
              <w:rPr>
                <w:color w:val="000000"/>
              </w:rPr>
              <w:t xml:space="preserve">. Brno: MU. 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A04AC2" w:rsidRPr="00A04AC2" w:rsidRDefault="00A04AC2" w:rsidP="00A04AC2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>Problematika nedostatků v Rámcovém vzdělávacím programu se z</w:t>
            </w:r>
            <w:r w:rsidR="00D7249A">
              <w:rPr>
                <w:sz w:val="20"/>
                <w:szCs w:val="20"/>
              </w:rPr>
              <w:t>aměřením na hudební výchovu. In</w:t>
            </w:r>
            <w:r w:rsidRPr="0071241E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Musica et Educatio IV</w:t>
            </w:r>
            <w:r w:rsidRPr="0071241E">
              <w:rPr>
                <w:sz w:val="20"/>
                <w:szCs w:val="20"/>
              </w:rPr>
              <w:t>. Ru</w:t>
            </w:r>
            <w:r>
              <w:rPr>
                <w:sz w:val="20"/>
                <w:szCs w:val="20"/>
              </w:rPr>
              <w:t xml:space="preserve">žomberok: KU, PdF, </w:t>
            </w:r>
            <w:r w:rsidRPr="0071241E">
              <w:rPr>
                <w:sz w:val="20"/>
                <w:szCs w:val="20"/>
              </w:rPr>
              <w:t>36–40.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Gruber, R. (2000). </w:t>
            </w:r>
            <w:r w:rsidRPr="00487289">
              <w:rPr>
                <w:i/>
                <w:iCs/>
                <w:color w:val="000000"/>
              </w:rPr>
              <w:t>50 národních písní pro 2-3 zobcové flétny nebo příčné flétny, hoboje, klarinety, trubky, lesní rohy: 50 Volkslieder für 2-3 Blockflöten</w:t>
            </w:r>
            <w:r w:rsidRPr="00487289">
              <w:rPr>
                <w:color w:val="000000"/>
              </w:rPr>
              <w:t>. Praha: Editio Bärenreiter Praha.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Hodinová, R. (2011). </w:t>
            </w:r>
            <w:r w:rsidRPr="00487289">
              <w:rPr>
                <w:i/>
                <w:iCs/>
                <w:color w:val="000000"/>
              </w:rPr>
              <w:t>S flétničkou do školy</w:t>
            </w:r>
            <w:r w:rsidRPr="00487289">
              <w:rPr>
                <w:color w:val="000000"/>
              </w:rPr>
              <w:t> (Druhé vydání). České Budějovice: Kopp</w:t>
            </w:r>
            <w:r w:rsidRPr="00487289">
              <w:rPr>
                <w:vanish/>
                <w:color w:val="000000"/>
              </w:rPr>
              <w:t>.</w:t>
            </w: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color w:val="000000"/>
              </w:rPr>
              <w:t>Škořepová, K. (2003). </w:t>
            </w:r>
            <w:r w:rsidRPr="00487289">
              <w:rPr>
                <w:i/>
                <w:iCs/>
                <w:color w:val="000000"/>
              </w:rPr>
              <w:t>Hrajeme na zobcovou flétnu: metodika výuky dětí hry na zobcovou flétnu bez not</w:t>
            </w:r>
            <w:r w:rsidR="00A92FF9">
              <w:rPr>
                <w:color w:val="000000"/>
              </w:rPr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1502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A92FF9" w:rsidRPr="00487289" w:rsidRDefault="00A92FF9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r w:rsidRPr="00487289">
              <w:t>Základy podnikatelství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40396F" w:rsidP="00005885">
            <w:pPr>
              <w:jc w:val="both"/>
            </w:pPr>
            <w:r>
              <w:t>p</w:t>
            </w:r>
            <w:r w:rsidR="00005885" w:rsidRPr="00487289">
              <w:t>ovinně volitelný</w:t>
            </w:r>
            <w:r>
              <w:t>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3643DC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10p + 10s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lastRenderedPageBreak/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62B88" w:rsidP="00005885">
            <w:pPr>
              <w:jc w:val="both"/>
            </w:pPr>
            <w:r w:rsidRPr="00487289">
              <w:t>Písemný test</w:t>
            </w:r>
            <w:r w:rsidR="00005885" w:rsidRPr="00487289">
              <w:t>, prezentace podnikatelského záměru.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</w:tc>
      </w:tr>
      <w:tr w:rsidR="00005885" w:rsidRPr="00487289" w:rsidTr="00EF7ECE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Ing. Petr Novák,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EF7ECE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Ing. Petr Novák, Ph.D. (50%), Ing. Ludmila Kozubíková, Ph.D. (</w:t>
            </w:r>
            <w:ins w:id="143" w:author="Jana_PC" w:date="2018-05-24T08:25:00Z">
              <w:r w:rsidR="0040396F">
                <w:t>25</w:t>
              </w:r>
            </w:ins>
            <w:del w:id="144" w:author="Jana_PC" w:date="2018-05-24T08:25:00Z">
              <w:r w:rsidRPr="00487289" w:rsidDel="0040396F">
                <w:delText>50</w:delText>
              </w:r>
            </w:del>
            <w:r w:rsidRPr="00487289">
              <w:t>%)</w:t>
            </w:r>
            <w:ins w:id="145" w:author="Jana_PC" w:date="2018-05-24T08:25:00Z">
              <w:r w:rsidR="0040396F">
                <w:t>, Mgr. Markéta Hrozová, Ph</w:t>
              </w:r>
            </w:ins>
            <w:ins w:id="146" w:author="Jana_PC" w:date="2018-05-24T11:25:00Z">
              <w:r w:rsidR="00CA37D9">
                <w:t>.</w:t>
              </w:r>
            </w:ins>
            <w:ins w:id="147" w:author="Jana_PC" w:date="2018-05-24T08:25:00Z">
              <w:r w:rsidR="0040396F">
                <w:t>D.</w:t>
              </w:r>
            </w:ins>
            <w:ins w:id="148" w:author="Jana_PC" w:date="2018-05-24T11:24:00Z">
              <w:r w:rsidR="00FC13CA">
                <w:t xml:space="preserve"> (25%)</w:t>
              </w:r>
            </w:ins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82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  <w:p w:rsidR="0040396F" w:rsidRPr="00487289" w:rsidRDefault="0040396F" w:rsidP="0040396F">
            <w:pPr>
              <w:ind w:left="38"/>
              <w:jc w:val="both"/>
              <w:rPr>
                <w:ins w:id="149" w:author="Jana_PC" w:date="2018-05-24T08:24:00Z"/>
              </w:rPr>
            </w:pPr>
            <w:ins w:id="150" w:author="Jana_PC" w:date="2018-05-24T08:24:00Z">
              <w:r w:rsidRPr="00487289">
                <w:t>Úvod do pod</w:t>
              </w:r>
              <w:r>
                <w:t>nikání, podnikatelské prostředí s ohledem na možnosti škol a školského systému.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51" w:author="Jana_PC" w:date="2018-05-24T08:24:00Z"/>
              </w:rPr>
            </w:pPr>
            <w:ins w:id="152" w:author="Jana_PC" w:date="2018-05-24T08:24:00Z">
              <w:r w:rsidRPr="00487289">
                <w:t>Právní aspekty podnikání a právní formy podnikání v</w:t>
              </w:r>
              <w:r>
                <w:t> </w:t>
              </w:r>
              <w:r w:rsidRPr="00487289">
                <w:t>ČR</w:t>
              </w:r>
              <w:r>
                <w:t>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53" w:author="Jana_PC" w:date="2018-05-24T08:24:00Z"/>
              </w:rPr>
            </w:pPr>
            <w:ins w:id="154" w:author="Jana_PC" w:date="2018-05-24T08:24:00Z">
              <w:r w:rsidRPr="00487289">
                <w:t>Živnostenské právo, životní cyklus podniku, vznik a zánik podniku.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55" w:author="Jana_PC" w:date="2018-05-24T08:24:00Z"/>
              </w:rPr>
            </w:pPr>
            <w:ins w:id="156" w:author="Jana_PC" w:date="2018-05-24T08:24:00Z">
              <w:r w:rsidRPr="00487289">
                <w:t>Založení fyzické a právnické osoby</w:t>
              </w:r>
              <w:r>
                <w:t xml:space="preserve"> ve vazbě na školskou legislativu</w:t>
              </w:r>
              <w:r w:rsidRPr="00487289">
                <w:t>.</w:t>
              </w:r>
            </w:ins>
          </w:p>
          <w:p w:rsidR="0040396F" w:rsidRDefault="0040396F" w:rsidP="0040396F">
            <w:pPr>
              <w:ind w:left="38"/>
              <w:jc w:val="both"/>
              <w:rPr>
                <w:ins w:id="157" w:author="Jana_PC" w:date="2018-05-24T08:24:00Z"/>
              </w:rPr>
            </w:pPr>
            <w:ins w:id="158" w:author="Jana_PC" w:date="2018-05-24T08:24:00Z">
              <w:r w:rsidRPr="00487289">
                <w:t>Podpora podnikání</w:t>
              </w:r>
              <w:r>
                <w:t xml:space="preserve"> ve školství</w:t>
              </w:r>
              <w:r w:rsidRPr="00487289">
                <w:t>. Podnikatelský plán</w:t>
              </w:r>
              <w:r>
                <w:t xml:space="preserve"> školy jako podniku</w:t>
              </w:r>
              <w:r w:rsidRPr="00487289">
                <w:t xml:space="preserve">. 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59" w:author="Jana_PC" w:date="2018-05-24T08:24:00Z"/>
              </w:rPr>
            </w:pPr>
            <w:ins w:id="160" w:author="Jana_PC" w:date="2018-05-24T08:24:00Z">
              <w:r w:rsidRPr="00487289">
                <w:t xml:space="preserve">Základy ekonomiky </w:t>
              </w:r>
              <w:r>
                <w:t xml:space="preserve">školy jako </w:t>
              </w:r>
              <w:r w:rsidRPr="00487289">
                <w:t>podniku.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61" w:author="Jana_PC" w:date="2018-05-24T08:24:00Z"/>
              </w:rPr>
            </w:pPr>
            <w:ins w:id="162" w:author="Jana_PC" w:date="2018-05-24T08:24:00Z">
              <w:r w:rsidRPr="00487289">
                <w:t>Základy řízení nákladů, výnosů a výsledku hospodaření</w:t>
              </w:r>
              <w:r>
                <w:t xml:space="preserve"> školy</w:t>
              </w:r>
              <w:r w:rsidRPr="00487289">
                <w:t>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63" w:author="Jana_PC" w:date="2018-05-24T08:24:00Z"/>
              </w:rPr>
            </w:pPr>
            <w:ins w:id="164" w:author="Jana_PC" w:date="2018-05-24T08:24:00Z">
              <w:r w:rsidRPr="00487289">
                <w:t xml:space="preserve">Majetková a kapitálová struktura </w:t>
              </w:r>
              <w:r>
                <w:t xml:space="preserve">školy jako </w:t>
              </w:r>
              <w:r w:rsidRPr="00487289">
                <w:t>podniku.</w:t>
              </w:r>
            </w:ins>
          </w:p>
          <w:p w:rsidR="0040396F" w:rsidRDefault="0040396F" w:rsidP="0040396F">
            <w:pPr>
              <w:ind w:left="38"/>
              <w:jc w:val="both"/>
              <w:rPr>
                <w:ins w:id="165" w:author="Jana_PC" w:date="2018-05-24T08:24:00Z"/>
              </w:rPr>
            </w:pPr>
            <w:ins w:id="166" w:author="Jana_PC" w:date="2018-05-24T08:24:00Z">
              <w:r w:rsidRPr="00487289">
                <w:t xml:space="preserve">Základy financí a finančního řízení v podniku. 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67" w:author="Jana_PC" w:date="2018-05-24T08:24:00Z"/>
              </w:rPr>
            </w:pPr>
            <w:ins w:id="168" w:author="Jana_PC" w:date="2018-05-24T08:24:00Z">
              <w:r w:rsidRPr="00487289">
                <w:t xml:space="preserve">Produkt, jeho hodnota, </w:t>
              </w:r>
              <w:r>
                <w:t>vzdělání jako produkt</w:t>
              </w:r>
              <w:r w:rsidRPr="00487289">
                <w:t>.</w:t>
              </w:r>
            </w:ins>
          </w:p>
          <w:p w:rsidR="0040396F" w:rsidRDefault="0040396F" w:rsidP="0040396F">
            <w:pPr>
              <w:ind w:left="38"/>
              <w:jc w:val="both"/>
              <w:rPr>
                <w:ins w:id="169" w:author="Jana_PC" w:date="2018-05-24T08:24:00Z"/>
              </w:rPr>
            </w:pPr>
            <w:ins w:id="170" w:author="Jana_PC" w:date="2018-05-24T08:24:00Z">
              <w:r>
                <w:t>Kreativní podnikání ve školách – spolupráce vzdělavatelů a podnikatelů.</w:t>
              </w:r>
            </w:ins>
          </w:p>
          <w:p w:rsidR="0040396F" w:rsidRPr="00487289" w:rsidRDefault="0040396F" w:rsidP="0040396F">
            <w:pPr>
              <w:ind w:left="38"/>
              <w:jc w:val="both"/>
              <w:rPr>
                <w:ins w:id="171" w:author="Jana_PC" w:date="2018-05-24T08:24:00Z"/>
              </w:rPr>
            </w:pPr>
            <w:ins w:id="172" w:author="Jana_PC" w:date="2018-05-24T08:24:00Z">
              <w:r>
                <w:t>Možnosti vzniku koordinovaných programů pro propojení vzdělání a firem.</w:t>
              </w:r>
            </w:ins>
          </w:p>
          <w:p w:rsidR="0040396F" w:rsidRDefault="0040396F" w:rsidP="0040396F">
            <w:pPr>
              <w:ind w:left="38"/>
              <w:jc w:val="both"/>
              <w:rPr>
                <w:ins w:id="173" w:author="Jana_PC" w:date="2018-05-24T08:24:00Z"/>
              </w:rPr>
            </w:pPr>
            <w:ins w:id="174" w:author="Jana_PC" w:date="2018-05-24T08:24:00Z">
              <w:r>
                <w:t>Podnikání ve školství jako aspekt prohlubování nerovností mezi žáky.</w:t>
              </w:r>
            </w:ins>
          </w:p>
          <w:p w:rsidR="0040396F" w:rsidDel="009902E9" w:rsidRDefault="0040396F" w:rsidP="0040396F">
            <w:pPr>
              <w:rPr>
                <w:ins w:id="175" w:author="Jana_PC" w:date="2018-05-24T08:24:00Z"/>
                <w:del w:id="176" w:author="Hana Navrátilová" w:date="2018-05-31T11:40:00Z"/>
              </w:rPr>
            </w:pPr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77" w:author="Jana_PC" w:date="2018-05-24T08:24:00Z"/>
              </w:rPr>
            </w:pPr>
            <w:del w:id="178" w:author="Jana_PC" w:date="2018-05-24T08:24:00Z">
              <w:r w:rsidRPr="00487289" w:rsidDel="0040396F">
                <w:delText>Úvod do podnikání, podnikatelské prostředí.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79" w:author="Jana_PC" w:date="2018-05-24T08:24:00Z"/>
              </w:rPr>
            </w:pPr>
            <w:del w:id="180" w:author="Jana_PC" w:date="2018-05-24T08:24:00Z">
              <w:r w:rsidRPr="00487289" w:rsidDel="0040396F">
                <w:delText>Právní aspekty podnikání a právní formy podnikání v ČR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81" w:author="Jana_PC" w:date="2018-05-24T08:24:00Z"/>
              </w:rPr>
            </w:pPr>
            <w:del w:id="182" w:author="Jana_PC" w:date="2018-05-24T08:24:00Z">
              <w:r w:rsidRPr="00487289" w:rsidDel="0040396F">
                <w:delText>Živnostenské právo, životní cyklus podniku, vznik a zánik podniku.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83" w:author="Jana_PC" w:date="2018-05-24T08:24:00Z"/>
              </w:rPr>
            </w:pPr>
            <w:del w:id="184" w:author="Jana_PC" w:date="2018-05-24T08:24:00Z">
              <w:r w:rsidRPr="00487289" w:rsidDel="0040396F">
                <w:delText>Založení fyzické a právnické osoby.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85" w:author="Jana_PC" w:date="2018-05-24T08:24:00Z"/>
              </w:rPr>
            </w:pPr>
            <w:del w:id="186" w:author="Jana_PC" w:date="2018-05-24T08:24:00Z">
              <w:r w:rsidRPr="00487289" w:rsidDel="0040396F">
                <w:delText>Podpora podnikání. Podnikatelský plán.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87" w:author="Jana_PC" w:date="2018-05-24T08:24:00Z"/>
              </w:rPr>
            </w:pPr>
            <w:del w:id="188" w:author="Jana_PC" w:date="2018-05-24T08:24:00Z">
              <w:r w:rsidRPr="00487289" w:rsidDel="0040396F">
                <w:delText>Produkt, jeho hodnota, základy podpory prodeje.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89" w:author="Jana_PC" w:date="2018-05-24T08:24:00Z"/>
              </w:rPr>
            </w:pPr>
            <w:del w:id="190" w:author="Jana_PC" w:date="2018-05-24T08:24:00Z">
              <w:r w:rsidRPr="00487289" w:rsidDel="0040396F">
                <w:delText>Základy ekonomiky podniku.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91" w:author="Jana_PC" w:date="2018-05-24T08:24:00Z"/>
              </w:rPr>
            </w:pPr>
            <w:del w:id="192" w:author="Jana_PC" w:date="2018-05-24T08:24:00Z">
              <w:r w:rsidRPr="00487289" w:rsidDel="0040396F">
                <w:delText>Základy řízení nákladů, výnosů a výsledku hospodaření.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93" w:author="Jana_PC" w:date="2018-05-24T08:24:00Z"/>
              </w:rPr>
            </w:pPr>
            <w:del w:id="194" w:author="Jana_PC" w:date="2018-05-24T08:24:00Z">
              <w:r w:rsidRPr="00487289" w:rsidDel="0040396F">
                <w:delText>Majetková a kapitálová struktura podniku.</w:delText>
              </w:r>
            </w:del>
          </w:p>
          <w:p w:rsidR="00005885" w:rsidRPr="00487289" w:rsidDel="0040396F" w:rsidRDefault="00005885" w:rsidP="00005885">
            <w:pPr>
              <w:ind w:left="38"/>
              <w:jc w:val="both"/>
              <w:rPr>
                <w:del w:id="195" w:author="Jana_PC" w:date="2018-05-24T08:24:00Z"/>
              </w:rPr>
            </w:pPr>
            <w:del w:id="196" w:author="Jana_PC" w:date="2018-05-24T08:24:00Z">
              <w:r w:rsidRPr="00487289" w:rsidDel="0040396F">
                <w:delText>Základy financí a finančního řízení v podniku. Daňové aspekty v </w:delText>
              </w:r>
            </w:del>
            <w:ins w:id="197" w:author="Jana Majerčíková" w:date="2018-05-23T07:51:00Z">
              <w:del w:id="198" w:author="Jana_PC" w:date="2018-05-24T08:24:00Z">
                <w:r w:rsidR="006F077D" w:rsidDel="0040396F">
                  <w:delText> </w:delText>
                </w:r>
              </w:del>
            </w:ins>
            <w:del w:id="199" w:author="Jana_PC" w:date="2018-05-24T08:24:00Z">
              <w:r w:rsidRPr="00487289" w:rsidDel="0040396F">
                <w:delText>podnikání</w:delText>
              </w:r>
            </w:del>
            <w:ins w:id="200" w:author="Jana Majerčíková" w:date="2018-05-23T07:51:00Z">
              <w:del w:id="201" w:author="Jana_PC" w:date="2018-05-24T08:24:00Z">
                <w:r w:rsidR="006F077D" w:rsidDel="0040396F">
                  <w:delText>.</w:delText>
                </w:r>
              </w:del>
            </w:ins>
          </w:p>
          <w:p w:rsidR="00005885" w:rsidRPr="00487289" w:rsidDel="0040396F" w:rsidRDefault="00005885" w:rsidP="00005885">
            <w:pPr>
              <w:jc w:val="both"/>
              <w:rPr>
                <w:del w:id="202" w:author="Jana_PC" w:date="2018-05-24T08:24:00Z"/>
              </w:rPr>
            </w:pP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  <w:sz w:val="19"/>
                <w:szCs w:val="19"/>
              </w:rPr>
            </w:pPr>
            <w:r w:rsidRPr="00487289">
              <w:rPr>
                <w:b/>
                <w:sz w:val="19"/>
                <w:szCs w:val="19"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Martinovičová, D., Konečný, M., &amp;Vavřina, J. (2014). </w:t>
            </w:r>
            <w:r w:rsidRPr="00487289">
              <w:rPr>
                <w:i/>
                <w:iCs/>
              </w:rPr>
              <w:t>Úvod do podnikové ekonomiky</w:t>
            </w:r>
            <w:r w:rsidRPr="00487289">
              <w:t>. Praha: Grada.</w:t>
            </w:r>
          </w:p>
          <w:p w:rsidR="00005885" w:rsidRPr="00487289" w:rsidRDefault="00F02F76" w:rsidP="00005885">
            <w:pPr>
              <w:jc w:val="both"/>
            </w:pPr>
            <w:r w:rsidRPr="00487289">
              <w:t>Synek, M., &amp; Kislingerová, E. et al</w:t>
            </w:r>
            <w:r w:rsidR="00005885" w:rsidRPr="00487289">
              <w:t xml:space="preserve">. (2015). </w:t>
            </w:r>
            <w:r w:rsidR="00005885" w:rsidRPr="00487289">
              <w:rPr>
                <w:i/>
              </w:rPr>
              <w:t xml:space="preserve">Podniková ekonomika. </w:t>
            </w:r>
            <w:r w:rsidR="00005885" w:rsidRPr="00487289">
              <w:t>6. přepracované a doplněné vydání. Praha: C. H. Beck.</w:t>
            </w:r>
          </w:p>
          <w:p w:rsidR="00236549" w:rsidRPr="00487289" w:rsidRDefault="00236549" w:rsidP="00236549">
            <w:pPr>
              <w:contextualSpacing/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Rajnoha, R., Novák, P., &amp; Merková, M. (2016). Relationships Between Investment Effectiveness Controlling and Business Performance. </w:t>
            </w:r>
            <w:r w:rsidRPr="00487289">
              <w:rPr>
                <w:i/>
                <w:color w:val="000000"/>
              </w:rPr>
              <w:t>Montenegrin Journal of Economics</w:t>
            </w:r>
            <w:r w:rsidRPr="00487289">
              <w:rPr>
                <w:color w:val="000000"/>
              </w:rPr>
              <w:t xml:space="preserve">. </w:t>
            </w:r>
            <w:r w:rsidRPr="00236549">
              <w:rPr>
                <w:i/>
                <w:color w:val="000000"/>
              </w:rPr>
              <w:t>12</w:t>
            </w:r>
            <w:r w:rsidRPr="00487289">
              <w:rPr>
                <w:color w:val="000000"/>
              </w:rPr>
              <w:t>(2), pp. 139-154.</w:t>
            </w:r>
          </w:p>
          <w:p w:rsidR="00005885" w:rsidRPr="00487289" w:rsidRDefault="00F02F76" w:rsidP="00005885">
            <w:pPr>
              <w:jc w:val="both"/>
            </w:pPr>
            <w:r w:rsidRPr="00487289">
              <w:t>Synek, M. et al</w:t>
            </w:r>
            <w:r w:rsidR="00005885" w:rsidRPr="00487289">
              <w:t xml:space="preserve">. (2011). </w:t>
            </w:r>
            <w:r w:rsidR="00005885" w:rsidRPr="00487289">
              <w:rPr>
                <w:i/>
              </w:rPr>
              <w:t xml:space="preserve">Manažerská ekonomika. </w:t>
            </w:r>
            <w:r w:rsidR="00005885" w:rsidRPr="00487289">
              <w:t>5. aktualizované a doplněné vydání. Praha: Grada.</w:t>
            </w:r>
          </w:p>
          <w:p w:rsidR="00005885" w:rsidRPr="00487289" w:rsidRDefault="00F02F76" w:rsidP="00005885">
            <w:pPr>
              <w:jc w:val="both"/>
            </w:pPr>
            <w:r w:rsidRPr="00487289">
              <w:t>Veber, J., &amp; Srpová, J. et al</w:t>
            </w:r>
            <w:r w:rsidR="00005885" w:rsidRPr="00487289">
              <w:t xml:space="preserve">. (2012). </w:t>
            </w:r>
            <w:r w:rsidR="00005885" w:rsidRPr="00487289">
              <w:rPr>
                <w:i/>
              </w:rPr>
              <w:t xml:space="preserve">Podnikání malé a střední firmy. </w:t>
            </w:r>
            <w:r w:rsidR="00005885" w:rsidRPr="00487289">
              <w:t>3. aktualizované a doplněné vydání. Praha: Grada.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Vochozka, M., &amp; Mulač, B. (2012). </w:t>
            </w:r>
            <w:r w:rsidRPr="00487289">
              <w:rPr>
                <w:i/>
                <w:iCs/>
              </w:rPr>
              <w:t xml:space="preserve">Podniková ekonomika. </w:t>
            </w:r>
            <w:r w:rsidRPr="00487289">
              <w:t>1. vyd. Praha: Grada, 2012.</w:t>
            </w:r>
          </w:p>
          <w:p w:rsidR="00005885" w:rsidRPr="00487289" w:rsidRDefault="00005885" w:rsidP="00005885">
            <w:pPr>
              <w:jc w:val="both"/>
              <w:rPr>
                <w:i/>
                <w:sz w:val="19"/>
                <w:szCs w:val="19"/>
              </w:rPr>
            </w:pPr>
            <w:r w:rsidRPr="00487289">
              <w:rPr>
                <w:i/>
              </w:rPr>
              <w:t>Zákon č. 455/1991 Sb., o živnostenském podnikání v platném znění</w:t>
            </w:r>
            <w:r w:rsidR="00C05E1C" w:rsidRPr="00487289">
              <w:rPr>
                <w:i/>
              </w:rPr>
              <w:t>.</w:t>
            </w:r>
          </w:p>
          <w:p w:rsidR="00005885" w:rsidRPr="00487289" w:rsidRDefault="00005885" w:rsidP="00005885">
            <w:pPr>
              <w:jc w:val="both"/>
              <w:rPr>
                <w:b/>
                <w:sz w:val="19"/>
                <w:szCs w:val="19"/>
              </w:rPr>
            </w:pPr>
          </w:p>
          <w:p w:rsidR="00005885" w:rsidRPr="00487289" w:rsidRDefault="00005885" w:rsidP="00005885">
            <w:pPr>
              <w:jc w:val="both"/>
              <w:rPr>
                <w:b/>
                <w:sz w:val="19"/>
                <w:szCs w:val="19"/>
              </w:rPr>
            </w:pPr>
            <w:r w:rsidRPr="00487289">
              <w:rPr>
                <w:b/>
                <w:sz w:val="19"/>
                <w:szCs w:val="19"/>
              </w:rPr>
              <w:t>Doporučená literatura</w:t>
            </w:r>
          </w:p>
          <w:p w:rsidR="00484E1D" w:rsidRDefault="00484E1D" w:rsidP="00005885">
            <w:pPr>
              <w:jc w:val="both"/>
              <w:rPr>
                <w:ins w:id="203" w:author="Jana_PC" w:date="2018-05-24T11:33:00Z"/>
              </w:rPr>
            </w:pPr>
            <w:ins w:id="204" w:author="Jana_PC" w:date="2018-05-24T11:33:00Z">
              <w:r>
                <w:t xml:space="preserve">Chvál, M. (2018). </w:t>
              </w:r>
              <w:r w:rsidRPr="00AB7403">
                <w:rPr>
                  <w:i/>
                </w:rPr>
                <w:t>Na naší škole nám záleží. Jak sledovat a hodnotit kvalitu školy.</w:t>
              </w:r>
              <w:r>
                <w:t xml:space="preserve"> Praha: Portál.</w:t>
              </w:r>
            </w:ins>
          </w:p>
          <w:p w:rsidR="00FD0512" w:rsidRPr="00487289" w:rsidRDefault="00FD0512" w:rsidP="00FD0512">
            <w:pPr>
              <w:jc w:val="both"/>
            </w:pPr>
            <w:r w:rsidRPr="00487289">
              <w:t xml:space="preserve">Janatka, F. (2017). </w:t>
            </w:r>
            <w:r w:rsidRPr="00487289">
              <w:rPr>
                <w:i/>
                <w:iCs/>
              </w:rPr>
              <w:t>Podnikání v globalizovaném světě</w:t>
            </w:r>
            <w:r w:rsidRPr="00487289">
              <w:t>. Praha: Wolters Kluwer.</w:t>
            </w:r>
          </w:p>
          <w:p w:rsidR="00005885" w:rsidRPr="00487289" w:rsidRDefault="00005885" w:rsidP="00005885">
            <w:pPr>
              <w:jc w:val="both"/>
            </w:pPr>
            <w:r w:rsidRPr="00487289">
              <w:t>Váchal, J., &amp;</w:t>
            </w:r>
            <w:r w:rsidR="008B3205" w:rsidRPr="00487289">
              <w:t xml:space="preserve"> </w:t>
            </w:r>
            <w:r w:rsidRPr="00487289">
              <w:t xml:space="preserve">Vochozka, M. (2013). </w:t>
            </w:r>
            <w:r w:rsidRPr="00487289">
              <w:rPr>
                <w:i/>
                <w:iCs/>
              </w:rPr>
              <w:t>Podnikové řízení</w:t>
            </w:r>
            <w:r w:rsidRPr="00487289">
              <w:t xml:space="preserve">. Praha: Grada.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Wöhe, G., &amp; Kislingerová, E. (2007).  </w:t>
            </w:r>
            <w:r w:rsidRPr="00487289">
              <w:rPr>
                <w:i/>
              </w:rPr>
              <w:t xml:space="preserve">Úvod do podnikového hospodářství. </w:t>
            </w:r>
            <w:r w:rsidRPr="00487289">
              <w:t>2. přepracované a doplněné vydání. Praha: C. H. Beck.</w:t>
            </w:r>
          </w:p>
          <w:p w:rsidR="00005885" w:rsidRPr="00EF7ECE" w:rsidRDefault="00005885" w:rsidP="00005885">
            <w:pPr>
              <w:jc w:val="both"/>
              <w:rPr>
                <w:i/>
              </w:rPr>
            </w:pPr>
            <w:r w:rsidRPr="00487289">
              <w:rPr>
                <w:i/>
              </w:rPr>
              <w:lastRenderedPageBreak/>
              <w:t>Zákon č. 89/2012 Sb., Občanský zákoník v platném znění</w:t>
            </w:r>
            <w:r w:rsidR="00C05E1C" w:rsidRPr="00487289">
              <w:rPr>
                <w:i/>
              </w:rPr>
              <w:t>.</w:t>
            </w:r>
            <w:r w:rsidRPr="00487289">
              <w:rPr>
                <w:i/>
              </w:rPr>
              <w:t>Zákon č. 90/2012 Sb., Zákon o obchodních společnostech a družstvech (zákon o obchodních korporacích) v platném znění</w:t>
            </w:r>
            <w:r w:rsidR="00C05E1C" w:rsidRPr="00487289">
              <w:rPr>
                <w:i/>
              </w:rPr>
              <w:t>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lastRenderedPageBreak/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 vyučujícím</w:t>
            </w:r>
          </w:p>
        </w:tc>
      </w:tr>
      <w:tr w:rsidR="00005885" w:rsidRPr="00487289" w:rsidTr="00005885">
        <w:trPr>
          <w:trHeight w:val="456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Využití matematických her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hd w:val="clear" w:color="auto" w:fill="FFFFFF"/>
              </w:rPr>
              <w:t>Splnění zadaných průběžných úkolů, vypracování portfolia matematických her v MŠ a jeho obhájení.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PaedDr. Lucia Ficová,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Marie Pavelková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712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Didaktická hra. 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Hra a edukační hra. 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Matematická hra. </w:t>
            </w:r>
            <w:r w:rsidRPr="00487289">
              <w:rPr>
                <w:color w:val="000000"/>
              </w:rPr>
              <w:br/>
            </w:r>
            <w:r w:rsidR="00236549">
              <w:rPr>
                <w:color w:val="000000"/>
                <w:shd w:val="clear" w:color="auto" w:fill="FFFFFF"/>
              </w:rPr>
              <w:t>Základní</w:t>
            </w:r>
            <w:r w:rsidRPr="00487289">
              <w:rPr>
                <w:color w:val="000000"/>
                <w:shd w:val="clear" w:color="auto" w:fill="FFFFFF"/>
              </w:rPr>
              <w:t xml:space="preserve"> atributy matematické hry.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Různé typologie matematických her.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Matematické pohádky.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Logické hry v matematice.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Strategické hry v matematice.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Hlavolamy v matematice. 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Společenské hry a potenciál jejich využití v podmínkách mateřské školy. 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</w:p>
          <w:p w:rsidR="00005885" w:rsidRPr="00487289" w:rsidRDefault="00005885" w:rsidP="00005885">
            <w:r w:rsidRPr="00487289">
              <w:tab/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Ficová, L., &amp; Žilková, K. (2011)</w:t>
            </w:r>
            <w:r w:rsidR="00F02F76" w:rsidRPr="00487289">
              <w:rPr>
                <w:color w:val="000000"/>
                <w:shd w:val="clear" w:color="auto" w:fill="FFFFFF"/>
              </w:rPr>
              <w:t>.</w:t>
            </w:r>
            <w:r w:rsidRPr="00487289">
              <w:rPr>
                <w:color w:val="000000"/>
                <w:shd w:val="clear" w:color="auto" w:fill="FFFFFF"/>
              </w:rPr>
              <w:t xml:space="preserve"> </w:t>
            </w:r>
            <w:r w:rsidRPr="00487289">
              <w:rPr>
                <w:i/>
                <w:color w:val="000000"/>
                <w:shd w:val="clear" w:color="auto" w:fill="FFFFFF"/>
              </w:rPr>
              <w:t>Charakteristika hry Quarto s akcentom na špecifiká matematiky v primárnom vzdelávaní.</w:t>
            </w:r>
            <w:r w:rsidRPr="00487289">
              <w:rPr>
                <w:color w:val="000000"/>
                <w:shd w:val="clear" w:color="auto" w:fill="FFFFFF"/>
              </w:rPr>
              <w:t xml:space="preserve"> Plzeň: Západočeská univerzita.</w:t>
            </w:r>
          </w:p>
          <w:p w:rsidR="00005885" w:rsidRPr="00487289" w:rsidRDefault="00005885" w:rsidP="00005885">
            <w:pPr>
              <w:jc w:val="both"/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 xml:space="preserve">Jančařík, A. (2007). </w:t>
            </w:r>
            <w:r w:rsidRPr="00487289">
              <w:rPr>
                <w:i/>
                <w:iCs/>
                <w:color w:val="000000"/>
                <w:shd w:val="clear" w:color="auto" w:fill="FFFFFF"/>
              </w:rPr>
              <w:t>Hry v matematice</w:t>
            </w:r>
            <w:r w:rsidRPr="00487289">
              <w:rPr>
                <w:color w:val="000000"/>
                <w:shd w:val="clear" w:color="auto" w:fill="FFFFFF"/>
              </w:rPr>
              <w:t>. Praha: Univerzita Karlova v Praze.</w:t>
            </w:r>
          </w:p>
          <w:p w:rsidR="00005885" w:rsidRPr="00487289" w:rsidRDefault="00005885" w:rsidP="00005885">
            <w:pPr>
              <w:spacing w:after="200"/>
              <w:jc w:val="both"/>
            </w:pPr>
            <w:r w:rsidRPr="00487289">
              <w:t xml:space="preserve">Opravilová, E. (2016). </w:t>
            </w:r>
            <w:r w:rsidRPr="00487289">
              <w:rPr>
                <w:i/>
              </w:rPr>
              <w:t>Předškolní pedagogika.</w:t>
            </w:r>
            <w:r w:rsidRPr="00487289">
              <w:t xml:space="preserve"> Praha: Grada. 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Koťátková, S. (2005). </w:t>
            </w:r>
            <w:r w:rsidRPr="00487289">
              <w:rPr>
                <w:i/>
              </w:rPr>
              <w:t>Hry v mateřské škole v teorii a praxi</w:t>
            </w:r>
            <w:r w:rsidRPr="00487289">
              <w:t>. Praha: Grada.</w:t>
            </w:r>
          </w:p>
          <w:p w:rsidR="00005885" w:rsidRPr="00A92FF9" w:rsidRDefault="00005885" w:rsidP="00005885">
            <w:pPr>
              <w:jc w:val="both"/>
              <w:rPr>
                <w:shd w:val="clear" w:color="auto" w:fill="FFFFFF"/>
              </w:rPr>
            </w:pPr>
            <w:r w:rsidRPr="00487289">
              <w:rPr>
                <w:shd w:val="clear" w:color="auto" w:fill="FFFFFF"/>
              </w:rPr>
              <w:t xml:space="preserve">Svobodová, E., Vachova, A., </w:t>
            </w:r>
            <w:r w:rsidRPr="00487289">
              <w:t xml:space="preserve">&amp; </w:t>
            </w:r>
            <w:r w:rsidRPr="00487289">
              <w:rPr>
                <w:shd w:val="clear" w:color="auto" w:fill="FFFFFF"/>
              </w:rPr>
              <w:t xml:space="preserve">Vitecková, M. (2012). </w:t>
            </w:r>
            <w:r w:rsidRPr="00487289">
              <w:rPr>
                <w:i/>
                <w:iCs/>
                <w:shd w:val="clear" w:color="auto" w:fill="FFFFFF"/>
              </w:rPr>
              <w:t>Do školky za zvířátky: metodika práce s příběhy v MŠ</w:t>
            </w:r>
            <w:r w:rsidR="00A92FF9">
              <w:rPr>
                <w:shd w:val="clear" w:color="auto" w:fill="FFFFFF"/>
              </w:rPr>
              <w:t>. Praha: Portál.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92FF9">
        <w:trPr>
          <w:trHeight w:val="2259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Využití výtvarných technik v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3/ZS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Podmínkou pro udělení zápočtu je zpracování dílčích úkolů, které student při obhajobě zápočtu předkládá v podobě portfolia. </w:t>
            </w:r>
          </w:p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204101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FD2584" w:rsidP="00005885">
            <w:pPr>
              <w:jc w:val="both"/>
            </w:pPr>
            <w:r w:rsidRPr="00487289">
              <w:t>Mgr. Jana Vašíková, Ph</w:t>
            </w:r>
            <w:r w:rsidR="00005885" w:rsidRPr="00487289">
              <w:t>D.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579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Výtvarné činnosti v mateřské škole. Námět ve výtvarných činnostech.</w:t>
            </w:r>
          </w:p>
          <w:p w:rsidR="00005885" w:rsidRPr="00487289" w:rsidRDefault="00005885" w:rsidP="00005885">
            <w:r w:rsidRPr="00487289">
              <w:t>Učivo, cíle, prostředky realizace výtvarné výchovy v mateřské škole.</w:t>
            </w:r>
          </w:p>
          <w:p w:rsidR="00005885" w:rsidRPr="00487289" w:rsidRDefault="00005885" w:rsidP="00005885">
            <w:r w:rsidRPr="00487289">
              <w:t>Kompetence učitelky MŠ ve výtvarné výchově.</w:t>
            </w:r>
          </w:p>
          <w:p w:rsidR="00005885" w:rsidRPr="00487289" w:rsidRDefault="00005885" w:rsidP="00005885">
            <w:r w:rsidRPr="00487289">
              <w:t>Plánování činností ve výtvarné výchově v MŠ.</w:t>
            </w:r>
          </w:p>
          <w:p w:rsidR="00005885" w:rsidRPr="00487289" w:rsidRDefault="00005885" w:rsidP="00005885">
            <w:pPr>
              <w:rPr>
                <w:color w:val="000000"/>
                <w:shd w:val="clear" w:color="auto" w:fill="FFFFFF"/>
              </w:rPr>
            </w:pPr>
            <w:r w:rsidRPr="00487289">
              <w:rPr>
                <w:color w:val="000000"/>
                <w:shd w:val="clear" w:color="auto" w:fill="FFFFFF"/>
              </w:rPr>
              <w:t>Výtvarné techniky: tradiční a netradiční.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Estetika ve výtvarné výchově.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Kresba (hodnota a význam kresby, druhy a typy kreseb, kresba jako komunikační prostředek). Práce s kresebním materiálem, nástroji i technikami.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Práce s barvou. Paleta barev - výrazové možnosti barvy, význam barvy.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Možnosti využití výtvarných technik v každodenních činnostech dětí předškolního věku.</w:t>
            </w:r>
            <w:r w:rsidRPr="00487289">
              <w:rPr>
                <w:color w:val="000000"/>
              </w:rPr>
              <w:br/>
            </w:r>
            <w:r w:rsidRPr="00487289">
              <w:rPr>
                <w:color w:val="000000"/>
                <w:shd w:val="clear" w:color="auto" w:fill="FFFFFF"/>
              </w:rPr>
              <w:t>Náměty a témata pro výtvarné zpracování vhodné pro děti předškolního věku.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Hazuková, H. (2011). </w:t>
            </w:r>
            <w:r w:rsidRPr="00487289">
              <w:rPr>
                <w:i/>
              </w:rPr>
              <w:t>Výtvarné činnosti v předškolním vzdělávání</w:t>
            </w:r>
            <w:r w:rsidRPr="00487289">
              <w:t xml:space="preserve">. Praha: Raabe. 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Königová, M. (2007). </w:t>
            </w:r>
            <w:r w:rsidRPr="00487289">
              <w:rPr>
                <w:i/>
                <w:iCs/>
                <w:color w:val="000000"/>
              </w:rPr>
              <w:t>Tvořivost - techniky a cvičení</w:t>
            </w:r>
            <w:r w:rsidRPr="00487289">
              <w:rPr>
                <w:color w:val="000000"/>
              </w:rPr>
              <w:t>. Praha: Grada. </w:t>
            </w:r>
          </w:p>
          <w:p w:rsidR="00005885" w:rsidRPr="00487289" w:rsidRDefault="00005885" w:rsidP="00005885">
            <w:r w:rsidRPr="00487289">
              <w:t>Krajcarová, J. (2014). Kreativita jako jeden ze současných požadavků na vzdělávání. </w:t>
            </w:r>
            <w:r w:rsidRPr="00487289">
              <w:rPr>
                <w:i/>
              </w:rPr>
              <w:t>Kreatívne vzdelávanie</w:t>
            </w:r>
            <w:r w:rsidRPr="00487289">
              <w:t>. [online]1. vyd. Zohor: Virvar, 102 –103. Dostupné na: www.kreativnevzdelavanie.sk.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Parramón, J. M. (1998). </w:t>
            </w:r>
            <w:r w:rsidRPr="00487289">
              <w:rPr>
                <w:i/>
                <w:iCs/>
                <w:color w:val="000000"/>
              </w:rPr>
              <w:t>Teorie barev</w:t>
            </w:r>
            <w:r w:rsidRPr="00487289">
              <w:rPr>
                <w:color w:val="000000"/>
              </w:rPr>
              <w:t>. Jan Vašut nakladatelství.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Roeselová, V. (2000). </w:t>
            </w:r>
            <w:r w:rsidRPr="00487289">
              <w:rPr>
                <w:i/>
                <w:iCs/>
                <w:color w:val="000000"/>
              </w:rPr>
              <w:t>Námět ve výtvarné výchově</w:t>
            </w:r>
            <w:r w:rsidRPr="00487289">
              <w:rPr>
                <w:color w:val="000000"/>
              </w:rPr>
              <w:t>. Praha: Sarah. 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</w:rPr>
              <w:t xml:space="preserve">Roeselová, V. (1997). </w:t>
            </w:r>
            <w:r w:rsidRPr="00487289">
              <w:rPr>
                <w:i/>
                <w:iCs/>
                <w:color w:val="000000"/>
              </w:rPr>
              <w:t>Řady a projekty ve výtvarné výchově</w:t>
            </w:r>
            <w:r w:rsidRPr="00487289">
              <w:rPr>
                <w:color w:val="000000"/>
              </w:rPr>
              <w:t>. Praha: Sarah. </w:t>
            </w:r>
          </w:p>
          <w:p w:rsidR="00005885" w:rsidRPr="00487289" w:rsidRDefault="003643DC" w:rsidP="00005885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Stadlerová, H. et al</w:t>
            </w:r>
            <w:r w:rsidR="00005885" w:rsidRPr="00487289">
              <w:rPr>
                <w:color w:val="000000"/>
              </w:rPr>
              <w:t xml:space="preserve">. (2011). </w:t>
            </w:r>
            <w:r w:rsidR="00005885" w:rsidRPr="00487289">
              <w:rPr>
                <w:i/>
                <w:iCs/>
                <w:color w:val="000000"/>
              </w:rPr>
              <w:t>Východiska a inspirace pro výtvarnou tvorbu dětí v předškolním vzdělávání</w:t>
            </w:r>
            <w:r w:rsidR="00005885" w:rsidRPr="00487289">
              <w:rPr>
                <w:color w:val="000000"/>
              </w:rPr>
              <w:t xml:space="preserve">. Brno: MUNI </w:t>
            </w:r>
            <w:r w:rsidR="00005885" w:rsidRPr="00487289">
              <w:rPr>
                <w:color w:val="000000"/>
              </w:rPr>
              <w:lastRenderedPageBreak/>
              <w:t>PRESS.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Polasková, M. (2008). </w:t>
            </w:r>
            <w:r w:rsidRPr="00487289">
              <w:rPr>
                <w:i/>
                <w:iCs/>
                <w:color w:val="000000"/>
              </w:rPr>
              <w:t>200 výtvarných činností: náměty pro tvořivost dětí od 3 let</w:t>
            </w:r>
            <w:r w:rsidRPr="00487289">
              <w:rPr>
                <w:color w:val="000000"/>
              </w:rPr>
              <w:t>. Praha: Portál. </w:t>
            </w:r>
          </w:p>
          <w:p w:rsidR="00005885" w:rsidRPr="00973164" w:rsidRDefault="00005885" w:rsidP="00973164">
            <w:pPr>
              <w:jc w:val="both"/>
              <w:rPr>
                <w:b/>
              </w:rPr>
            </w:pPr>
            <w:r w:rsidRPr="00487289">
              <w:rPr>
                <w:color w:val="000000"/>
              </w:rPr>
              <w:t xml:space="preserve">Šupšáková, B. (1999). </w:t>
            </w:r>
            <w:r w:rsidRPr="00487289">
              <w:rPr>
                <w:i/>
                <w:iCs/>
                <w:color w:val="000000"/>
              </w:rPr>
              <w:t>Projekty a alternativne formy vo výtvarnej výchove</w:t>
            </w:r>
            <w:r w:rsidRPr="00487289">
              <w:rPr>
                <w:color w:val="000000"/>
              </w:rPr>
              <w:t>. Bratislava: Gradient. 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lastRenderedPageBreak/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72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973164" w:rsidRPr="00487289" w:rsidRDefault="00973164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204101" w:rsidP="00005885">
            <w:pPr>
              <w:jc w:val="both"/>
            </w:pPr>
            <w:r w:rsidRPr="00487289">
              <w:t>Pedagogická</w:t>
            </w:r>
            <w:r w:rsidR="00005885" w:rsidRPr="00487289">
              <w:t xml:space="preserve"> evaluace</w:t>
            </w:r>
            <w:r w:rsidRPr="00487289">
              <w:t xml:space="preserve"> v předškolním vzdělávání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20p+20s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40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4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přednáška,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  <w:rPr>
                <w:color w:val="000000"/>
                <w:szCs w:val="27"/>
              </w:rPr>
            </w:pPr>
            <w:r w:rsidRPr="00487289">
              <w:rPr>
                <w:color w:val="000000"/>
                <w:szCs w:val="27"/>
              </w:rPr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rPr>
                <w:color w:val="000000"/>
                <w:szCs w:val="27"/>
              </w:rPr>
              <w:t>Seminární práce spojená s prezentací, písemná zkouška.</w:t>
            </w:r>
          </w:p>
        </w:tc>
      </w:tr>
      <w:tr w:rsidR="00005885" w:rsidRPr="00487289" w:rsidTr="00EF7ECE">
        <w:trPr>
          <w:trHeight w:val="31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Ilona Kočvarová,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9321D8" w:rsidP="00005885">
            <w:pPr>
              <w:jc w:val="both"/>
            </w:pPr>
            <w:r w:rsidRPr="00487289">
              <w:t>P</w:t>
            </w:r>
            <w:r w:rsidR="00204101" w:rsidRPr="00487289">
              <w:t>řednášející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204101" w:rsidP="00005885">
            <w:pPr>
              <w:jc w:val="both"/>
            </w:pPr>
            <w:r w:rsidRPr="00487289">
              <w:t>Mgr. Ilona Kočvarová, Ph.D. (75</w:t>
            </w:r>
            <w:r w:rsidR="00005885" w:rsidRPr="00487289">
              <w:t>%)</w:t>
            </w:r>
            <w:r w:rsidR="00236549">
              <w:t>, PaedDr. Gabriela Česlová, Ph</w:t>
            </w:r>
            <w:r w:rsidRPr="00487289">
              <w:t>D. (25%)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95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2D7F7F" w:rsidRPr="00487289" w:rsidRDefault="002D7F7F" w:rsidP="002D7F7F">
            <w:r w:rsidRPr="00487289">
              <w:t>Pedagogická evaluace – vymezení kl</w:t>
            </w:r>
            <w:r w:rsidR="00236549">
              <w:t>í</w:t>
            </w:r>
            <w:r w:rsidRPr="00487289">
              <w:t>čových pojmů.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Současné pojetí a trendy v pedagogické evaluaci.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Kvalita školy s ohledem na předškolní vzdělávání.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Pedagogická evaluace jako proces.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Úrovně pedagogické evaluace.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Metody pedagogické evaluace.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Evaluační nástroje vhodné pro aplikaci v preprimární edukaci.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Evaluace učitele, standardy kvality učitele.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Ukázky aplikace vybraných evaluačních metod v praxi mateřských škol.</w:t>
            </w:r>
          </w:p>
          <w:p w:rsidR="002D7F7F" w:rsidRPr="00487289" w:rsidRDefault="002D7F7F" w:rsidP="002D7F7F">
            <w:pPr>
              <w:rPr>
                <w:color w:val="000000"/>
                <w:szCs w:val="17"/>
                <w:shd w:val="clear" w:color="auto" w:fill="FFFFFF"/>
              </w:rPr>
            </w:pPr>
            <w:r w:rsidRPr="00487289">
              <w:rPr>
                <w:color w:val="000000"/>
                <w:szCs w:val="17"/>
                <w:shd w:val="clear" w:color="auto" w:fill="FFFFFF"/>
              </w:rPr>
              <w:t>Evaluační zpráva a její využití.</w:t>
            </w:r>
          </w:p>
          <w:p w:rsidR="00005885" w:rsidRPr="00487289" w:rsidRDefault="002D7F7F" w:rsidP="002D7F7F">
            <w:r w:rsidRPr="00487289">
              <w:rPr>
                <w:color w:val="000000"/>
                <w:szCs w:val="17"/>
                <w:shd w:val="clear" w:color="auto" w:fill="FFFFFF"/>
              </w:rPr>
              <w:t>Evaluační výzkum.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D14C38" w:rsidRDefault="009321D8" w:rsidP="00CD6222">
            <w:pPr>
              <w:jc w:val="both"/>
              <w:rPr>
                <w:ins w:id="205" w:author="Jana_PC" w:date="2018-05-24T11:34:00Z"/>
              </w:rPr>
            </w:pPr>
            <w:ins w:id="206" w:author="Jana_PC" w:date="2018-05-24T11:34:00Z">
              <w:r>
                <w:t xml:space="preserve">Chvál, M. (2018). </w:t>
              </w:r>
              <w:r w:rsidRPr="00AB7403">
                <w:rPr>
                  <w:i/>
                </w:rPr>
                <w:t>Na naší škole nám záleží. Jak sledovat a hodnotit kvalitu školy.</w:t>
              </w:r>
              <w:r>
                <w:t xml:space="preserve"> Praha: Portál.</w:t>
              </w:r>
            </w:ins>
          </w:p>
          <w:p w:rsidR="00005885" w:rsidRPr="00487289" w:rsidRDefault="00005885" w:rsidP="00005885">
            <w:r w:rsidRPr="00487289">
              <w:t>Majerčíková, J., Kasáčová, B., &amp; Kočvarová, I. (2015). </w:t>
            </w:r>
            <w:r w:rsidRPr="00487289">
              <w:rPr>
                <w:i/>
              </w:rPr>
              <w:t>Předškolní edukace a dítě: výzvy pro pedagogickou teorii a výzkum</w:t>
            </w:r>
            <w:r w:rsidRPr="00487289">
              <w:t>. Zlín: Univerzita Tomáše Bati ve Zlíně, Fakulta humanitních studií.</w:t>
            </w:r>
          </w:p>
          <w:p w:rsidR="00005885" w:rsidRPr="00487289" w:rsidRDefault="00005885" w:rsidP="00005885">
            <w:r w:rsidRPr="00487289">
              <w:t>Sedláčková, H., Syslová, Z., &amp; Štěpánková, L. (2012). </w:t>
            </w:r>
            <w:r w:rsidRPr="00487289">
              <w:rPr>
                <w:i/>
              </w:rPr>
              <w:t>Hodnocení výsledků předškolního vzdělávání</w:t>
            </w:r>
            <w:r w:rsidRPr="00487289">
              <w:t>. Praha: Wolters Kluwer Česká republika.</w:t>
            </w:r>
          </w:p>
          <w:p w:rsidR="00005885" w:rsidRPr="00487289" w:rsidRDefault="00005885" w:rsidP="00005885">
            <w:r w:rsidRPr="00487289">
              <w:t>Syslová, Z., &amp; Chaloupková, L. (2015). </w:t>
            </w:r>
            <w:r w:rsidRPr="00487289">
              <w:rPr>
                <w:i/>
              </w:rPr>
              <w:t>Rámec profesních kvalit učitele mateřské školy</w:t>
            </w:r>
            <w:r w:rsidR="00F02F76" w:rsidRPr="00487289">
              <w:t>. Brno: MU</w:t>
            </w:r>
            <w:r w:rsidRPr="00487289">
              <w:t>. 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rPr>
                <w:shd w:val="clear" w:color="auto" w:fill="E3E7E9"/>
              </w:rPr>
            </w:pPr>
            <w:r w:rsidRPr="00487289">
              <w:t xml:space="preserve">Majerčíková, J., &amp; I. Kočvarová. (2015). Postponement of school attendance as a specific of education in the Czech </w:t>
            </w:r>
            <w:r w:rsidRPr="00487289">
              <w:lastRenderedPageBreak/>
              <w:t>Republic. </w:t>
            </w:r>
            <w:r w:rsidRPr="00487289">
              <w:rPr>
                <w:i/>
              </w:rPr>
              <w:t>ICERI2015 Proceedings</w:t>
            </w:r>
            <w:r w:rsidRPr="00487289">
              <w:t>. pp. 6146-6154</w:t>
            </w:r>
            <w:r w:rsidRPr="00487289">
              <w:rPr>
                <w:shd w:val="clear" w:color="auto" w:fill="E3E7E9"/>
              </w:rPr>
              <w:t>.</w:t>
            </w:r>
          </w:p>
          <w:p w:rsidR="00005885" w:rsidRPr="00487289" w:rsidRDefault="00005885" w:rsidP="00005885">
            <w:r w:rsidRPr="00487289">
              <w:t>Syslová, Z. (2016). </w:t>
            </w:r>
            <w:r w:rsidRPr="00487289">
              <w:rPr>
                <w:i/>
              </w:rPr>
              <w:t>Proměna mateřské školy v učící se organizaci</w:t>
            </w:r>
            <w:r w:rsidR="00973164">
              <w:t>. Praha: Wolters Kluwer.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lastRenderedPageBreak/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812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Seminář k bakalářské práci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20s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Předpokladem ukončení předmětu je zpracování </w:t>
            </w:r>
            <w:r w:rsidR="00204101" w:rsidRPr="00487289">
              <w:t>výzkumné nebo aplikační části bakalářské</w:t>
            </w:r>
            <w:r w:rsidRPr="00487289">
              <w:t xml:space="preserve"> práce.</w:t>
            </w:r>
          </w:p>
          <w:p w:rsidR="00005885" w:rsidRPr="00487289" w:rsidRDefault="00005885" w:rsidP="00005885">
            <w:pPr>
              <w:ind w:left="360"/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PhDr. Peter Gavora, CSc.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seminář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CD6222">
        <w:trPr>
          <w:trHeight w:val="346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PhDr. Peter Gavora, CSc.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5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D7249A" w:rsidRDefault="00005885" w:rsidP="00005885">
            <w:r w:rsidRPr="00487289">
              <w:t>Komunikace s vedoucím bakalářské práce. Časový plán. </w:t>
            </w:r>
            <w:r w:rsidRPr="00487289">
              <w:br/>
              <w:t>Práce s literaturou: odkazování, citace, sekundární citace, parafrázování. </w:t>
            </w:r>
            <w:r w:rsidRPr="00487289">
              <w:br/>
              <w:t>Plagiátorství. </w:t>
            </w:r>
            <w:r w:rsidRPr="00487289">
              <w:br/>
              <w:t>Pravidla vyhotovování seznamu bibliografických odkazů. </w:t>
            </w:r>
            <w:r w:rsidRPr="00487289">
              <w:br/>
              <w:t>Struktura bakalářské práce. </w:t>
            </w:r>
            <w:r w:rsidRPr="00487289">
              <w:br/>
              <w:t xml:space="preserve">Komponování textu. </w:t>
            </w:r>
          </w:p>
          <w:p w:rsidR="003643DC" w:rsidRPr="00487289" w:rsidRDefault="00005885" w:rsidP="00005885">
            <w:r w:rsidRPr="00487289">
              <w:t>Osnova kapitoly, složení kapitoly, návaznost vět. Cizelování textu. </w:t>
            </w:r>
            <w:r w:rsidRPr="00487289">
              <w:br/>
              <w:t xml:space="preserve">Terminologické otázky: pojem, termín. </w:t>
            </w:r>
          </w:p>
          <w:p w:rsidR="00D7249A" w:rsidRDefault="00005885" w:rsidP="00005885">
            <w:r w:rsidRPr="00487289">
              <w:t>Definice, pojmová synonyma jako nežádoucí prvek. </w:t>
            </w:r>
            <w:r w:rsidRPr="00487289">
              <w:br/>
              <w:t>Vědecký styl. Vědecký plurál, frekventované používání pasiva, nominalizace, zkratky. </w:t>
            </w:r>
            <w:r w:rsidRPr="00487289">
              <w:br/>
              <w:t xml:space="preserve">Formální náležitosti práce. </w:t>
            </w:r>
          </w:p>
          <w:p w:rsidR="00005885" w:rsidRPr="00487289" w:rsidRDefault="00005885" w:rsidP="00005885">
            <w:r w:rsidRPr="00487289">
              <w:t>Grafická úprava: zdůrazňování, zarážky, tabulky, grafy, ilustrace, přílohy. </w:t>
            </w:r>
            <w:r w:rsidRPr="00487289">
              <w:br/>
              <w:t>Strategie obhajoby bakalářské práce. 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>Gavora, P. (2010)</w:t>
            </w:r>
            <w:r w:rsidR="00F02F76" w:rsidRPr="00487289">
              <w:t>.</w:t>
            </w:r>
            <w:r w:rsidRPr="00487289">
              <w:t xml:space="preserve"> </w:t>
            </w:r>
            <w:r w:rsidRPr="00487289">
              <w:rPr>
                <w:i/>
              </w:rPr>
              <w:t>Úvod do pedagogického výzkumu.</w:t>
            </w:r>
            <w:r w:rsidRPr="00487289">
              <w:t xml:space="preserve"> (2. vyd.). Brno: Paido.</w:t>
            </w:r>
          </w:p>
          <w:p w:rsidR="00005885" w:rsidRPr="00487289" w:rsidRDefault="00005885" w:rsidP="00005885">
            <w:r w:rsidRPr="00487289">
              <w:t>Majerčíková, J. et al. (201</w:t>
            </w:r>
            <w:r w:rsidR="00C35446">
              <w:t>8</w:t>
            </w:r>
            <w:r w:rsidRPr="00487289">
              <w:t xml:space="preserve">). </w:t>
            </w:r>
            <w:r w:rsidRPr="00487289">
              <w:rPr>
                <w:i/>
              </w:rPr>
              <w:t>Metodická příručka pro zpracování závěrečných prací pro studijní obor Učitelství pro mateřské školy</w:t>
            </w:r>
            <w:r w:rsidRPr="00487289">
              <w:t>. Zlín: FHS UTB.</w:t>
            </w:r>
            <w:r w:rsidR="004852A1">
              <w:t xml:space="preserve"> </w:t>
            </w:r>
            <w:hyperlink r:id="rId29" w:tgtFrame="_blank" w:history="1">
              <w:r w:rsidR="004852A1">
                <w:rPr>
                  <w:rStyle w:val="Hypertextovodkaz"/>
                </w:rPr>
                <w:t>https://fhs.utb.cz/o-fakulte/zakladni-informace/ustavy/ustav-skolni-pedagogiky/studijni-opory/studijni-opory-pro-program-ucitelstvi-pro-materske-skoly/</w:t>
              </w:r>
            </w:hyperlink>
          </w:p>
          <w:p w:rsidR="00005885" w:rsidRPr="00487289" w:rsidRDefault="00005885" w:rsidP="00005885">
            <w:pPr>
              <w:ind w:left="-104" w:firstLine="104"/>
            </w:pPr>
            <w:r w:rsidRPr="00487289">
              <w:t xml:space="preserve">Spousta, V. (2009). </w:t>
            </w:r>
            <w:r w:rsidRPr="00487289">
              <w:rPr>
                <w:i/>
                <w:iCs/>
              </w:rPr>
              <w:t xml:space="preserve">Vademékum autora odborné a vědecké práce humanitního a sociálního zaměření. </w:t>
            </w:r>
            <w:r w:rsidRPr="00487289">
              <w:t xml:space="preserve">Brno: CERM. </w:t>
            </w:r>
          </w:p>
          <w:p w:rsidR="00005885" w:rsidRPr="00487289" w:rsidRDefault="00005885" w:rsidP="00005885">
            <w:r w:rsidRPr="00487289">
              <w:t xml:space="preserve">Šanderová, J. (2005). </w:t>
            </w:r>
            <w:r w:rsidRPr="00487289">
              <w:rPr>
                <w:i/>
              </w:rPr>
              <w:t>Jak číst a psát odborný text ve společenských vědách</w:t>
            </w:r>
            <w:r w:rsidRPr="00487289">
              <w:t>. Praha: SLON.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keepNext/>
              <w:keepLines/>
              <w:shd w:val="clear" w:color="auto" w:fill="FFFFFF"/>
              <w:outlineLvl w:val="0"/>
              <w:rPr>
                <w:lang w:eastAsia="en-US"/>
              </w:rPr>
            </w:pPr>
            <w:r w:rsidRPr="00487289">
              <w:rPr>
                <w:lang w:eastAsia="en-US"/>
              </w:rPr>
              <w:t xml:space="preserve">Helcl, Z. (2013). </w:t>
            </w:r>
            <w:r w:rsidRPr="00487289">
              <w:rPr>
                <w:i/>
                <w:lang w:eastAsia="en-US"/>
              </w:rPr>
              <w:t>Jak zvládnout 77 obtížných situací při prezentacích a přednáškách: osvědčené rady a příklady z praxe.</w:t>
            </w:r>
            <w:r w:rsidRPr="00487289">
              <w:rPr>
                <w:lang w:eastAsia="en-US"/>
              </w:rPr>
              <w:t xml:space="preserve"> Praha: Grada.</w:t>
            </w:r>
          </w:p>
          <w:p w:rsidR="00005885" w:rsidRPr="00487289" w:rsidRDefault="00005885" w:rsidP="00005885">
            <w:pPr>
              <w:keepNext/>
              <w:keepLines/>
              <w:shd w:val="clear" w:color="auto" w:fill="FFFFFF"/>
              <w:ind w:left="360" w:hanging="360"/>
              <w:outlineLvl w:val="0"/>
              <w:rPr>
                <w:lang w:eastAsia="en-US"/>
              </w:rPr>
            </w:pPr>
            <w:r w:rsidRPr="00487289">
              <w:rPr>
                <w:lang w:eastAsia="en-US"/>
              </w:rPr>
              <w:t xml:space="preserve">Horyna, B., &amp; Krob, J. (2007). </w:t>
            </w:r>
            <w:r w:rsidRPr="00487289">
              <w:rPr>
                <w:i/>
                <w:lang w:eastAsia="en-US"/>
              </w:rPr>
              <w:t>Cesty k vědě. Jak správně myslet a psát</w:t>
            </w:r>
            <w:r w:rsidRPr="00487289">
              <w:rPr>
                <w:lang w:eastAsia="en-US"/>
              </w:rPr>
              <w:t>. Olomouc: Nakladatelství Olomouc.</w:t>
            </w:r>
          </w:p>
          <w:p w:rsidR="00005885" w:rsidRPr="00487289" w:rsidRDefault="00005885" w:rsidP="00973164">
            <w:pPr>
              <w:keepNext/>
              <w:keepLines/>
              <w:shd w:val="clear" w:color="auto" w:fill="FFFFFF"/>
              <w:ind w:left="360" w:hanging="360"/>
              <w:outlineLvl w:val="0"/>
              <w:rPr>
                <w:lang w:eastAsia="en-US"/>
              </w:rPr>
            </w:pPr>
            <w:r w:rsidRPr="00487289">
              <w:rPr>
                <w:lang w:eastAsia="en-US"/>
              </w:rPr>
              <w:t xml:space="preserve">Meško, D., Katuščák, D., &amp; J. Findra (2006). </w:t>
            </w:r>
            <w:r w:rsidRPr="00487289">
              <w:rPr>
                <w:i/>
                <w:iCs/>
                <w:lang w:eastAsia="en-US"/>
              </w:rPr>
              <w:t>Akademická příručka</w:t>
            </w:r>
            <w:r w:rsidRPr="00487289">
              <w:rPr>
                <w:lang w:eastAsia="en-US"/>
              </w:rPr>
              <w:t>. Č</w:t>
            </w:r>
            <w:r w:rsidR="00973164">
              <w:rPr>
                <w:lang w:eastAsia="en-US"/>
              </w:rPr>
              <w:t>eské, upr. vyd. Martin: Osveta.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308"/>
        </w:trPr>
        <w:tc>
          <w:tcPr>
            <w:tcW w:w="9855" w:type="dxa"/>
            <w:gridSpan w:val="8"/>
          </w:tcPr>
          <w:p w:rsidR="00B15AB8" w:rsidRPr="00487289" w:rsidRDefault="00B15AB8" w:rsidP="00005885">
            <w:pPr>
              <w:jc w:val="both"/>
            </w:pPr>
          </w:p>
        </w:tc>
      </w:tr>
    </w:tbl>
    <w:p w:rsidR="00973164" w:rsidRPr="00487289" w:rsidRDefault="00973164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A15AB4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="00005885"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Anglický jazyk VI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3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204101" w:rsidP="00005885">
            <w:pPr>
              <w:jc w:val="both"/>
            </w:pPr>
            <w:r w:rsidRPr="00487289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>Plnění zadaných domácích úkolů, práce v Moodle, průběžné testy, závěrečný test, ústní zkouška.</w:t>
            </w:r>
          </w:p>
        </w:tc>
      </w:tr>
      <w:tr w:rsidR="00005885" w:rsidRPr="00487289" w:rsidTr="00005885">
        <w:trPr>
          <w:trHeight w:val="3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40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Veronika Pečivová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99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Přídavná jména a příslovce.</w:t>
            </w:r>
          </w:p>
          <w:p w:rsidR="00005885" w:rsidRPr="00487289" w:rsidRDefault="00005885" w:rsidP="00005885">
            <w:r w:rsidRPr="00487289">
              <w:t>Minulé a současné zvyky.</w:t>
            </w:r>
          </w:p>
          <w:p w:rsidR="00005885" w:rsidRPr="00487289" w:rsidRDefault="00005885" w:rsidP="00005885">
            <w:r w:rsidRPr="00487289">
              <w:t>Synonyma a antonyma.</w:t>
            </w:r>
          </w:p>
          <w:p w:rsidR="00005885" w:rsidRPr="00487289" w:rsidRDefault="00005885" w:rsidP="00005885">
            <w:r w:rsidRPr="00487289">
              <w:t>Slovosled přídavných jmen.</w:t>
            </w:r>
          </w:p>
          <w:p w:rsidR="00005885" w:rsidRPr="00487289" w:rsidRDefault="00005885" w:rsidP="00005885">
            <w:r w:rsidRPr="00487289">
              <w:t>Podmínková souvětí.</w:t>
            </w:r>
          </w:p>
          <w:p w:rsidR="00005885" w:rsidRPr="00487289" w:rsidRDefault="00005885" w:rsidP="00005885">
            <w:r w:rsidRPr="00487289">
              <w:t>Psaní eseje s vyjádřením názoru.</w:t>
            </w:r>
          </w:p>
          <w:p w:rsidR="00005885" w:rsidRPr="00487289" w:rsidRDefault="00005885" w:rsidP="00005885">
            <w:r w:rsidRPr="00487289">
              <w:t>Rodina a vztahy.</w:t>
            </w:r>
          </w:p>
          <w:p w:rsidR="00005885" w:rsidRPr="00487289" w:rsidRDefault="00005885" w:rsidP="00005885">
            <w:pPr>
              <w:rPr>
                <w:i/>
              </w:rPr>
            </w:pPr>
            <w:r w:rsidRPr="00487289">
              <w:t xml:space="preserve">Nereálné situace, použití </w:t>
            </w:r>
            <w:r w:rsidRPr="00487289">
              <w:rPr>
                <w:i/>
              </w:rPr>
              <w:t xml:space="preserve">wish </w:t>
            </w:r>
            <w:r w:rsidRPr="00487289">
              <w:t xml:space="preserve">a </w:t>
            </w:r>
            <w:r w:rsidRPr="00487289">
              <w:rPr>
                <w:i/>
              </w:rPr>
              <w:t>if only</w:t>
            </w:r>
          </w:p>
          <w:p w:rsidR="00005885" w:rsidRPr="00487289" w:rsidRDefault="00005885" w:rsidP="00005885">
            <w:r w:rsidRPr="00487289">
              <w:t>Životní události a rozhodnutí.</w:t>
            </w:r>
          </w:p>
          <w:p w:rsidR="00005885" w:rsidRPr="00487289" w:rsidRDefault="00005885" w:rsidP="00005885">
            <w:r w:rsidRPr="00487289">
              <w:t xml:space="preserve">Psaní životopisu. </w:t>
            </w:r>
          </w:p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 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Roberts, R., </w:t>
            </w:r>
            <w:r w:rsidR="003643DC" w:rsidRPr="00487289">
              <w:t xml:space="preserve">&amp;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 B2 Upper- Intermediate Coursebook with video</w:t>
            </w:r>
            <w:r w:rsidRPr="00487289">
              <w:t>. Oxford: Oxford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Roberts, R., </w:t>
            </w:r>
            <w:r w:rsidR="003643DC" w:rsidRPr="00487289">
              <w:t xml:space="preserve">&amp;  </w:t>
            </w:r>
            <w:r w:rsidRPr="00487289">
              <w:t xml:space="preserve">Krantz, C. (2016). </w:t>
            </w:r>
            <w:r w:rsidRPr="00487289">
              <w:rPr>
                <w:i/>
              </w:rPr>
              <w:t>Navigate</w:t>
            </w:r>
            <w:r w:rsidRPr="00487289">
              <w:t xml:space="preserve"> </w:t>
            </w:r>
            <w:r w:rsidRPr="00487289">
              <w:rPr>
                <w:i/>
              </w:rPr>
              <w:t>B2 Upper- Intermediate Workbook with Key.</w:t>
            </w:r>
            <w:r w:rsidRPr="00487289">
              <w:t xml:space="preserve"> Oxford: Oxford University press.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Flower, J. (1998). </w:t>
            </w:r>
            <w:r w:rsidRPr="00487289">
              <w:rPr>
                <w:i/>
              </w:rPr>
              <w:t>Phrasal Verb Organizer with Mini-Dictionary</w:t>
            </w:r>
            <w:r w:rsidRPr="00487289">
              <w:t>. Hove: Language Teaching Publications.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Mann, M. (2007). </w:t>
            </w:r>
            <w:r w:rsidRPr="00487289">
              <w:rPr>
                <w:i/>
              </w:rPr>
              <w:t>Destination B1 Grammar &amp; Vocabulary with Answer Key</w:t>
            </w:r>
            <w:r w:rsidRPr="00487289">
              <w:t>. MacMillan.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Murphy, R. (2012). </w:t>
            </w:r>
            <w:r w:rsidRPr="00487289">
              <w:rPr>
                <w:i/>
              </w:rPr>
              <w:t>English Grammar in Use 4th Edition</w:t>
            </w:r>
            <w:r w:rsidRPr="00487289">
              <w:t>. Cambridge: Cambridge university press.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Sparling, D. (1990). </w:t>
            </w:r>
            <w:r w:rsidRPr="00487289">
              <w:rPr>
                <w:i/>
              </w:rPr>
              <w:t>English or Czenglish</w:t>
            </w:r>
            <w:r w:rsidRPr="00487289">
              <w:t>. Praha: Státní pedagogické nakladatelství.</w:t>
            </w:r>
          </w:p>
          <w:p w:rsidR="00005885" w:rsidRPr="00487289" w:rsidRDefault="00005885" w:rsidP="00005885">
            <w:r w:rsidRPr="00487289">
              <w:t xml:space="preserve">Wyatt, R. (2004). </w:t>
            </w:r>
            <w:r w:rsidRPr="00487289">
              <w:rPr>
                <w:i/>
              </w:rPr>
              <w:t>Check Your English Vocabulary For FCE+.</w:t>
            </w:r>
            <w:r w:rsidR="00973164">
              <w:t xml:space="preserve"> London: Bloomsbury.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2105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Metodika anglického jazyka pro MŠ II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C05E1C">
            <w:pPr>
              <w:jc w:val="both"/>
            </w:pPr>
            <w:r w:rsidRPr="00487289">
              <w:t xml:space="preserve">Docházka (80% účast ve výuce) </w:t>
            </w:r>
          </w:p>
          <w:p w:rsidR="00005885" w:rsidRPr="00487289" w:rsidRDefault="00005885" w:rsidP="00C05E1C">
            <w:pPr>
              <w:jc w:val="both"/>
            </w:pPr>
            <w:r w:rsidRPr="00487289">
              <w:t>Seminární práce s prezentací, vypracování portfolia.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PaedDr. Silvia Pokrivčáková, PhD.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prof. PaedDr. Silvia Pokrivčáková, PhD.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205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Integrované vyučování angličtiny jako cizího jazyka.</w:t>
            </w:r>
          </w:p>
          <w:p w:rsidR="00005885" w:rsidRPr="00487289" w:rsidRDefault="00005885" w:rsidP="00005885">
            <w:r w:rsidRPr="00487289">
              <w:t>Integrace 4 jazykových dovedností.</w:t>
            </w:r>
          </w:p>
          <w:p w:rsidR="00005885" w:rsidRPr="00487289" w:rsidRDefault="00005885" w:rsidP="00005885">
            <w:r w:rsidRPr="00487289">
              <w:t>Literární texty v počátečním vyučování angličtiny: příběhy.</w:t>
            </w:r>
          </w:p>
          <w:p w:rsidR="00005885" w:rsidRPr="00487289" w:rsidRDefault="00005885" w:rsidP="00005885">
            <w:r w:rsidRPr="00487289">
              <w:t>Literární texty v počátečním vyučování angličtiny: pohádky</w:t>
            </w:r>
          </w:p>
          <w:p w:rsidR="00005885" w:rsidRPr="00487289" w:rsidRDefault="00005885" w:rsidP="00005885">
            <w:r w:rsidRPr="00487289">
              <w:t>Literární texty v počátečním vyučování angličtiny: obrázkové knihy.</w:t>
            </w:r>
          </w:p>
          <w:p w:rsidR="00005885" w:rsidRPr="00487289" w:rsidRDefault="00005885" w:rsidP="00005885">
            <w:r w:rsidRPr="00487289">
              <w:t>Dramatické techniky.</w:t>
            </w:r>
          </w:p>
          <w:p w:rsidR="00005885" w:rsidRPr="00487289" w:rsidRDefault="00005885" w:rsidP="00005885">
            <w:r w:rsidRPr="00487289">
              <w:t>Tvořivé aktivity pro děti – výroba vlastních produktů (řemesla): jednoduchá dekorace, pohled.</w:t>
            </w:r>
          </w:p>
          <w:p w:rsidR="00005885" w:rsidRPr="00487289" w:rsidRDefault="00005885" w:rsidP="00005885">
            <w:r w:rsidRPr="00487289">
              <w:t xml:space="preserve">Tvořivé aktivity pro děti – výroba vlastních produktů (řemesla): obrázková kniha. </w:t>
            </w:r>
          </w:p>
          <w:p w:rsidR="00005885" w:rsidRPr="00487289" w:rsidRDefault="00005885" w:rsidP="00005885">
            <w:r w:rsidRPr="00487289">
              <w:t xml:space="preserve">Jednoduché projekty v angličtině. </w:t>
            </w:r>
          </w:p>
          <w:p w:rsidR="00005885" w:rsidRPr="00487289" w:rsidRDefault="00F02F76" w:rsidP="00005885">
            <w:r w:rsidRPr="00487289">
              <w:t>CLIL v mateřské škole</w:t>
            </w:r>
            <w:r w:rsidR="00005885" w:rsidRPr="00487289">
              <w:t>.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Pokrivčáková, S. (2013). </w:t>
            </w:r>
            <w:r w:rsidRPr="00487289">
              <w:rPr>
                <w:i/>
                <w:iCs/>
              </w:rPr>
              <w:t>Teaching Techniques for Modern Teachers of English</w:t>
            </w:r>
            <w:r w:rsidRPr="00487289">
              <w:t>. Nitra: ASPA.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Scott, W. A., &amp; Ytenberg, L H. (1994). </w:t>
            </w:r>
            <w:r w:rsidRPr="00487289">
              <w:rPr>
                <w:i/>
                <w:iCs/>
              </w:rPr>
              <w:t>Teaching English to Children</w:t>
            </w:r>
            <w:r w:rsidRPr="00487289">
              <w:t>. Longman.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Slattery, M., &amp; Willis, J. (2010). </w:t>
            </w:r>
            <w:r w:rsidRPr="00487289">
              <w:rPr>
                <w:i/>
                <w:iCs/>
              </w:rPr>
              <w:t>English Primary Teachers</w:t>
            </w:r>
            <w:r w:rsidRPr="00487289">
              <w:t>. OUP.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keepNext/>
              <w:keepLines/>
              <w:outlineLvl w:val="2"/>
              <w:rPr>
                <w:rFonts w:eastAsiaTheme="majorEastAsia"/>
              </w:rPr>
            </w:pPr>
            <w:r w:rsidRPr="00487289">
              <w:rPr>
                <w:rFonts w:eastAsiaTheme="majorEastAsia"/>
              </w:rPr>
              <w:t xml:space="preserve">Claire, E. (2016). </w:t>
            </w:r>
            <w:r w:rsidRPr="00487289">
              <w:rPr>
                <w:rFonts w:eastAsiaTheme="majorEastAsia"/>
                <w:i/>
              </w:rPr>
              <w:t>ESL Teacher’s Activities Kit</w:t>
            </w:r>
            <w:r w:rsidRPr="00487289">
              <w:rPr>
                <w:rFonts w:eastAsiaTheme="majorEastAsia"/>
              </w:rPr>
              <w:t>. OUP.</w:t>
            </w:r>
          </w:p>
          <w:p w:rsidR="00005885" w:rsidRPr="00487289" w:rsidRDefault="00005885" w:rsidP="00005885">
            <w:pPr>
              <w:rPr>
                <w:lang w:eastAsia="sk-SK"/>
              </w:rPr>
            </w:pPr>
            <w:r w:rsidRPr="00487289">
              <w:rPr>
                <w:lang w:eastAsia="sk-SK"/>
              </w:rPr>
              <w:t xml:space="preserve">Ferlazzo, L., &amp; </w:t>
            </w:r>
            <w:r w:rsidRPr="00487289">
              <w:rPr>
                <w:rFonts w:eastAsiaTheme="majorEastAsia"/>
              </w:rPr>
              <w:t>Sypnieski, K. H. (2012).</w:t>
            </w:r>
            <w:r w:rsidRPr="00487289">
              <w:rPr>
                <w:lang w:eastAsia="sk-SK"/>
              </w:rPr>
              <w:t xml:space="preserve"> </w:t>
            </w:r>
            <w:r w:rsidRPr="00487289">
              <w:rPr>
                <w:i/>
                <w:lang w:eastAsia="sk-SK"/>
              </w:rPr>
              <w:t>The ESL / ELL Teacher's Survival Guide: Ready-to-Use Strategies, Tools, and Activities for Teaching English Language</w:t>
            </w:r>
            <w:r w:rsidRPr="00487289">
              <w:rPr>
                <w:lang w:eastAsia="sk-SK"/>
              </w:rPr>
              <w:t>. OUP.</w:t>
            </w:r>
          </w:p>
          <w:p w:rsidR="00005885" w:rsidRPr="00487289" w:rsidRDefault="00005885" w:rsidP="00005885">
            <w:pPr>
              <w:rPr>
                <w:lang w:eastAsia="sk-SK"/>
              </w:rPr>
            </w:pPr>
            <w:r w:rsidRPr="00487289">
              <w:rPr>
                <w:lang w:eastAsia="sk-SK"/>
              </w:rPr>
              <w:t xml:space="preserve">Stocker, D. A., &amp; Stocker, G. A. (2012). </w:t>
            </w:r>
            <w:r w:rsidRPr="00487289">
              <w:rPr>
                <w:i/>
                <w:lang w:eastAsia="sk-SK"/>
              </w:rPr>
              <w:t>Children’s ESL Curriculum: Learning English with Laughter</w:t>
            </w:r>
            <w:r w:rsidR="00973164">
              <w:rPr>
                <w:lang w:eastAsia="sk-SK"/>
              </w:rPr>
              <w:t>. OUP.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760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p w:rsidR="00005885" w:rsidRPr="00487289" w:rsidRDefault="00005885" w:rsidP="00005885"/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E32A89">
            <w:pPr>
              <w:jc w:val="both"/>
            </w:pPr>
            <w:r w:rsidRPr="00487289">
              <w:t>Hra na hudební nástroj II</w:t>
            </w:r>
            <w:r w:rsidR="00E32A89">
              <w:t xml:space="preserve"> (housle/</w:t>
            </w:r>
            <w:r w:rsidR="00150BE0">
              <w:t>kytara)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005885">
            <w:pPr>
              <w:jc w:val="both"/>
            </w:pPr>
            <w:r w:rsidRPr="00487289">
              <w:t>Přednes deseti skladeb s elementárním doprovodem a zpěvem.</w:t>
            </w:r>
          </w:p>
          <w:p w:rsidR="00005885" w:rsidRPr="00487289" w:rsidRDefault="00005885" w:rsidP="00005885">
            <w:pPr>
              <w:jc w:val="both"/>
            </w:pPr>
            <w:r w:rsidRPr="00487289">
              <w:t>Vytvoření tematického protokolu s využitím hudebního nástroje v MŠ.</w:t>
            </w:r>
          </w:p>
        </w:tc>
      </w:tr>
      <w:tr w:rsidR="00005885" w:rsidRPr="00487289" w:rsidTr="00005885">
        <w:trPr>
          <w:trHeight w:val="291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C46B61" w:rsidP="00005885">
            <w:pPr>
              <w:jc w:val="both"/>
            </w:pPr>
            <w:r>
              <w:t>Mgr. Libuše Černá,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C46B61" w:rsidP="00005885">
            <w:pPr>
              <w:jc w:val="both"/>
            </w:pPr>
            <w:r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09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C46B61" w:rsidP="00005885">
            <w:pPr>
              <w:jc w:val="both"/>
            </w:pPr>
            <w:r>
              <w:t>Mgr. Libuše Černá, Ph.D.</w:t>
            </w:r>
            <w:r w:rsidR="00005885" w:rsidRPr="00487289">
              <w:t xml:space="preserve">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010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150BE0" w:rsidP="00005885">
            <w:r>
              <w:t>Seznámení s nástrojem</w:t>
            </w:r>
            <w:r w:rsidR="00005885" w:rsidRPr="00487289">
              <w:t xml:space="preserve"> (části, manipulace).</w:t>
            </w:r>
          </w:p>
          <w:p w:rsidR="00005885" w:rsidRPr="00487289" w:rsidRDefault="00005885" w:rsidP="00005885">
            <w:r w:rsidRPr="00487289">
              <w:t>Hra bez no</w:t>
            </w:r>
            <w:r w:rsidR="00150BE0">
              <w:t>t</w:t>
            </w:r>
            <w:r w:rsidRPr="00487289">
              <w:t>.</w:t>
            </w:r>
          </w:p>
          <w:p w:rsidR="00005885" w:rsidRPr="00487289" w:rsidRDefault="00005885" w:rsidP="00005885">
            <w:r w:rsidRPr="00487289">
              <w:t xml:space="preserve">Hudební improvizace na elementární melodie. </w:t>
            </w:r>
          </w:p>
          <w:p w:rsidR="00005885" w:rsidRPr="00487289" w:rsidRDefault="00005885" w:rsidP="00005885">
            <w:r w:rsidRPr="00487289">
              <w:t>Hra z not (orientace v notové osnově, poznávání not a rytmu).</w:t>
            </w:r>
          </w:p>
          <w:p w:rsidR="00005885" w:rsidRPr="00487289" w:rsidRDefault="00005885" w:rsidP="00005885">
            <w:r w:rsidRPr="00487289">
              <w:t>Aplikace základních technických a rytmických dovednos</w:t>
            </w:r>
            <w:r w:rsidR="00150BE0">
              <w:t>tí pro bezchybnou hru na nástroj.</w:t>
            </w:r>
          </w:p>
          <w:p w:rsidR="00005885" w:rsidRPr="00487289" w:rsidRDefault="00005885" w:rsidP="00005885">
            <w:r w:rsidRPr="00487289">
              <w:t>Zdokonalování technických dovedností pomocí etud a stupnic (C dur, F dur, G dur).</w:t>
            </w:r>
          </w:p>
          <w:p w:rsidR="00005885" w:rsidRPr="00487289" w:rsidRDefault="00005885" w:rsidP="00005885">
            <w:r w:rsidRPr="00487289">
              <w:t>Základy stylizace doprovodu</w:t>
            </w:r>
            <w:r w:rsidR="00150BE0">
              <w:t xml:space="preserve"> hry na nástroj</w:t>
            </w:r>
            <w:r w:rsidRPr="00487289">
              <w:t>.</w:t>
            </w:r>
          </w:p>
          <w:p w:rsidR="00005885" w:rsidRPr="00487289" w:rsidRDefault="00005885" w:rsidP="00005885">
            <w:r w:rsidRPr="00487289">
              <w:t>Základy přednesu a interpretace skladeb různých žánrů.</w:t>
            </w:r>
          </w:p>
          <w:p w:rsidR="00005885" w:rsidRPr="00487289" w:rsidRDefault="00005885" w:rsidP="00005885">
            <w:r w:rsidRPr="00487289">
              <w:t>Formování návyků souhry v instrumentálním kolektivu.</w:t>
            </w:r>
          </w:p>
          <w:p w:rsidR="00005885" w:rsidRPr="00487289" w:rsidRDefault="00005885" w:rsidP="00005885">
            <w:pPr>
              <w:tabs>
                <w:tab w:val="left" w:pos="5094"/>
              </w:tabs>
            </w:pPr>
            <w:r w:rsidRPr="00487289">
              <w:t xml:space="preserve">Využití nástroje v konkrétních situacích v mateřské škole. </w:t>
            </w:r>
            <w:r w:rsidRPr="00487289">
              <w:tab/>
            </w:r>
          </w:p>
          <w:p w:rsidR="00005885" w:rsidRPr="00487289" w:rsidRDefault="00005885" w:rsidP="00005885">
            <w:r w:rsidRPr="00487289">
              <w:t>Pokročilí studenti postupují podle individuálního učebního plánu vypracovaného vyučujícím. 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C46B61" w:rsidRPr="00487289" w:rsidRDefault="00C46B61" w:rsidP="00C46B61">
            <w:r w:rsidRPr="00487289">
              <w:t>Daniel, L. (2010). </w:t>
            </w:r>
            <w:r w:rsidRPr="00487289">
              <w:rPr>
                <w:i/>
                <w:iCs/>
              </w:rPr>
              <w:t>Metodika hudební výchovy</w:t>
            </w:r>
            <w:r w:rsidRPr="00487289">
              <w:t xml:space="preserve"> (Vyd. 3., dopl.). Ostrava: Montanex. </w:t>
            </w:r>
          </w:p>
          <w:p w:rsidR="00005885" w:rsidRDefault="00EE1A14" w:rsidP="00005885">
            <w:r>
              <w:t xml:space="preserve">Pazdera, J. (2015). </w:t>
            </w:r>
            <w:r w:rsidRPr="00EE1A14">
              <w:rPr>
                <w:i/>
              </w:rPr>
              <w:t>Vybrané kapitoly z metodiky houslové hry</w:t>
            </w:r>
            <w:r w:rsidRPr="00EE1A14">
              <w:t>. Praha: Akademie múzických umění v Praze (Nakladatelství AMU).</w:t>
            </w:r>
          </w:p>
          <w:p w:rsidR="00E112C1" w:rsidRPr="00EE1A14" w:rsidRDefault="00E112C1" w:rsidP="00005885">
            <w:r w:rsidRPr="00E112C1">
              <w:t>Stachak</w:t>
            </w:r>
            <w:r>
              <w:t>, T</w:t>
            </w:r>
            <w:r w:rsidRPr="00E112C1">
              <w:t xml:space="preserve">. </w:t>
            </w:r>
            <w:r>
              <w:t xml:space="preserve">(2013). </w:t>
            </w:r>
            <w:r w:rsidRPr="00E112C1">
              <w:rPr>
                <w:i/>
              </w:rPr>
              <w:t>Kytarová první třída</w:t>
            </w:r>
            <w:r w:rsidRPr="00E112C1">
              <w:t xml:space="preserve">. </w:t>
            </w:r>
            <w:r>
              <w:t>Praha: Editio Bärenreiter.</w:t>
            </w:r>
          </w:p>
          <w:p w:rsidR="00C46B61" w:rsidRPr="00487289" w:rsidRDefault="00C46B61" w:rsidP="00005885">
            <w:pPr>
              <w:rPr>
                <w:b/>
              </w:rPr>
            </w:pPr>
          </w:p>
          <w:p w:rsidR="00005885" w:rsidRPr="00487289" w:rsidRDefault="00005885" w:rsidP="00005885">
            <w:pPr>
              <w:rPr>
                <w:color w:val="000000"/>
              </w:rPr>
            </w:pPr>
            <w:r w:rsidRPr="00487289">
              <w:rPr>
                <w:b/>
              </w:rPr>
              <w:t>Doporučená literatura</w:t>
            </w:r>
            <w:r w:rsidRPr="00487289">
              <w:rPr>
                <w:color w:val="000000"/>
              </w:rPr>
              <w:t xml:space="preserve"> </w:t>
            </w:r>
          </w:p>
          <w:p w:rsidR="00A04AC2" w:rsidRPr="00A04AC2" w:rsidRDefault="00A04AC2" w:rsidP="00A04AC2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>Problematika nedostatků v Rámcovém vzdělávacím programu se zaměřením na hudební výchovu. In</w:t>
            </w:r>
            <w:r w:rsidR="00BA498D">
              <w:rPr>
                <w:sz w:val="20"/>
                <w:szCs w:val="20"/>
              </w:rPr>
              <w:t>.</w:t>
            </w:r>
            <w:r w:rsidRPr="0071241E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Musica et Educatio IV</w:t>
            </w:r>
            <w:r w:rsidRPr="0071241E">
              <w:rPr>
                <w:sz w:val="20"/>
                <w:szCs w:val="20"/>
              </w:rPr>
              <w:t>. Ru</w:t>
            </w:r>
            <w:r>
              <w:rPr>
                <w:sz w:val="20"/>
                <w:szCs w:val="20"/>
              </w:rPr>
              <w:t xml:space="preserve">žomberok: KU, PdF, </w:t>
            </w:r>
            <w:r w:rsidRPr="0071241E">
              <w:rPr>
                <w:sz w:val="20"/>
                <w:szCs w:val="20"/>
              </w:rPr>
              <w:t>36–40.</w:t>
            </w:r>
          </w:p>
          <w:p w:rsidR="00005885" w:rsidRPr="00487289" w:rsidRDefault="00005885" w:rsidP="00005885">
            <w:r w:rsidRPr="00487289">
              <w:t>Daniel, L. (2010). </w:t>
            </w:r>
            <w:r w:rsidRPr="00487289">
              <w:rPr>
                <w:i/>
                <w:iCs/>
              </w:rPr>
              <w:t>Metodika hudební výchovy</w:t>
            </w:r>
            <w:r w:rsidRPr="00487289">
              <w:t xml:space="preserve"> (Vyd. 3., dopl.). Ostrava: Montanex. </w:t>
            </w:r>
          </w:p>
          <w:p w:rsidR="00005885" w:rsidRPr="00487289" w:rsidRDefault="00005885" w:rsidP="00005885">
            <w:r w:rsidRPr="00487289">
              <w:rPr>
                <w:color w:val="000000"/>
              </w:rPr>
              <w:t>Tichý, V</w:t>
            </w:r>
            <w:r w:rsidRPr="00487289">
              <w:t>. (2011). </w:t>
            </w:r>
            <w:r w:rsidRPr="00487289">
              <w:rPr>
                <w:i/>
                <w:iCs/>
              </w:rPr>
              <w:t>Harmonicky myslet a slyšet</w:t>
            </w:r>
            <w:r w:rsidRPr="00487289">
              <w:t> (2., opr. a rozš. vyd.). Praha: Nakladatelství Akademie múzických umění.</w:t>
            </w:r>
          </w:p>
          <w:p w:rsidR="00005885" w:rsidRPr="00973164" w:rsidRDefault="00005885" w:rsidP="00973164">
            <w:pPr>
              <w:rPr>
                <w:rFonts w:ascii="Verdana" w:hAnsi="Verdana"/>
                <w:color w:val="000000"/>
                <w:sz w:val="19"/>
                <w:szCs w:val="19"/>
              </w:rPr>
            </w:pPr>
            <w:r w:rsidRPr="00487289">
              <w:t>Zenkl, L. (2003). </w:t>
            </w:r>
            <w:r w:rsidRPr="00487289">
              <w:rPr>
                <w:i/>
                <w:iCs/>
              </w:rPr>
              <w:t>ABC hudební nauky</w:t>
            </w:r>
            <w:r w:rsidRPr="00487289">
              <w:t> (8. vyd., V Editio Bärenreiter Praha vyd. 2.). Praha: Editio Bärenreiter Praha.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312"/>
        </w:trPr>
        <w:tc>
          <w:tcPr>
            <w:tcW w:w="9855" w:type="dxa"/>
            <w:gridSpan w:val="8"/>
          </w:tcPr>
          <w:p w:rsidR="00005885" w:rsidRDefault="00005885" w:rsidP="00005885">
            <w:pPr>
              <w:jc w:val="both"/>
            </w:pPr>
          </w:p>
          <w:p w:rsidR="00E0357C" w:rsidRDefault="00E0357C" w:rsidP="00005885">
            <w:pPr>
              <w:jc w:val="both"/>
            </w:pPr>
          </w:p>
          <w:p w:rsidR="00E0357C" w:rsidRDefault="00E0357C" w:rsidP="00005885">
            <w:pPr>
              <w:jc w:val="both"/>
            </w:pPr>
          </w:p>
          <w:p w:rsidR="00E0357C" w:rsidRPr="00487289" w:rsidRDefault="00E0357C" w:rsidP="00005885">
            <w:pPr>
              <w:jc w:val="both"/>
            </w:pPr>
          </w:p>
        </w:tc>
      </w:tr>
    </w:tbl>
    <w:p w:rsidR="00005885" w:rsidRPr="00487289" w:rsidRDefault="00005885" w:rsidP="00005885"/>
    <w:p w:rsidR="00005885" w:rsidRPr="00487289" w:rsidRDefault="00005885" w:rsidP="00005885"/>
    <w:p w:rsidR="00005885" w:rsidRDefault="00005885" w:rsidP="00005885"/>
    <w:p w:rsidR="00973164" w:rsidRPr="00487289" w:rsidRDefault="00973164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Praktikum k podpoře sociálních kompetencí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 xml:space="preserve">povinně volitelný, PZ 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Tvorba a obhajoba projektu pro rozvoj sociálních kompetencí u dětí předškolního věku.</w:t>
            </w:r>
          </w:p>
        </w:tc>
      </w:tr>
      <w:tr w:rsidR="00005885" w:rsidRPr="00487289" w:rsidTr="00005885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74E9A" w:rsidP="00005885">
            <w:pPr>
              <w:jc w:val="both"/>
            </w:pPr>
            <w:r>
              <w:t>doc. PaedDr. Jana Majerčíková</w:t>
            </w:r>
            <w:r w:rsidR="00813A4D" w:rsidRPr="00487289">
              <w:t>, PhD</w:t>
            </w:r>
            <w:r w:rsidR="00813A4D">
              <w:t>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45671F" w:rsidP="00236549">
            <w:pPr>
              <w:jc w:val="both"/>
            </w:pPr>
            <w:r w:rsidRPr="00487289">
              <w:t xml:space="preserve">PaedDr. Gabriela Česlová, PhD. </w:t>
            </w:r>
            <w:r w:rsidR="00813A4D">
              <w:t>(</w:t>
            </w:r>
            <w:r w:rsidR="00074E9A">
              <w:t>50</w:t>
            </w:r>
            <w:r w:rsidR="00005885" w:rsidRPr="00487289">
              <w:t>%)</w:t>
            </w:r>
            <w:r w:rsidR="00813A4D">
              <w:t>, Mgr. Hana Navrátilová (</w:t>
            </w:r>
            <w:r w:rsidR="00074E9A">
              <w:t>50</w:t>
            </w:r>
            <w:r w:rsidR="00813A4D">
              <w:t>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43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</w:p>
          <w:p w:rsidR="00C05E1C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Kompetence a klíčové kompetence </w:t>
            </w:r>
            <w:r w:rsidR="00236549">
              <w:rPr>
                <w:rFonts w:eastAsia="TimesNewRoman"/>
                <w:lang w:eastAsia="en-US"/>
              </w:rPr>
              <w:t xml:space="preserve">ve vzdělávání a jejich pojetí.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Pozice sociálních kompetencí v systému klíčových kompetencí.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Mateřská škola jako sociální svět pro rozvoj sociálních kompetencí.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Učitel jako vzor pro rozvoj sociálních kompetencí dětí.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Předpoklady pro rozvoj sociálních kompetencí u dětí předškolního věku.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Projevy sociálních kompetencí, možnosti jejich rozvoje.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>Sociální kompetence, druhy sociálních kompetencí a jejich kurikulární ukotvení.</w:t>
            </w:r>
          </w:p>
          <w:p w:rsidR="00C05E1C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Analýza možných metodických přístupů k podpoře sociálních kompetenci. 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Didaktické strategie </w:t>
            </w:r>
            <w:r w:rsidR="00F02F76" w:rsidRPr="00487289">
              <w:rPr>
                <w:rFonts w:eastAsia="TimesNewRoman"/>
                <w:lang w:eastAsia="en-US"/>
              </w:rPr>
              <w:t>pro</w:t>
            </w:r>
            <w:r w:rsidRPr="00487289">
              <w:rPr>
                <w:rFonts w:eastAsia="TimesNewRoman"/>
                <w:lang w:eastAsia="en-US"/>
              </w:rPr>
              <w:t xml:space="preserve"> rozvoj sociálních kompetenci u dětí předškolního věku.</w:t>
            </w:r>
          </w:p>
          <w:p w:rsidR="00005885" w:rsidRPr="00487289" w:rsidRDefault="00005885" w:rsidP="00005885">
            <w:r w:rsidRPr="00487289">
              <w:rPr>
                <w:rFonts w:eastAsia="TimesNewRoman"/>
                <w:lang w:eastAsia="en-US"/>
              </w:rPr>
              <w:t>Praktické návrhy na podporu a rozvoj sociálních kompetenci u dětí předškolního věku.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lastRenderedPageBreak/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Beltz, H.,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rPr>
                <w:rFonts w:eastAsia="TimesNewRoman"/>
                <w:lang w:eastAsia="en-US"/>
              </w:rPr>
              <w:t xml:space="preserve">Siegrist, M. (2001). </w:t>
            </w:r>
            <w:r w:rsidRPr="00487289">
              <w:rPr>
                <w:rFonts w:eastAsia="TimesNewRoman"/>
                <w:i/>
                <w:iCs/>
                <w:lang w:eastAsia="en-US"/>
              </w:rPr>
              <w:t>Klíčové kompetence a jejich rozvíjení</w:t>
            </w:r>
            <w:r w:rsidRPr="00487289">
              <w:rPr>
                <w:rFonts w:eastAsia="TimesNewRoman"/>
                <w:lang w:eastAsia="en-US"/>
              </w:rPr>
              <w:t>. Praha: Portál.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Čechová, B. (2009). </w:t>
            </w:r>
            <w:r w:rsidR="00236549">
              <w:rPr>
                <w:rFonts w:eastAsia="TimesNewRoman"/>
                <w:lang w:eastAsia="en-US"/>
              </w:rPr>
              <w:t xml:space="preserve"> </w:t>
            </w:r>
            <w:r w:rsidRPr="00487289">
              <w:rPr>
                <w:rFonts w:eastAsia="TimesNewRoman"/>
                <w:i/>
                <w:iCs/>
                <w:lang w:eastAsia="en-US"/>
              </w:rPr>
              <w:t>Nápady pro rozvoj a hodnocení klíčových kompetencí žáků</w:t>
            </w:r>
            <w:r w:rsidRPr="00487289">
              <w:rPr>
                <w:rFonts w:eastAsia="TimesNewRoman"/>
                <w:lang w:eastAsia="en-US"/>
              </w:rPr>
              <w:t>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Gillernová, I.,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t xml:space="preserve">Krejčová, L. et al. (2012). </w:t>
            </w:r>
            <w:r w:rsidRPr="00487289">
              <w:rPr>
                <w:i/>
              </w:rPr>
              <w:t>Sociální dovednosti ve škole</w:t>
            </w:r>
            <w:r w:rsidRPr="00487289">
              <w:t>. Praha: Grada.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</w:pPr>
            <w:r w:rsidRPr="00487289">
              <w:t xml:space="preserve">Michnová, K.,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="00236549">
              <w:t xml:space="preserve">Szobiová, E. (2007). </w:t>
            </w:r>
            <w:r w:rsidRPr="00236549">
              <w:rPr>
                <w:i/>
              </w:rPr>
              <w:t>Rozvoj</w:t>
            </w:r>
            <w:r w:rsidRPr="00487289">
              <w:t xml:space="preserve"> </w:t>
            </w:r>
            <w:r w:rsidRPr="00487289">
              <w:rPr>
                <w:i/>
              </w:rPr>
              <w:t>tvořivosti a klíčových kompetencí dětí</w:t>
            </w:r>
            <w:r w:rsidRPr="00487289">
              <w:t>. Praha: Portál.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bCs/>
                <w:lang w:eastAsia="en-US"/>
              </w:rPr>
            </w:pPr>
            <w:r w:rsidRPr="00487289">
              <w:rPr>
                <w:rFonts w:eastAsia="TimesNewRoman"/>
                <w:bCs/>
                <w:lang w:eastAsia="en-US"/>
              </w:rPr>
              <w:t xml:space="preserve">Pacholík, V., Nedělová, M., &amp; Šmatelková, N. (2016). </w:t>
            </w:r>
            <w:r w:rsidRPr="00487289">
              <w:rPr>
                <w:rFonts w:eastAsia="TimesNewRoman"/>
                <w:bCs/>
                <w:i/>
                <w:lang w:eastAsia="en-US"/>
              </w:rPr>
              <w:t>Rozvíjení sociálních dovedností dětí prostřednictvím pohybových her</w:t>
            </w:r>
            <w:r w:rsidRPr="00487289">
              <w:rPr>
                <w:rFonts w:eastAsia="TimesNewRoman"/>
                <w:bCs/>
                <w:lang w:eastAsia="en-US"/>
              </w:rPr>
              <w:t>. Zlín: Univerzita Tomáše Bati ve Zlíně.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b/>
                <w:bCs/>
                <w:lang w:eastAsia="en-US"/>
              </w:rPr>
            </w:pP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b/>
                <w:bCs/>
                <w:lang w:eastAsia="en-US"/>
              </w:rPr>
            </w:pPr>
            <w:r w:rsidRPr="00487289">
              <w:rPr>
                <w:rFonts w:eastAsia="TimesNewRoman"/>
                <w:b/>
                <w:bCs/>
                <w:lang w:eastAsia="en-US"/>
              </w:rPr>
              <w:t>Doporučená literatura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i/>
                <w:iCs/>
                <w:lang w:eastAsia="en-US"/>
              </w:rPr>
              <w:t xml:space="preserve">Akí sme? Program na rozvoj sociálnych kompetencií žiakov. </w:t>
            </w:r>
            <w:r w:rsidRPr="00487289">
              <w:rPr>
                <w:rFonts w:eastAsia="TimesNewRoman"/>
                <w:lang w:eastAsia="en-US"/>
              </w:rPr>
              <w:t>Dostupné z: http://www.saske.sk/stredisko/program.pdf</w:t>
            </w:r>
          </w:p>
          <w:p w:rsidR="00005885" w:rsidRPr="00487289" w:rsidRDefault="00005885" w:rsidP="00005885">
            <w:pPr>
              <w:autoSpaceDE w:val="0"/>
              <w:autoSpaceDN w:val="0"/>
              <w:adjustRightInd w:val="0"/>
              <w:rPr>
                <w:rFonts w:eastAsia="TimesNewRoman"/>
                <w:lang w:eastAsia="en-US"/>
              </w:rPr>
            </w:pPr>
            <w:r w:rsidRPr="00487289">
              <w:rPr>
                <w:rFonts w:eastAsia="TimesNewRoman"/>
                <w:lang w:eastAsia="en-US"/>
              </w:rPr>
              <w:t xml:space="preserve">Bělecký, Z. et al. (2007). </w:t>
            </w:r>
            <w:r w:rsidRPr="00487289">
              <w:rPr>
                <w:rFonts w:eastAsia="TimesNewRoman"/>
                <w:i/>
                <w:iCs/>
                <w:lang w:eastAsia="en-US"/>
              </w:rPr>
              <w:t>Klíčové kompetence v základním vzdělávání</w:t>
            </w:r>
            <w:r w:rsidRPr="00487289">
              <w:rPr>
                <w:rFonts w:eastAsia="TimesNewRoman"/>
                <w:lang w:eastAsia="en-US"/>
              </w:rPr>
              <w:t>. Praha: VUP.</w:t>
            </w:r>
          </w:p>
          <w:p w:rsidR="00005885" w:rsidRPr="00487289" w:rsidRDefault="00005885" w:rsidP="00005885">
            <w:pPr>
              <w:pStyle w:val="Nadpis1"/>
              <w:numPr>
                <w:ilvl w:val="0"/>
                <w:numId w:val="0"/>
              </w:numPr>
              <w:shd w:val="clear" w:color="auto" w:fill="FFFFFF"/>
              <w:spacing w:before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487289">
              <w:rPr>
                <w:rFonts w:ascii="Times New Roman" w:hAnsi="Times New Roman"/>
                <w:color w:val="auto"/>
                <w:sz w:val="20"/>
              </w:rPr>
              <w:t xml:space="preserve">Kasíková, H. (2005). </w:t>
            </w:r>
            <w:r w:rsidRPr="00487289">
              <w:rPr>
                <w:rFonts w:ascii="Times New Roman" w:hAnsi="Times New Roman"/>
                <w:i/>
                <w:color w:val="auto"/>
                <w:sz w:val="20"/>
              </w:rPr>
              <w:t>Učíme (se) spolupráci spoluprací.</w:t>
            </w:r>
            <w:r w:rsidRPr="00487289">
              <w:rPr>
                <w:rFonts w:ascii="Times New Roman" w:hAnsi="Times New Roman"/>
                <w:color w:val="auto"/>
                <w:sz w:val="20"/>
              </w:rPr>
              <w:t xml:space="preserve"> Kladno: Aisis.</w:t>
            </w:r>
          </w:p>
          <w:p w:rsidR="00005885" w:rsidRDefault="00005885" w:rsidP="00005885">
            <w:r w:rsidRPr="00487289">
              <w:t xml:space="preserve">Mertin, V.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t xml:space="preserve">Gillernová, I. (eds.) (2010). </w:t>
            </w:r>
            <w:r w:rsidRPr="00487289">
              <w:rPr>
                <w:i/>
              </w:rPr>
              <w:t>Psychologie pro učitelky mateřské školy</w:t>
            </w:r>
            <w:r w:rsidRPr="00487289">
              <w:t xml:space="preserve">. Praha: Portál. </w:t>
            </w:r>
          </w:p>
          <w:p w:rsidR="00005885" w:rsidRPr="00487289" w:rsidRDefault="00D70545" w:rsidP="00973164">
            <w:pPr>
              <w:jc w:val="both"/>
            </w:pPr>
            <w:r w:rsidRPr="00487289">
              <w:t xml:space="preserve">Navrátilová, H. (2017). Children´s Initiations in Communication with Preschool Teachers. </w:t>
            </w:r>
            <w:r w:rsidRPr="00487289">
              <w:rPr>
                <w:i/>
              </w:rPr>
              <w:t>Acta Educationis Generalis</w:t>
            </w:r>
            <w:r w:rsidR="00236549">
              <w:t xml:space="preserve">, </w:t>
            </w:r>
            <w:r w:rsidR="00236549" w:rsidRPr="00236549">
              <w:rPr>
                <w:i/>
              </w:rPr>
              <w:t>7</w:t>
            </w:r>
            <w:r w:rsidR="00236549">
              <w:t xml:space="preserve">(2), </w:t>
            </w:r>
            <w:r w:rsidR="00973164">
              <w:t>42 – 55.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296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05885" w:rsidRPr="00487289" w:rsidRDefault="00005885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Literatura pro děti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236549" w:rsidP="00005885">
            <w:pPr>
              <w:jc w:val="both"/>
            </w:pPr>
            <w:r>
              <w:t>p</w:t>
            </w:r>
            <w:r w:rsidR="00005885" w:rsidRPr="00487289">
              <w:t>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Docházka (80% účast ve výuce).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Vypracování a prezentace seminární práce na zadané téma. 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57C7F" w:rsidP="00005885">
            <w:pPr>
              <w:jc w:val="both"/>
            </w:pPr>
            <w:r w:rsidRPr="00487289">
              <w:t>PhDr. Jana Doležalová,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Hana Navrátilová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317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Žánrové struktury dětské literatury a možnosti jejich poznávání dětmi předškolního věku.</w:t>
            </w:r>
          </w:p>
          <w:p w:rsidR="00005885" w:rsidRPr="00487289" w:rsidRDefault="00005885" w:rsidP="00005885">
            <w:r w:rsidRPr="00487289">
              <w:t>Žánrové struktury dětské literatury: pohádka a autorská pohádka.</w:t>
            </w:r>
          </w:p>
          <w:p w:rsidR="00005885" w:rsidRPr="00487289" w:rsidRDefault="00005885" w:rsidP="00005885">
            <w:r w:rsidRPr="00487289">
              <w:t>Žánrové struktury dětské literatury: bajky a pověsti a možnosti jejich adaptace pro dítě předškolního věku.</w:t>
            </w:r>
          </w:p>
          <w:p w:rsidR="00005885" w:rsidRPr="00487289" w:rsidRDefault="00005885" w:rsidP="00005885">
            <w:r w:rsidRPr="00487289">
              <w:t>Žánrové struktury dětské literatury: poezie pro děti.</w:t>
            </w:r>
          </w:p>
          <w:p w:rsidR="00005885" w:rsidRPr="00487289" w:rsidRDefault="00005885" w:rsidP="00005885">
            <w:r w:rsidRPr="00487289">
              <w:t>Žánrové struktury dětské literatury: komiks.</w:t>
            </w:r>
          </w:p>
          <w:p w:rsidR="00005885" w:rsidRPr="00487289" w:rsidRDefault="00005885" w:rsidP="00005885">
            <w:r w:rsidRPr="00487289">
              <w:t>Význam ilustrace v dětské literatuře.</w:t>
            </w:r>
          </w:p>
          <w:p w:rsidR="00005885" w:rsidRPr="00487289" w:rsidRDefault="00005885" w:rsidP="00005885">
            <w:r w:rsidRPr="00487289">
              <w:t>Trivialita a kýč v dětské literatuře.</w:t>
            </w:r>
          </w:p>
          <w:p w:rsidR="00005885" w:rsidRPr="00487289" w:rsidRDefault="00005885" w:rsidP="00005885">
            <w:r w:rsidRPr="00487289">
              <w:t>Nonsens a jeho význam v dětské literatuře.</w:t>
            </w:r>
          </w:p>
          <w:p w:rsidR="00005885" w:rsidRPr="00487289" w:rsidRDefault="00005885" w:rsidP="00005885">
            <w:r w:rsidRPr="00487289">
              <w:t>Humor a slovní hříčky v dětské literatuře.</w:t>
            </w:r>
          </w:p>
          <w:p w:rsidR="00005885" w:rsidRPr="00487289" w:rsidRDefault="00005885" w:rsidP="00005885">
            <w:r w:rsidRPr="00487289">
              <w:t>Podnětné prostředí v mateřské škole pro rozvoj čtenářské pregramotnosti.</w:t>
            </w:r>
          </w:p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:rsidR="00F02F76" w:rsidRPr="00487289" w:rsidRDefault="00236549" w:rsidP="00236549">
            <w:r>
              <w:rPr>
                <w:b/>
              </w:rPr>
              <w:t xml:space="preserve">Povinná </w:t>
            </w:r>
            <w:r w:rsidR="00005885" w:rsidRPr="00487289">
              <w:rPr>
                <w:b/>
              </w:rPr>
              <w:t>literatura</w:t>
            </w:r>
            <w:r w:rsidR="00005885" w:rsidRPr="00487289">
              <w:rPr>
                <w:b/>
              </w:rPr>
              <w:br/>
            </w:r>
            <w:r w:rsidR="00F02F76" w:rsidRPr="00487289">
              <w:t xml:space="preserve">Čeňková, J. (2006). </w:t>
            </w:r>
            <w:r w:rsidR="00F02F76" w:rsidRPr="00487289">
              <w:rPr>
                <w:i/>
              </w:rPr>
              <w:t>Vývoj literatury pro děti a mládež a její žánrové struktury: adaptace mýtů, pohádek a pověstí, autorská pohádka, poezie, próza a komiks pro děti a mládež.</w:t>
            </w:r>
            <w:r w:rsidR="00F02F76" w:rsidRPr="00487289">
              <w:t xml:space="preserve"> Praha: Portál.</w:t>
            </w:r>
          </w:p>
          <w:p w:rsidR="00F02F76" w:rsidRPr="00487289" w:rsidRDefault="00F02F76" w:rsidP="00F02F76">
            <w:pPr>
              <w:jc w:val="both"/>
            </w:pPr>
            <w:r w:rsidRPr="00487289">
              <w:t xml:space="preserve">Doláková, S. (2015). </w:t>
            </w:r>
            <w:r w:rsidRPr="00487289">
              <w:rPr>
                <w:i/>
              </w:rPr>
              <w:t>Umíte to s pohádkou?: práce s příběhy v MŠ a ZŠ</w:t>
            </w:r>
            <w:r w:rsidRPr="00487289">
              <w:t>. Praha: Portál.</w:t>
            </w:r>
          </w:p>
          <w:p w:rsidR="00005885" w:rsidRPr="00487289" w:rsidRDefault="00005885" w:rsidP="00005885">
            <w:r w:rsidRPr="00487289">
              <w:t xml:space="preserve">Gebhartová, V. (2011). </w:t>
            </w:r>
            <w:r w:rsidRPr="00487289">
              <w:rPr>
                <w:i/>
              </w:rPr>
              <w:t>Jak a co číst dětem v MŠ: komentovaný výběr literárních textů na základě RVP PV.</w:t>
            </w:r>
            <w:r w:rsidRPr="00487289">
              <w:t xml:space="preserve">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Hutařová, I., &amp; Hanzová, M. (2003). </w:t>
            </w:r>
            <w:r w:rsidRPr="00487289">
              <w:rPr>
                <w:i/>
              </w:rPr>
              <w:t>Současní čeští spisovatelé knih pro děti a mládež.</w:t>
            </w:r>
            <w:r w:rsidRPr="00487289">
              <w:t xml:space="preserve"> Praha: Ústav pro informace ve vzdělávání - Divize nakladatelství Tauris.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F02F76" w:rsidRPr="00487289" w:rsidRDefault="00F02F76" w:rsidP="00F02F76">
            <w:pPr>
              <w:jc w:val="both"/>
            </w:pPr>
            <w:r w:rsidRPr="00487289">
              <w:t xml:space="preserve">Alchazidu, A. (2007). </w:t>
            </w:r>
            <w:r w:rsidRPr="00487289">
              <w:rPr>
                <w:i/>
              </w:rPr>
              <w:t>Slovník autorů literatury pro děti a mládež</w:t>
            </w:r>
            <w:r w:rsidRPr="00487289">
              <w:t>. Praha: Libri.</w:t>
            </w:r>
          </w:p>
          <w:p w:rsidR="00005885" w:rsidRPr="00487289" w:rsidRDefault="00005885" w:rsidP="00F02F76">
            <w:pPr>
              <w:jc w:val="both"/>
            </w:pPr>
            <w:r w:rsidRPr="00487289">
              <w:t xml:space="preserve">Bubeníčková, P. (2016). </w:t>
            </w:r>
            <w:r w:rsidRPr="00487289">
              <w:rPr>
                <w:i/>
              </w:rPr>
              <w:t>O smyslu nesmyslu: nonsens a česká pohádka</w:t>
            </w:r>
            <w:r w:rsidR="00973164">
              <w:t>. Liberec: Bor.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1799"/>
        </w:trPr>
        <w:tc>
          <w:tcPr>
            <w:tcW w:w="9855" w:type="dxa"/>
            <w:gridSpan w:val="8"/>
          </w:tcPr>
          <w:p w:rsidR="00005885" w:rsidRDefault="00005885" w:rsidP="00005885">
            <w:pPr>
              <w:jc w:val="both"/>
            </w:pPr>
          </w:p>
          <w:p w:rsidR="0087485A" w:rsidRDefault="0087485A" w:rsidP="00005885">
            <w:pPr>
              <w:jc w:val="both"/>
            </w:pPr>
          </w:p>
          <w:p w:rsidR="0087485A" w:rsidRDefault="0087485A" w:rsidP="00005885">
            <w:pPr>
              <w:jc w:val="both"/>
            </w:pPr>
          </w:p>
          <w:p w:rsidR="0087485A" w:rsidRPr="00487289" w:rsidRDefault="0087485A" w:rsidP="00005885">
            <w:pPr>
              <w:jc w:val="both"/>
            </w:pPr>
          </w:p>
        </w:tc>
      </w:tr>
    </w:tbl>
    <w:p w:rsidR="00973164" w:rsidRPr="00487289" w:rsidRDefault="00973164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Podpora využití IC</w:t>
            </w:r>
            <w:r w:rsidR="00236549">
              <w:t>T v práci učitele MŠ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Aktivní práce ve cvičeních, vytvoření odevzdání dílčích úkolů na požadované úrovni.</w:t>
            </w:r>
          </w:p>
        </w:tc>
      </w:tr>
      <w:tr w:rsidR="00005885" w:rsidRPr="00487289" w:rsidTr="00005885">
        <w:trPr>
          <w:trHeight w:val="122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557C7F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Mgr. Barbora Petrů Puhrová (100%)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309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 xml:space="preserve">Základní pojmy informačních a komunikačních technologií (ICT) využitelných v praxi mateřských škol. </w:t>
            </w:r>
            <w:r w:rsidRPr="00487289">
              <w:br/>
              <w:t>Využití ICT v MŠ v rámci výchovně-vzdělávacího procesu, vazba na RVP PV.</w:t>
            </w:r>
          </w:p>
          <w:p w:rsidR="00005885" w:rsidRPr="00487289" w:rsidRDefault="00005885" w:rsidP="00005885">
            <w:r w:rsidRPr="00487289">
              <w:t>Využití textového, tabulkového procesoru a podpůrného software při tvorbě pedagogických dokumentů.</w:t>
            </w:r>
            <w:r w:rsidRPr="00487289">
              <w:br/>
              <w:t xml:space="preserve">Organizace práce s dětmi s ICT, návrhy řešení, realizace. </w:t>
            </w:r>
          </w:p>
          <w:p w:rsidR="00005885" w:rsidRPr="00487289" w:rsidRDefault="00005885" w:rsidP="00005885">
            <w:r w:rsidRPr="00487289">
              <w:t xml:space="preserve">Praktická cvičení s využitím tabletů, interaktivních tabulí a elektronických materiálů pro praxi v mateřské škole.  </w:t>
            </w:r>
          </w:p>
          <w:p w:rsidR="00005885" w:rsidRPr="00487289" w:rsidRDefault="00005885" w:rsidP="00005885">
            <w:r w:rsidRPr="00487289">
              <w:t>Další vzdělávání pedagogických pracovníků v oblasti ICT.</w:t>
            </w:r>
          </w:p>
          <w:p w:rsidR="00005885" w:rsidRPr="00487289" w:rsidRDefault="00005885" w:rsidP="00005885">
            <w:r w:rsidRPr="00487289">
              <w:t xml:space="preserve">Využití webinářů, e-learningu a podpůrného software v práci učitele mateřské školy. </w:t>
            </w:r>
          </w:p>
          <w:p w:rsidR="00005885" w:rsidRPr="00487289" w:rsidRDefault="00005885" w:rsidP="00005885">
            <w:r w:rsidRPr="00487289">
              <w:t xml:space="preserve">Zapojení mateřské školy do virtuálních projektů (mezinárodní projekt eTwinning). </w:t>
            </w:r>
          </w:p>
          <w:p w:rsidR="00005885" w:rsidRPr="00487289" w:rsidRDefault="00005885" w:rsidP="00005885">
            <w:r w:rsidRPr="00487289">
              <w:t xml:space="preserve">Elektronické portfolio učitele a dítěte v praxi mateřských škol. </w:t>
            </w:r>
          </w:p>
          <w:p w:rsidR="00005885" w:rsidRPr="00487289" w:rsidRDefault="00005885" w:rsidP="00005885">
            <w:r w:rsidRPr="00487289">
              <w:t xml:space="preserve">Ochrana dat, údajů a elektronického zpracování informací. </w:t>
            </w:r>
          </w:p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973164">
        <w:trPr>
          <w:trHeight w:val="2666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Sak, P., Mareš, J., Nová, H., Richter, V., &amp; Saková, K. (2007). </w:t>
            </w:r>
            <w:r w:rsidRPr="00487289">
              <w:rPr>
                <w:i/>
              </w:rPr>
              <w:t>Člověk a vzdělání v informační společnosti</w:t>
            </w:r>
            <w:r w:rsidRPr="00487289">
              <w:t xml:space="preserve">. Praha: Portál. 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Zelenka, J., Čech, P., &amp; Naiman, K. (2002). </w:t>
            </w:r>
            <w:r w:rsidRPr="00487289">
              <w:rPr>
                <w:i/>
              </w:rPr>
              <w:t xml:space="preserve">Ochrana dat: Informační bezpečnost - výkladový slovník. </w:t>
            </w:r>
            <w:r w:rsidRPr="00487289">
              <w:t xml:space="preserve">Hradec Králové: Gaudeamus. </w:t>
            </w:r>
          </w:p>
          <w:p w:rsidR="00005885" w:rsidRPr="00487289" w:rsidRDefault="00005885" w:rsidP="00005885">
            <w:pPr>
              <w:jc w:val="both"/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  <w:rPr>
                <w:rFonts w:eastAsiaTheme="minorHAnsi"/>
                <w:i/>
                <w:color w:val="000000"/>
                <w:lang w:eastAsia="en-US"/>
              </w:rPr>
            </w:pPr>
            <w:r w:rsidRPr="00487289">
              <w:rPr>
                <w:rFonts w:eastAsiaTheme="minorHAnsi"/>
                <w:color w:val="000000"/>
                <w:lang w:eastAsia="en-US"/>
              </w:rPr>
              <w:t xml:space="preserve">Dostál, J. (2011). </w:t>
            </w:r>
            <w:r w:rsidRPr="00487289">
              <w:rPr>
                <w:rFonts w:eastAsiaTheme="minorHAnsi"/>
                <w:i/>
                <w:color w:val="000000"/>
                <w:lang w:eastAsia="en-US"/>
              </w:rPr>
              <w:t xml:space="preserve">Nové technologie ve vzdělávání. </w:t>
            </w:r>
            <w:r w:rsidRPr="00487289">
              <w:rPr>
                <w:rFonts w:eastAsiaTheme="minorHAnsi"/>
                <w:color w:val="000000"/>
                <w:lang w:eastAsia="en-US"/>
              </w:rPr>
              <w:t>Olomouc: Univerzita Palackého v Olomouci.</w:t>
            </w:r>
            <w:r w:rsidRPr="00487289">
              <w:rPr>
                <w:rFonts w:eastAsiaTheme="minorHAnsi"/>
                <w:i/>
                <w:color w:val="000000"/>
                <w:lang w:eastAsia="en-US"/>
              </w:rPr>
              <w:t xml:space="preserve"> </w:t>
            </w:r>
          </w:p>
          <w:p w:rsidR="00005885" w:rsidRPr="00487289" w:rsidRDefault="00005885" w:rsidP="00005885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487289">
              <w:rPr>
                <w:rFonts w:eastAsiaTheme="minorHAnsi"/>
                <w:color w:val="000000"/>
                <w:lang w:eastAsia="en-US"/>
              </w:rPr>
              <w:t xml:space="preserve">Goldin, C., Katz, L. F. (2008). </w:t>
            </w:r>
            <w:r w:rsidRPr="00487289">
              <w:rPr>
                <w:rFonts w:eastAsiaTheme="minorHAnsi"/>
                <w:i/>
                <w:color w:val="000000"/>
                <w:lang w:eastAsia="en-US"/>
              </w:rPr>
              <w:t>The race between education and technology</w:t>
            </w:r>
            <w:r w:rsidRPr="00487289">
              <w:rPr>
                <w:rFonts w:eastAsiaTheme="minorHAnsi"/>
                <w:color w:val="000000"/>
                <w:lang w:eastAsia="en-US"/>
              </w:rPr>
              <w:t xml:space="preserve">. Harvard University Press. </w:t>
            </w:r>
          </w:p>
          <w:p w:rsidR="00005885" w:rsidRPr="00487289" w:rsidRDefault="00005885" w:rsidP="00005885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487289">
              <w:rPr>
                <w:rFonts w:eastAsiaTheme="minorHAnsi"/>
                <w:color w:val="000000"/>
                <w:lang w:eastAsia="en-US"/>
              </w:rPr>
              <w:t xml:space="preserve">Machýčková, I. (2010). </w:t>
            </w:r>
            <w:r w:rsidRPr="00487289">
              <w:rPr>
                <w:rFonts w:eastAsiaTheme="minorHAnsi"/>
                <w:i/>
                <w:iCs/>
                <w:color w:val="000000"/>
                <w:lang w:eastAsia="en-US"/>
              </w:rPr>
              <w:t xml:space="preserve">ICT v mateřské škole a v prvních ročnících základní školy. </w:t>
            </w:r>
            <w:r w:rsidRPr="00487289">
              <w:rPr>
                <w:rFonts w:eastAsiaTheme="minorHAnsi"/>
                <w:color w:val="000000"/>
                <w:lang w:eastAsia="en-US"/>
              </w:rPr>
              <w:t>Výukový materiál pro projekt Elektronická školička reg. č. CZ.1.07/1.3.05/02.0041.</w:t>
            </w:r>
          </w:p>
          <w:p w:rsidR="00973164" w:rsidRPr="00487289" w:rsidRDefault="00005885" w:rsidP="00005885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487289">
              <w:rPr>
                <w:rFonts w:eastAsiaTheme="minorHAnsi"/>
                <w:color w:val="000000"/>
                <w:lang w:eastAsia="en-US"/>
              </w:rPr>
              <w:t xml:space="preserve">Zikl, P., Maněnová, M., Bendová, P., &amp; Maněna, V. (2011). </w:t>
            </w:r>
            <w:r w:rsidRPr="00487289">
              <w:rPr>
                <w:rFonts w:eastAsiaTheme="minorHAnsi"/>
                <w:i/>
                <w:color w:val="000000"/>
                <w:lang w:eastAsia="en-US"/>
              </w:rPr>
              <w:t xml:space="preserve">Využití ICT u dětí se speciálními potřebami. </w:t>
            </w:r>
            <w:r w:rsidRPr="00487289">
              <w:rPr>
                <w:rFonts w:eastAsiaTheme="minorHAnsi"/>
                <w:color w:val="000000"/>
                <w:lang w:eastAsia="en-US"/>
              </w:rPr>
              <w:t>Praha: Grada.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973164">
        <w:trPr>
          <w:trHeight w:val="2091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973164" w:rsidRPr="00487289" w:rsidRDefault="00973164" w:rsidP="00005885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005885" w:rsidRPr="00487289" w:rsidTr="00005885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005885" w:rsidRPr="00487289" w:rsidRDefault="00005885" w:rsidP="00005885">
            <w:pPr>
              <w:jc w:val="both"/>
              <w:rPr>
                <w:b/>
                <w:sz w:val="28"/>
              </w:rPr>
            </w:pPr>
            <w:r w:rsidRPr="00487289">
              <w:br w:type="page"/>
            </w:r>
            <w:r w:rsidRPr="00487289">
              <w:br w:type="page"/>
            </w:r>
            <w:r w:rsidRPr="00487289">
              <w:rPr>
                <w:b/>
                <w:sz w:val="28"/>
              </w:rPr>
              <w:t>B-III – Charakteristika studijního předmětu</w:t>
            </w:r>
          </w:p>
        </w:tc>
      </w:tr>
      <w:tr w:rsidR="00005885" w:rsidRPr="00487289" w:rsidTr="00005885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Výchova ke zdraví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povinně volitelný,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:rsidR="00005885" w:rsidRPr="00487289" w:rsidRDefault="00005885" w:rsidP="00005885">
            <w:pPr>
              <w:jc w:val="both"/>
            </w:pPr>
            <w:r w:rsidRPr="00487289">
              <w:t>3/LS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20c</w:t>
            </w:r>
          </w:p>
        </w:tc>
        <w:tc>
          <w:tcPr>
            <w:tcW w:w="889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:rsidR="00005885" w:rsidRPr="00487289" w:rsidRDefault="00005885" w:rsidP="00005885">
            <w:pPr>
              <w:jc w:val="both"/>
            </w:pPr>
            <w:r w:rsidRPr="00487289">
              <w:t>20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2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  <w:sz w:val="22"/>
              </w:rPr>
            </w:pPr>
            <w:r w:rsidRPr="00487289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:rsidR="00005885" w:rsidRPr="00487289" w:rsidRDefault="00005885" w:rsidP="00005885">
            <w:pPr>
              <w:jc w:val="both"/>
            </w:pPr>
            <w:r w:rsidRPr="00487289">
              <w:t>zápočet</w:t>
            </w:r>
          </w:p>
        </w:tc>
        <w:tc>
          <w:tcPr>
            <w:tcW w:w="215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:rsidR="00005885" w:rsidRPr="00487289" w:rsidRDefault="00005885" w:rsidP="00005885">
            <w:pPr>
              <w:jc w:val="both"/>
            </w:pPr>
            <w:r w:rsidRPr="00487289">
              <w:t>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87485A">
            <w:pPr>
              <w:jc w:val="both"/>
            </w:pPr>
            <w:r w:rsidRPr="00487289">
              <w:t xml:space="preserve">Docházka (80% účast ve výuce). </w:t>
            </w:r>
          </w:p>
          <w:p w:rsidR="00005885" w:rsidRPr="00487289" w:rsidRDefault="00005885" w:rsidP="0087485A">
            <w:pPr>
              <w:jc w:val="both"/>
            </w:pPr>
            <w:r w:rsidRPr="00487289">
              <w:t>Seminární práce spojená s</w:t>
            </w:r>
            <w:r w:rsidR="00F02F76" w:rsidRPr="00487289">
              <w:t> </w:t>
            </w:r>
            <w:r w:rsidRPr="00487289">
              <w:t>prezentací</w:t>
            </w:r>
            <w:r w:rsidR="00F02F76" w:rsidRPr="00487289">
              <w:t>.</w:t>
            </w: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PhDr. Roman Božik, Ph.D.</w:t>
            </w:r>
          </w:p>
        </w:tc>
      </w:tr>
      <w:tr w:rsidR="00005885" w:rsidRPr="00487289" w:rsidTr="00005885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</w:pPr>
            <w:r w:rsidRPr="00487289">
              <w:t>vede cvičení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005885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813A4D" w:rsidP="00005885">
            <w:pPr>
              <w:jc w:val="both"/>
            </w:pPr>
            <w:r>
              <w:t xml:space="preserve">PhDr. Roman Božik, Ph.D. (50%), </w:t>
            </w:r>
            <w:r w:rsidRPr="00487289">
              <w:t>PaedDr. Gabriela Česlová, PhD</w:t>
            </w:r>
            <w:r>
              <w:t>. (50%)</w:t>
            </w:r>
          </w:p>
        </w:tc>
      </w:tr>
      <w:tr w:rsidR="00005885" w:rsidRPr="00487289" w:rsidTr="00005885">
        <w:tc>
          <w:tcPr>
            <w:tcW w:w="3086" w:type="dxa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A15AB4">
        <w:trPr>
          <w:trHeight w:val="323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:rsidR="00005885" w:rsidRPr="00487289" w:rsidRDefault="00005885" w:rsidP="00005885"/>
          <w:p w:rsidR="00005885" w:rsidRPr="00487289" w:rsidRDefault="00005885" w:rsidP="00005885">
            <w:r w:rsidRPr="00487289">
              <w:t>Definování základních pojmů: zdraví, podpora zdraví</w:t>
            </w:r>
            <w:r w:rsidR="007B0880">
              <w:t>, z</w:t>
            </w:r>
            <w:r w:rsidRPr="00487289">
              <w:t>dravotní výchova.</w:t>
            </w:r>
          </w:p>
          <w:p w:rsidR="00005885" w:rsidRPr="00487289" w:rsidRDefault="00005885" w:rsidP="00005885">
            <w:r w:rsidRPr="00487289">
              <w:t>Primární, sekundární, terciární prevence.</w:t>
            </w:r>
          </w:p>
          <w:p w:rsidR="00005885" w:rsidRPr="00487289" w:rsidRDefault="00005885" w:rsidP="00005885">
            <w:r w:rsidRPr="00487289">
              <w:t>Zdravotně výchovné aktivity.</w:t>
            </w:r>
          </w:p>
          <w:p w:rsidR="00005885" w:rsidRPr="00487289" w:rsidRDefault="00005885" w:rsidP="00005885">
            <w:r w:rsidRPr="00487289">
              <w:t>Životní styl. Bio-psycho-socio-kulturní determinace zdraví.</w:t>
            </w:r>
          </w:p>
          <w:p w:rsidR="004F62BF" w:rsidRDefault="00005885" w:rsidP="00005885">
            <w:r w:rsidRPr="00487289">
              <w:t xml:space="preserve">Zdraví jako nejvyšší hodnotu lidského bytí. </w:t>
            </w:r>
          </w:p>
          <w:p w:rsidR="00005885" w:rsidRPr="00487289" w:rsidRDefault="00005885" w:rsidP="00005885">
            <w:r w:rsidRPr="00487289">
              <w:t>Prozdravotní  postoje, hodnoty a způsobilosti.</w:t>
            </w:r>
          </w:p>
          <w:p w:rsidR="00005885" w:rsidRPr="00487289" w:rsidRDefault="00005885" w:rsidP="00005885">
            <w:r w:rsidRPr="00487289">
              <w:t>Osobnostní a sociální rozvoj dětí.</w:t>
            </w:r>
          </w:p>
          <w:p w:rsidR="00005885" w:rsidRPr="00487289" w:rsidRDefault="00005885" w:rsidP="00005885">
            <w:r w:rsidRPr="00487289">
              <w:t>Význam pohybu pro zdraví.</w:t>
            </w:r>
          </w:p>
          <w:p w:rsidR="004F62BF" w:rsidRDefault="00005885" w:rsidP="00005885">
            <w:r w:rsidRPr="00487289">
              <w:t xml:space="preserve">Lidské tělo a jeho funkce. </w:t>
            </w:r>
          </w:p>
          <w:p w:rsidR="00005885" w:rsidRPr="00487289" w:rsidRDefault="00005885" w:rsidP="00005885">
            <w:r w:rsidRPr="00487289">
              <w:t>Rizika ohrožující zdraví a jejich prevence.</w:t>
            </w:r>
          </w:p>
          <w:p w:rsidR="00005885" w:rsidRPr="00487289" w:rsidRDefault="00005885" w:rsidP="00005885">
            <w:r w:rsidRPr="00487289">
              <w:t>Význam rodiny a prosociálních vztahů pro zdraví.</w:t>
            </w:r>
          </w:p>
          <w:p w:rsidR="00005885" w:rsidRPr="00487289" w:rsidRDefault="00005885" w:rsidP="00005885">
            <w:r w:rsidRPr="00487289">
              <w:t xml:space="preserve">Zásady zdravého života a </w:t>
            </w:r>
            <w:r w:rsidR="00FD0512">
              <w:t>péče</w:t>
            </w:r>
            <w:r w:rsidR="00FD0512" w:rsidRPr="00487289">
              <w:t xml:space="preserve"> </w:t>
            </w:r>
            <w:r w:rsidRPr="00487289">
              <w:t>o zdraví.</w:t>
            </w:r>
          </w:p>
          <w:p w:rsidR="00005885" w:rsidRPr="00487289" w:rsidRDefault="00005885" w:rsidP="00005885"/>
          <w:p w:rsidR="00005885" w:rsidRPr="00487289" w:rsidRDefault="00005885" w:rsidP="00005885"/>
        </w:tc>
      </w:tr>
      <w:tr w:rsidR="00005885" w:rsidRPr="00487289" w:rsidTr="00005885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:rsidR="00005885" w:rsidRPr="00487289" w:rsidRDefault="00005885" w:rsidP="00005885">
            <w:pPr>
              <w:jc w:val="both"/>
            </w:pPr>
          </w:p>
        </w:tc>
      </w:tr>
      <w:tr w:rsidR="00005885" w:rsidRPr="00487289" w:rsidTr="00973164">
        <w:trPr>
          <w:trHeight w:val="3554"/>
        </w:trPr>
        <w:tc>
          <w:tcPr>
            <w:tcW w:w="9855" w:type="dxa"/>
            <w:gridSpan w:val="8"/>
            <w:tcBorders>
              <w:top w:val="nil"/>
            </w:tcBorders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Povinná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Havlínová, M. (2006). </w:t>
            </w:r>
            <w:r w:rsidRPr="00487289">
              <w:rPr>
                <w:i/>
              </w:rPr>
              <w:t>Program podpory zdraví ve škole: rukověť projektu Zdravá škola</w:t>
            </w:r>
            <w:r w:rsidRPr="00487289">
              <w:t xml:space="preserve"> (2., rozš. vyd.). Praha: Portál.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Liba, J. (2010). </w:t>
            </w:r>
            <w:r w:rsidRPr="00487289">
              <w:rPr>
                <w:i/>
              </w:rPr>
              <w:t>Výchova k zdraviu</w:t>
            </w:r>
            <w:r w:rsidRPr="00487289">
              <w:t>. Prešov: PU.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Mužíková, L., Mužík, V., &amp; Kachlík, P. (2006). Výchova ke zdraví v záměru škola a zdraví 21. In Řehulka, E. (Ed.) </w:t>
            </w:r>
            <w:r w:rsidRPr="00487289">
              <w:rPr>
                <w:i/>
              </w:rPr>
              <w:t>Škola a zdraví 21</w:t>
            </w:r>
            <w:r w:rsidRPr="00487289">
              <w:t xml:space="preserve"> (School and Health 21). Brno: MU.</w:t>
            </w:r>
          </w:p>
          <w:p w:rsidR="00901929" w:rsidRPr="00901929" w:rsidRDefault="00901929" w:rsidP="00901929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ro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>&amp;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G.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(2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po</w:t>
            </w:r>
            <w:r w:rsidRPr="009F7454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m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j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Š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896C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ly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po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j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ú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ce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z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vi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tisl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: OZ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p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j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tisl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005885" w:rsidRPr="00487289" w:rsidRDefault="00005885" w:rsidP="00005885">
            <w:pPr>
              <w:jc w:val="both"/>
            </w:pPr>
            <w:r w:rsidRPr="00487289">
              <w:t>Wiegerová, A., Kršjaková, S., &amp; Božik, R. (2008). Realizacjia praktyki pedagogicznej w kursie pedagogika zdrowia na pdf uk (uniwersytet komenskiego) w Br</w:t>
            </w:r>
            <w:r w:rsidR="00663E5B" w:rsidRPr="00487289">
              <w:t>atysławie. In Klimaszewska, A.</w:t>
            </w:r>
            <w:r w:rsidRPr="00487289">
              <w:t xml:space="preserve"> </w:t>
            </w:r>
            <w:r w:rsidRPr="00487289">
              <w:rPr>
                <w:i/>
              </w:rPr>
              <w:t>Jezyk współczesnej pedagogiki 2</w:t>
            </w:r>
            <w:r w:rsidRPr="00487289">
              <w:t>, Siedlce.</w:t>
            </w:r>
          </w:p>
          <w:p w:rsidR="00005885" w:rsidRPr="00487289" w:rsidRDefault="0087485A" w:rsidP="00005885">
            <w:pPr>
              <w:jc w:val="both"/>
            </w:pPr>
            <w:r>
              <w:t>Zelina, M.</w:t>
            </w:r>
            <w:r w:rsidR="00005885" w:rsidRPr="00487289">
              <w:t xml:space="preserve"> (2004). </w:t>
            </w:r>
            <w:r w:rsidR="00005885" w:rsidRPr="00487289">
              <w:rPr>
                <w:i/>
              </w:rPr>
              <w:t>Teórie výchovy alebo hľadanie dobra</w:t>
            </w:r>
            <w:r w:rsidR="00005885" w:rsidRPr="00487289">
              <w:t>. Bratislava: SPN.</w:t>
            </w:r>
          </w:p>
          <w:p w:rsidR="00005885" w:rsidRPr="00487289" w:rsidRDefault="00005885" w:rsidP="00005885">
            <w:pPr>
              <w:jc w:val="both"/>
              <w:rPr>
                <w:b/>
              </w:rPr>
            </w:pPr>
          </w:p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Doporučená literatura</w:t>
            </w:r>
          </w:p>
          <w:p w:rsidR="00005885" w:rsidRPr="00487289" w:rsidRDefault="00005885" w:rsidP="00005885">
            <w:pPr>
              <w:jc w:val="both"/>
            </w:pPr>
            <w:r w:rsidRPr="00487289">
              <w:t xml:space="preserve">Bašková, M. (2009). </w:t>
            </w:r>
            <w:r w:rsidRPr="00487289">
              <w:rPr>
                <w:i/>
              </w:rPr>
              <w:t>Výchova k zdraviu</w:t>
            </w:r>
            <w:r w:rsidRPr="00487289">
              <w:t>, Bratislava: Osveta.</w:t>
            </w:r>
          </w:p>
          <w:p w:rsidR="00005885" w:rsidRPr="00487289" w:rsidRDefault="00005885" w:rsidP="00973164">
            <w:pPr>
              <w:jc w:val="both"/>
            </w:pPr>
            <w:r w:rsidRPr="00487289">
              <w:t xml:space="preserve">Wiegerová, A., Kršjaková, S., &amp; Balogh, R. (2000). </w:t>
            </w:r>
            <w:r w:rsidRPr="00487289">
              <w:rPr>
                <w:i/>
              </w:rPr>
              <w:t xml:space="preserve">Na ceste za zdravím: (niekoľko námetov na prácu so zdravotno-výchovnými témami). </w:t>
            </w:r>
            <w:r w:rsidR="00973164">
              <w:t>Bratislava: Iuventa.</w:t>
            </w:r>
          </w:p>
        </w:tc>
      </w:tr>
      <w:tr w:rsidR="00005885" w:rsidRPr="00487289" w:rsidTr="00005885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center"/>
              <w:rPr>
                <w:b/>
              </w:rPr>
            </w:pPr>
            <w:r w:rsidRPr="00487289">
              <w:rPr>
                <w:b/>
              </w:rPr>
              <w:t>Informace ke kombinované nebo distanční formě</w:t>
            </w:r>
          </w:p>
        </w:tc>
      </w:tr>
      <w:tr w:rsidR="00005885" w:rsidRPr="00487289" w:rsidTr="00005885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</w:pPr>
            <w:r w:rsidRPr="00487289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005885" w:rsidRPr="00487289" w:rsidRDefault="00005885" w:rsidP="00005885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hodin </w:t>
            </w:r>
          </w:p>
        </w:tc>
      </w:tr>
      <w:tr w:rsidR="00005885" w:rsidRPr="00487289" w:rsidTr="00005885">
        <w:tc>
          <w:tcPr>
            <w:tcW w:w="9855" w:type="dxa"/>
            <w:gridSpan w:val="8"/>
            <w:shd w:val="clear" w:color="auto" w:fill="F7CAAC"/>
          </w:tcPr>
          <w:p w:rsidR="00005885" w:rsidRPr="00487289" w:rsidRDefault="00005885" w:rsidP="00005885">
            <w:pPr>
              <w:jc w:val="both"/>
              <w:rPr>
                <w:b/>
              </w:rPr>
            </w:pPr>
            <w:r w:rsidRPr="00487289">
              <w:rPr>
                <w:b/>
              </w:rPr>
              <w:t>Informace o způsobu kontaktu s vyučujícím</w:t>
            </w:r>
          </w:p>
        </w:tc>
      </w:tr>
      <w:tr w:rsidR="00005885" w:rsidRPr="00487289" w:rsidTr="00A15AB4">
        <w:trPr>
          <w:trHeight w:val="524"/>
        </w:trPr>
        <w:tc>
          <w:tcPr>
            <w:tcW w:w="9855" w:type="dxa"/>
            <w:gridSpan w:val="8"/>
          </w:tcPr>
          <w:p w:rsidR="00005885" w:rsidRPr="00487289" w:rsidRDefault="00005885" w:rsidP="00005885">
            <w:pPr>
              <w:jc w:val="both"/>
            </w:pPr>
          </w:p>
        </w:tc>
      </w:tr>
    </w:tbl>
    <w:p w:rsidR="00070CBC" w:rsidRPr="00487289" w:rsidRDefault="00070CBC" w:rsidP="00B32C84"/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7"/>
        <w:gridCol w:w="3259"/>
        <w:gridCol w:w="804"/>
        <w:gridCol w:w="1800"/>
        <w:gridCol w:w="900"/>
        <w:gridCol w:w="1930"/>
      </w:tblGrid>
      <w:tr w:rsidR="00B32C84" w:rsidRPr="00487289" w:rsidTr="007D5C5B">
        <w:tc>
          <w:tcPr>
            <w:tcW w:w="9780" w:type="dxa"/>
            <w:gridSpan w:val="6"/>
            <w:tcBorders>
              <w:bottom w:val="double" w:sz="4" w:space="0" w:color="auto"/>
            </w:tcBorders>
            <w:shd w:val="clear" w:color="auto" w:fill="BDD6EE"/>
          </w:tcPr>
          <w:p w:rsidR="00B32C84" w:rsidRPr="00487289" w:rsidRDefault="00B32C84" w:rsidP="00F37C01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B-IV – Údaje o odborné praxi</w:t>
            </w:r>
          </w:p>
        </w:tc>
      </w:tr>
      <w:tr w:rsidR="00B32C84" w:rsidRPr="00487289" w:rsidTr="007D5C5B">
        <w:tc>
          <w:tcPr>
            <w:tcW w:w="9780" w:type="dxa"/>
            <w:gridSpan w:val="6"/>
            <w:tcBorders>
              <w:top w:val="single" w:sz="12" w:space="0" w:color="auto"/>
            </w:tcBorders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Charakteristika povinné odborné praxe</w:t>
            </w:r>
          </w:p>
        </w:tc>
      </w:tr>
      <w:tr w:rsidR="00B32C84" w:rsidRPr="00487289" w:rsidTr="007D5C5B">
        <w:trPr>
          <w:trHeight w:val="2830"/>
        </w:trPr>
        <w:tc>
          <w:tcPr>
            <w:tcW w:w="9780" w:type="dxa"/>
            <w:gridSpan w:val="6"/>
          </w:tcPr>
          <w:p w:rsidR="00B32C84" w:rsidRPr="00487289" w:rsidRDefault="00B32C84" w:rsidP="00EE4D39">
            <w:pPr>
              <w:jc w:val="both"/>
            </w:pPr>
          </w:p>
          <w:p w:rsidR="00DF5BF3" w:rsidRPr="00487289" w:rsidRDefault="005B2605" w:rsidP="00EE4D3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/>
                <w:bCs/>
              </w:rPr>
              <w:t>Povinné odborné praxe</w:t>
            </w:r>
            <w:r w:rsidR="00EE4D39" w:rsidRPr="00487289">
              <w:rPr>
                <w:rFonts w:eastAsia="Calibri"/>
                <w:b/>
                <w:bCs/>
              </w:rPr>
              <w:t xml:space="preserve"> </w:t>
            </w:r>
            <w:r w:rsidR="00DF5BF3" w:rsidRPr="00487289">
              <w:rPr>
                <w:rFonts w:eastAsia="Calibri"/>
              </w:rPr>
              <w:t xml:space="preserve">mají </w:t>
            </w:r>
            <w:r w:rsidR="006173E6" w:rsidRPr="00487289">
              <w:rPr>
                <w:rFonts w:eastAsia="Calibri"/>
              </w:rPr>
              <w:t xml:space="preserve">v rámci studijního programu </w:t>
            </w:r>
            <w:r w:rsidR="00DF5BF3" w:rsidRPr="00487289">
              <w:rPr>
                <w:rFonts w:eastAsia="Calibri"/>
              </w:rPr>
              <w:t>gradující</w:t>
            </w:r>
            <w:r w:rsidR="00EE4D39" w:rsidRPr="00487289">
              <w:rPr>
                <w:rFonts w:eastAsia="Calibri"/>
              </w:rPr>
              <w:t xml:space="preserve"> charakter. </w:t>
            </w:r>
            <w:r w:rsidR="00DF5BF3" w:rsidRPr="00487289">
              <w:rPr>
                <w:rFonts w:eastAsia="Calibri"/>
              </w:rPr>
              <w:t>Znamená to, že student</w:t>
            </w:r>
            <w:r w:rsidRPr="00487289">
              <w:rPr>
                <w:rFonts w:eastAsia="Calibri"/>
              </w:rPr>
              <w:t xml:space="preserve"> postupně proniká do prostředí mateřské školy, nejdřív</w:t>
            </w:r>
            <w:r w:rsidR="001B6526" w:rsidRPr="00487289">
              <w:rPr>
                <w:rFonts w:eastAsia="Calibri"/>
              </w:rPr>
              <w:t>e</w:t>
            </w:r>
            <w:r w:rsidRPr="00487289">
              <w:rPr>
                <w:rFonts w:eastAsia="Calibri"/>
              </w:rPr>
              <w:t xml:space="preserve"> jako pozorovatel, později se stává na kratší, potom delší dobu jejím aktérem.</w:t>
            </w:r>
            <w:r w:rsidR="006173E6" w:rsidRPr="00487289">
              <w:rPr>
                <w:rFonts w:eastAsia="Calibri"/>
              </w:rPr>
              <w:t xml:space="preserve"> Zapojuje se i do jiných aktivit v regionu a na univerzitě, kde se předpokládá přím</w:t>
            </w:r>
            <w:r w:rsidR="00852602" w:rsidRPr="00487289">
              <w:rPr>
                <w:rFonts w:eastAsia="Calibri"/>
              </w:rPr>
              <w:t>á i nepřímá činnost</w:t>
            </w:r>
            <w:r w:rsidR="00236549">
              <w:rPr>
                <w:rFonts w:eastAsia="Calibri"/>
              </w:rPr>
              <w:t xml:space="preserve"> s dětmi předškolního a mladšího </w:t>
            </w:r>
            <w:r w:rsidR="00852602" w:rsidRPr="00487289">
              <w:rPr>
                <w:rFonts w:eastAsia="Calibri"/>
              </w:rPr>
              <w:t>školního</w:t>
            </w:r>
            <w:r w:rsidR="006173E6" w:rsidRPr="00487289">
              <w:rPr>
                <w:rFonts w:eastAsia="Calibri"/>
              </w:rPr>
              <w:t xml:space="preserve"> věku.</w:t>
            </w:r>
          </w:p>
          <w:p w:rsidR="006173E6" w:rsidRPr="00487289" w:rsidRDefault="006173E6" w:rsidP="00EE4D3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V</w:t>
            </w:r>
            <w:r w:rsidR="001B6526" w:rsidRPr="00487289">
              <w:rPr>
                <w:rFonts w:eastAsia="Calibri"/>
              </w:rPr>
              <w:t>e</w:t>
            </w:r>
            <w:r w:rsidRPr="00487289">
              <w:rPr>
                <w:rFonts w:eastAsia="Calibri"/>
              </w:rPr>
              <w:t> studijním programu se rozlišují tyto druhy pedagogických odborných praxí:</w:t>
            </w:r>
          </w:p>
          <w:p w:rsidR="005B2CDE" w:rsidRPr="00487289" w:rsidRDefault="005B2CDE" w:rsidP="009C5542">
            <w:pPr>
              <w:numPr>
                <w:ilvl w:val="0"/>
                <w:numId w:val="5"/>
              </w:num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Cs/>
              </w:rPr>
              <w:t>dílčí praxe - praktické pedagogické projekty</w:t>
            </w:r>
          </w:p>
          <w:p w:rsidR="005B2CDE" w:rsidRPr="00487289" w:rsidRDefault="005B2CDE" w:rsidP="009C5542">
            <w:pPr>
              <w:numPr>
                <w:ilvl w:val="0"/>
                <w:numId w:val="5"/>
              </w:num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Cs/>
              </w:rPr>
              <w:t>průběžná praxe</w:t>
            </w:r>
          </w:p>
          <w:p w:rsidR="005B2CDE" w:rsidRPr="00487289" w:rsidRDefault="005B2CDE" w:rsidP="009C5542">
            <w:pPr>
              <w:numPr>
                <w:ilvl w:val="0"/>
                <w:numId w:val="5"/>
              </w:num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Cs/>
              </w:rPr>
              <w:t>výcviková praxe</w:t>
            </w:r>
          </w:p>
          <w:p w:rsidR="005B2CDE" w:rsidRPr="00487289" w:rsidRDefault="005B2CDE" w:rsidP="009C5542">
            <w:pPr>
              <w:numPr>
                <w:ilvl w:val="0"/>
                <w:numId w:val="5"/>
              </w:num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Cs/>
              </w:rPr>
              <w:t>souvislá praxe</w:t>
            </w:r>
          </w:p>
          <w:p w:rsidR="00DF5BF3" w:rsidRPr="00487289" w:rsidRDefault="005B2CDE" w:rsidP="00EE4D39">
            <w:pPr>
              <w:numPr>
                <w:ilvl w:val="0"/>
                <w:numId w:val="5"/>
              </w:num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  <w:bCs/>
              </w:rPr>
              <w:t>tvorba portfolia a zpracování deníku učitele</w:t>
            </w:r>
          </w:p>
          <w:p w:rsidR="00DE358F" w:rsidRPr="00487289" w:rsidRDefault="00DE358F" w:rsidP="00EE4D3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Dílčí praxe - praktické pedagogické projekty </w:t>
            </w:r>
          </w:p>
          <w:p w:rsidR="00E63C70" w:rsidRPr="00487289" w:rsidRDefault="00E63C70" w:rsidP="00E63C70">
            <w:pPr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>Jde o nespecifickou praxi, která zahrnuje rozličné typy úloh orientovaných na praktickou pedagogickou činnost v rámci teoretických kurzů. Vyučující si například v rámci těchto projektů může zvolit jednorázovou formu exkurze, během které může dokumentovat teoretické postuláty prezentované na svém povinném kurzu. K této formě praxe řadíme před</w:t>
            </w:r>
            <w:r w:rsidR="007D5C5B" w:rsidRPr="00487289">
              <w:rPr>
                <w:color w:val="000000"/>
              </w:rPr>
              <w:t xml:space="preserve">měty Pedagogická propedeutika, </w:t>
            </w:r>
            <w:r w:rsidRPr="00487289">
              <w:rPr>
                <w:color w:val="000000"/>
              </w:rPr>
              <w:t>Psychologická propedeutika a Didaktika mateřské školy. Jsou z</w:t>
            </w:r>
            <w:r w:rsidR="00EC70AE" w:rsidRPr="00487289">
              <w:rPr>
                <w:color w:val="000000"/>
              </w:rPr>
              <w:t>ařazeny v prvním ročníku studia.</w:t>
            </w: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Průběžná praxe</w:t>
            </w:r>
          </w:p>
          <w:p w:rsidR="00E63C70" w:rsidRPr="00487289" w:rsidRDefault="00E63C70" w:rsidP="00E63C70">
            <w:pPr>
              <w:jc w:val="both"/>
              <w:rPr>
                <w:bCs/>
                <w:color w:val="000000"/>
              </w:rPr>
            </w:pPr>
            <w:r w:rsidRPr="00487289">
              <w:rPr>
                <w:bCs/>
                <w:color w:val="000000"/>
              </w:rPr>
              <w:t xml:space="preserve">Jde o specifickou praxi, kde </w:t>
            </w:r>
            <w:r w:rsidR="00D32FBB" w:rsidRPr="00487289">
              <w:rPr>
                <w:bCs/>
                <w:color w:val="000000"/>
              </w:rPr>
              <w:t xml:space="preserve">si </w:t>
            </w:r>
            <w:r w:rsidRPr="00487289">
              <w:rPr>
                <w:bCs/>
                <w:color w:val="000000"/>
              </w:rPr>
              <w:t>st</w:t>
            </w:r>
            <w:r w:rsidR="00D32FBB" w:rsidRPr="00487289">
              <w:rPr>
                <w:bCs/>
                <w:color w:val="000000"/>
              </w:rPr>
              <w:t xml:space="preserve">udenti zkoušejí </w:t>
            </w:r>
            <w:r w:rsidR="00933D9E" w:rsidRPr="00487289">
              <w:rPr>
                <w:bCs/>
                <w:color w:val="000000"/>
              </w:rPr>
              <w:t xml:space="preserve">výuku v rámci </w:t>
            </w:r>
            <w:r w:rsidR="00D32FBB" w:rsidRPr="00487289">
              <w:rPr>
                <w:bCs/>
                <w:color w:val="000000"/>
              </w:rPr>
              <w:t>obsahové</w:t>
            </w:r>
            <w:r w:rsidR="00933D9E" w:rsidRPr="00487289">
              <w:rPr>
                <w:bCs/>
                <w:color w:val="000000"/>
              </w:rPr>
              <w:t>ho</w:t>
            </w:r>
            <w:r w:rsidR="00D32FBB" w:rsidRPr="00487289">
              <w:rPr>
                <w:bCs/>
                <w:color w:val="000000"/>
              </w:rPr>
              <w:t xml:space="preserve"> zaměření</w:t>
            </w:r>
            <w:r w:rsidRPr="00487289">
              <w:rPr>
                <w:bCs/>
                <w:color w:val="000000"/>
              </w:rPr>
              <w:t xml:space="preserve"> </w:t>
            </w:r>
            <w:r w:rsidR="00933D9E" w:rsidRPr="00487289">
              <w:rPr>
                <w:bCs/>
                <w:color w:val="000000"/>
              </w:rPr>
              <w:t xml:space="preserve">předškolního vzdělávání </w:t>
            </w:r>
            <w:r w:rsidRPr="00487289">
              <w:rPr>
                <w:bCs/>
                <w:color w:val="000000"/>
              </w:rPr>
              <w:t xml:space="preserve">na základě jednotlivě didakticky vedených předmětů. Mají možnost úzce spolupracovat a konzultovat s jednotlivými metodiky (vyučujícími), </w:t>
            </w:r>
            <w:r w:rsidR="00D32FBB" w:rsidRPr="00487289">
              <w:rPr>
                <w:bCs/>
                <w:color w:val="000000"/>
              </w:rPr>
              <w:t xml:space="preserve">rovněž si vyzkoušet </w:t>
            </w:r>
            <w:r w:rsidRPr="00487289">
              <w:rPr>
                <w:bCs/>
                <w:color w:val="000000"/>
              </w:rPr>
              <w:t>integraci jednotlivých oblastí</w:t>
            </w:r>
            <w:r w:rsidR="00D32FBB" w:rsidRPr="00487289">
              <w:rPr>
                <w:bCs/>
                <w:color w:val="000000"/>
              </w:rPr>
              <w:t xml:space="preserve"> a jejich témat</w:t>
            </w:r>
            <w:r w:rsidRPr="00487289">
              <w:rPr>
                <w:bCs/>
                <w:color w:val="000000"/>
              </w:rPr>
              <w:t xml:space="preserve"> do jednoho celku. K této formě je možné přiřadit předměty Výtvarný projev dítěte předškolního věku, Hudební tvorba dítěte předškolního věku, Rozvoj základných lokomocí dítěte předškolního věku, Jazyková a literární gramotnost, Rozvoj počátečních matematických představ, Rozvoj přírodovědné gramotnosti v předškolním vzdělávání. Tyto předměty studenti absolvují v druhém ročníku svého studia. </w:t>
            </w:r>
          </w:p>
          <w:p w:rsidR="00E63C70" w:rsidRPr="00487289" w:rsidRDefault="00E63C70" w:rsidP="00E63C70">
            <w:pPr>
              <w:jc w:val="both"/>
              <w:rPr>
                <w:bCs/>
                <w:color w:val="000000"/>
              </w:rPr>
            </w:pP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Výcviková praxe</w:t>
            </w:r>
          </w:p>
          <w:p w:rsidR="0050454E" w:rsidRPr="00487289" w:rsidRDefault="00EC70AE" w:rsidP="00067F75">
            <w:pPr>
              <w:jc w:val="both"/>
              <w:rPr>
                <w:bCs/>
                <w:color w:val="000000"/>
              </w:rPr>
            </w:pPr>
            <w:r w:rsidRPr="00487289">
              <w:rPr>
                <w:bCs/>
                <w:color w:val="000000"/>
              </w:rPr>
              <w:t>Praxe n</w:t>
            </w:r>
            <w:r w:rsidR="0050454E" w:rsidRPr="00487289">
              <w:rPr>
                <w:bCs/>
                <w:color w:val="000000"/>
              </w:rPr>
              <w:t>abízí možnost ověřit si pedagogické strategie</w:t>
            </w:r>
            <w:r w:rsidR="00E63C70" w:rsidRPr="00487289">
              <w:rPr>
                <w:bCs/>
                <w:color w:val="000000"/>
              </w:rPr>
              <w:t xml:space="preserve"> v oblasti zájmových činností dětí předškolního věku. Ve studijním oboru je zastoupená </w:t>
            </w:r>
            <w:r w:rsidR="0050454E" w:rsidRPr="00487289">
              <w:rPr>
                <w:bCs/>
                <w:color w:val="000000"/>
              </w:rPr>
              <w:t>povinně volitelným předměte</w:t>
            </w:r>
            <w:r w:rsidR="00236549">
              <w:rPr>
                <w:bCs/>
                <w:color w:val="000000"/>
              </w:rPr>
              <w:t>m</w:t>
            </w:r>
            <w:r w:rsidR="00E63C70" w:rsidRPr="00487289">
              <w:rPr>
                <w:bCs/>
                <w:color w:val="000000"/>
              </w:rPr>
              <w:t xml:space="preserve"> Letní škola v přírodě. </w:t>
            </w:r>
          </w:p>
          <w:p w:rsidR="00067F75" w:rsidRPr="00487289" w:rsidRDefault="006B652A" w:rsidP="00067F75">
            <w:pPr>
              <w:pStyle w:val="Textkomente"/>
              <w:jc w:val="both"/>
            </w:pPr>
            <w:r w:rsidRPr="00487289">
              <w:rPr>
                <w:bCs/>
                <w:color w:val="000000"/>
              </w:rPr>
              <w:t>V rámci této praxe je</w:t>
            </w:r>
            <w:r w:rsidR="00E63C70" w:rsidRPr="00487289">
              <w:rPr>
                <w:bCs/>
                <w:color w:val="000000"/>
              </w:rPr>
              <w:t xml:space="preserve"> možnost zapojení se do přípravy</w:t>
            </w:r>
            <w:r w:rsidR="00AC6C60" w:rsidRPr="00487289">
              <w:rPr>
                <w:bCs/>
                <w:color w:val="000000"/>
              </w:rPr>
              <w:t xml:space="preserve"> a vedení </w:t>
            </w:r>
            <w:r w:rsidR="00E63C70" w:rsidRPr="00487289">
              <w:rPr>
                <w:bCs/>
                <w:color w:val="000000"/>
              </w:rPr>
              <w:t>zájmových krou</w:t>
            </w:r>
            <w:r w:rsidRPr="00487289">
              <w:rPr>
                <w:bCs/>
                <w:color w:val="000000"/>
              </w:rPr>
              <w:t>žků pro fakultní mateřské školy,</w:t>
            </w:r>
            <w:r w:rsidR="00AC6C60" w:rsidRPr="00487289">
              <w:rPr>
                <w:bCs/>
                <w:color w:val="000000"/>
              </w:rPr>
              <w:t xml:space="preserve"> </w:t>
            </w:r>
            <w:r w:rsidR="000A0A7F" w:rsidRPr="00487289">
              <w:rPr>
                <w:bCs/>
                <w:color w:val="000000"/>
              </w:rPr>
              <w:t>které zabezpečují</w:t>
            </w:r>
            <w:r w:rsidR="008174B6" w:rsidRPr="00487289">
              <w:rPr>
                <w:bCs/>
                <w:color w:val="000000"/>
              </w:rPr>
              <w:t xml:space="preserve"> studenti na základě</w:t>
            </w:r>
            <w:r w:rsidRPr="00487289">
              <w:rPr>
                <w:bCs/>
                <w:color w:val="000000"/>
              </w:rPr>
              <w:t xml:space="preserve"> svých zájmových aktivit a preferencí.</w:t>
            </w:r>
            <w:r w:rsidR="00E63C70" w:rsidRPr="00487289">
              <w:rPr>
                <w:bCs/>
                <w:color w:val="000000"/>
              </w:rPr>
              <w:t xml:space="preserve"> </w:t>
            </w:r>
            <w:r w:rsidRPr="00487289">
              <w:rPr>
                <w:bCs/>
                <w:color w:val="000000"/>
              </w:rPr>
              <w:t>Doposud takto</w:t>
            </w:r>
            <w:r w:rsidR="00E63C70" w:rsidRPr="00487289">
              <w:rPr>
                <w:bCs/>
                <w:color w:val="000000"/>
              </w:rPr>
              <w:t xml:space="preserve"> vznikly zájmové kroužky</w:t>
            </w:r>
            <w:r w:rsidR="00AC6C60" w:rsidRPr="00487289">
              <w:rPr>
                <w:bCs/>
                <w:color w:val="000000"/>
              </w:rPr>
              <w:t xml:space="preserve"> se zaměřením na keramiku</w:t>
            </w:r>
            <w:r w:rsidR="00E63C70" w:rsidRPr="00487289">
              <w:rPr>
                <w:bCs/>
                <w:color w:val="000000"/>
              </w:rPr>
              <w:t xml:space="preserve">, lidové tance, anglický jazyk a podobně. Jsou dobrovolnou aktivitou studentů, která je však příznivě hodnocena při státní závěrečné zkoušce, protože studenti i </w:t>
            </w:r>
            <w:r w:rsidR="00E63C70" w:rsidRPr="00487289">
              <w:rPr>
                <w:bCs/>
              </w:rPr>
              <w:t xml:space="preserve">během tohoto typu praxe zpracovávají své portfolio s přípravami. </w:t>
            </w:r>
            <w:r w:rsidR="00067F75" w:rsidRPr="00487289">
              <w:rPr>
                <w:bCs/>
              </w:rPr>
              <w:t xml:space="preserve">Prostřednictvím výcvikové praxe studenti můžou přijít do kontaktu </w:t>
            </w:r>
            <w:r w:rsidR="00067F75" w:rsidRPr="00487289">
              <w:t>s jinými školami než fakultními a mají možnost</w:t>
            </w:r>
            <w:r w:rsidR="00236549">
              <w:t xml:space="preserve"> oslovit svého potenciálního zaměstnavatele</w:t>
            </w:r>
            <w:r w:rsidR="00067F75" w:rsidRPr="00487289">
              <w:t xml:space="preserve"> v regionu.</w:t>
            </w:r>
            <w:r w:rsidR="00067F75" w:rsidRPr="00487289">
              <w:rPr>
                <w:bCs/>
                <w:color w:val="000000"/>
              </w:rPr>
              <w:t xml:space="preserve"> Při této praxi dochází k spolupráci s různými institucemi v</w:t>
            </w:r>
            <w:r w:rsidR="00852602" w:rsidRPr="00487289">
              <w:rPr>
                <w:bCs/>
                <w:color w:val="000000"/>
              </w:rPr>
              <w:t>e</w:t>
            </w:r>
            <w:r w:rsidR="00067F75" w:rsidRPr="00487289">
              <w:rPr>
                <w:bCs/>
                <w:color w:val="000000"/>
              </w:rPr>
              <w:t> zlínském regionu, které síťují terén předškolních zařízení.</w:t>
            </w:r>
          </w:p>
          <w:p w:rsidR="0050454E" w:rsidRPr="00487289" w:rsidRDefault="0050454E" w:rsidP="00067F75">
            <w:pPr>
              <w:jc w:val="both"/>
              <w:rPr>
                <w:bCs/>
              </w:rPr>
            </w:pPr>
          </w:p>
          <w:p w:rsidR="00E63C70" w:rsidRPr="00487289" w:rsidRDefault="00E63C70" w:rsidP="00067F75">
            <w:pPr>
              <w:jc w:val="both"/>
              <w:rPr>
                <w:bCs/>
                <w:color w:val="000000"/>
              </w:rPr>
            </w:pPr>
            <w:r w:rsidRPr="00487289">
              <w:rPr>
                <w:bCs/>
              </w:rPr>
              <w:t>K tomuto typu praxí však patří také projekt fakul</w:t>
            </w:r>
            <w:r w:rsidR="00933D9E" w:rsidRPr="00487289">
              <w:rPr>
                <w:bCs/>
              </w:rPr>
              <w:t>ty pod názvem Junior univerzita.</w:t>
            </w:r>
            <w:r w:rsidRPr="00487289">
              <w:rPr>
                <w:bCs/>
              </w:rPr>
              <w:t xml:space="preserve"> Auto</w:t>
            </w:r>
            <w:r w:rsidR="001B6526" w:rsidRPr="00487289">
              <w:rPr>
                <w:bCs/>
              </w:rPr>
              <w:t>ry vzdělávacích projektů pro děti v rámci Junior univerzity, které realizují v měsíci červenec, jsou právě studenti programu</w:t>
            </w:r>
            <w:r w:rsidR="00933D9E" w:rsidRPr="00487289">
              <w:rPr>
                <w:bCs/>
              </w:rPr>
              <w:t>.</w:t>
            </w:r>
            <w:r w:rsidR="0048715A" w:rsidRPr="00487289">
              <w:rPr>
                <w:bCs/>
              </w:rPr>
              <w:t xml:space="preserve"> V </w:t>
            </w:r>
            <w:r w:rsidR="00933D9E" w:rsidRPr="00487289">
              <w:rPr>
                <w:bCs/>
              </w:rPr>
              <w:t xml:space="preserve">rámci výcvikové práce se uskutečňuje </w:t>
            </w:r>
            <w:r w:rsidR="00AC6C60" w:rsidRPr="00487289">
              <w:rPr>
                <w:bCs/>
              </w:rPr>
              <w:t>rovněž</w:t>
            </w:r>
            <w:r w:rsidRPr="00487289">
              <w:rPr>
                <w:bCs/>
              </w:rPr>
              <w:t xml:space="preserve"> projekt přípravy divadélek pro mateřské školy,</w:t>
            </w:r>
            <w:r w:rsidR="00933D9E" w:rsidRPr="00487289">
              <w:rPr>
                <w:bCs/>
              </w:rPr>
              <w:t xml:space="preserve"> projekt výchovných koncertů a</w:t>
            </w:r>
            <w:r w:rsidRPr="00487289">
              <w:rPr>
                <w:bCs/>
              </w:rPr>
              <w:t xml:space="preserve"> přírodovědné projekty pro mateřské školy. </w:t>
            </w:r>
            <w:r w:rsidR="00933D9E" w:rsidRPr="00487289">
              <w:rPr>
                <w:bCs/>
              </w:rPr>
              <w:t>Cílovou skupinou jsou</w:t>
            </w:r>
            <w:r w:rsidR="002961AE" w:rsidRPr="00487289">
              <w:rPr>
                <w:bCs/>
              </w:rPr>
              <w:t xml:space="preserve"> především</w:t>
            </w:r>
            <w:r w:rsidR="00933D9E" w:rsidRPr="00487289">
              <w:rPr>
                <w:bCs/>
              </w:rPr>
              <w:t xml:space="preserve"> mateřské školy v</w:t>
            </w:r>
            <w:r w:rsidR="0048715A" w:rsidRPr="00487289">
              <w:rPr>
                <w:bCs/>
              </w:rPr>
              <w:t>e</w:t>
            </w:r>
            <w:r w:rsidR="00933D9E" w:rsidRPr="00487289">
              <w:rPr>
                <w:bCs/>
              </w:rPr>
              <w:t> Zlínském regionu.</w:t>
            </w:r>
          </w:p>
          <w:p w:rsidR="00933D9E" w:rsidRPr="00487289" w:rsidRDefault="00933D9E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Souvislá praxe</w:t>
            </w:r>
          </w:p>
          <w:p w:rsidR="00E63C70" w:rsidRPr="00487289" w:rsidRDefault="002961AE" w:rsidP="00E63C70">
            <w:pPr>
              <w:jc w:val="both"/>
              <w:rPr>
                <w:bCs/>
                <w:color w:val="000000"/>
              </w:rPr>
            </w:pPr>
            <w:r w:rsidRPr="00487289">
              <w:rPr>
                <w:bCs/>
                <w:color w:val="000000"/>
              </w:rPr>
              <w:t>Jedná se o praxi, která</w:t>
            </w:r>
            <w:r w:rsidR="00E63C70" w:rsidRPr="00487289">
              <w:rPr>
                <w:bCs/>
                <w:color w:val="000000"/>
              </w:rPr>
              <w:t xml:space="preserve"> tvoří souvislý přechod ke státní závěrečné zkoušce</w:t>
            </w:r>
            <w:r w:rsidRPr="00487289">
              <w:rPr>
                <w:bCs/>
                <w:color w:val="000000"/>
              </w:rPr>
              <w:t>, je přemostěním</w:t>
            </w:r>
            <w:r w:rsidR="00E63C70" w:rsidRPr="00487289">
              <w:rPr>
                <w:bCs/>
                <w:color w:val="000000"/>
              </w:rPr>
              <w:t xml:space="preserve"> mezi </w:t>
            </w:r>
            <w:r w:rsidR="00371B34" w:rsidRPr="00487289">
              <w:rPr>
                <w:bCs/>
                <w:color w:val="000000"/>
              </w:rPr>
              <w:t xml:space="preserve">pozicí </w:t>
            </w:r>
            <w:r w:rsidRPr="00487289">
              <w:rPr>
                <w:bCs/>
                <w:color w:val="000000"/>
              </w:rPr>
              <w:t xml:space="preserve">a statusem </w:t>
            </w:r>
            <w:r w:rsidR="00E63C70" w:rsidRPr="00487289">
              <w:rPr>
                <w:bCs/>
                <w:color w:val="000000"/>
              </w:rPr>
              <w:t>student</w:t>
            </w:r>
            <w:r w:rsidRPr="00487289">
              <w:rPr>
                <w:bCs/>
                <w:color w:val="000000"/>
              </w:rPr>
              <w:t>a</w:t>
            </w:r>
            <w:r w:rsidR="00E63C70" w:rsidRPr="00487289">
              <w:rPr>
                <w:bCs/>
                <w:color w:val="000000"/>
              </w:rPr>
              <w:t xml:space="preserve"> a začínajícím učitelem mateřské školy. Praxe tohoto typu trvá čtyři týdny </w:t>
            </w:r>
            <w:r w:rsidR="00067F75" w:rsidRPr="00487289">
              <w:rPr>
                <w:bCs/>
                <w:color w:val="000000"/>
              </w:rPr>
              <w:t>a probíhá ve fakultních mateřských školách.</w:t>
            </w:r>
            <w:r w:rsidR="00D2138A" w:rsidRPr="00487289">
              <w:rPr>
                <w:bCs/>
                <w:color w:val="000000"/>
              </w:rPr>
              <w:t xml:space="preserve"> </w:t>
            </w:r>
            <w:r w:rsidR="002C151E" w:rsidRPr="00487289">
              <w:rPr>
                <w:bCs/>
                <w:color w:val="000000"/>
              </w:rPr>
              <w:t xml:space="preserve">Student vystupuje v pozici učitele se všemi povinnostmi, které se k ní vztahují. </w:t>
            </w:r>
            <w:r w:rsidR="00E63C70" w:rsidRPr="00487289">
              <w:rPr>
                <w:bCs/>
                <w:color w:val="000000"/>
              </w:rPr>
              <w:t>Součástí praxe je příprava port</w:t>
            </w:r>
            <w:r w:rsidR="000930DE" w:rsidRPr="00487289">
              <w:rPr>
                <w:bCs/>
                <w:color w:val="000000"/>
              </w:rPr>
              <w:t>folia, které student předkládá a obhajuje</w:t>
            </w:r>
            <w:r w:rsidR="00E63C70" w:rsidRPr="00487289">
              <w:rPr>
                <w:bCs/>
                <w:color w:val="000000"/>
              </w:rPr>
              <w:t xml:space="preserve"> během státní zkoušky. </w:t>
            </w:r>
            <w:r w:rsidR="000930DE" w:rsidRPr="00487289">
              <w:rPr>
                <w:bCs/>
                <w:color w:val="000000"/>
              </w:rPr>
              <w:t>Náplní</w:t>
            </w:r>
            <w:r w:rsidR="00E63C70" w:rsidRPr="00487289">
              <w:rPr>
                <w:bCs/>
                <w:color w:val="000000"/>
              </w:rPr>
              <w:t xml:space="preserve"> portfolia však nejsou jen výstupy, které vznikly při souvislé praxi. Portfolio praxe má tedy širší uplatnění.</w:t>
            </w:r>
          </w:p>
          <w:p w:rsidR="00E63C70" w:rsidRPr="00487289" w:rsidRDefault="00E63C70" w:rsidP="004E0413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63C70" w:rsidRPr="00487289" w:rsidRDefault="00E63C70" w:rsidP="00E63C70">
            <w:pPr>
              <w:pStyle w:val="Odstavecseseznamem"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/>
                <w:bCs/>
                <w:sz w:val="20"/>
                <w:szCs w:val="20"/>
              </w:rPr>
              <w:t>Tvorba portfolia praxe a zpracování deníku učitele</w:t>
            </w:r>
          </w:p>
          <w:p w:rsidR="00E63C70" w:rsidRPr="00487289" w:rsidRDefault="00E63C70" w:rsidP="00E63C70">
            <w:pPr>
              <w:jc w:val="both"/>
              <w:rPr>
                <w:b/>
                <w:bCs/>
                <w:color w:val="000000"/>
              </w:rPr>
            </w:pPr>
            <w:r w:rsidRPr="00487289">
              <w:rPr>
                <w:bCs/>
                <w:color w:val="000000"/>
              </w:rPr>
              <w:t xml:space="preserve">Tento typ praxe je zařazený samostatně i proto, že do přípravy těchto materiálů vstupují všechny předcházející praxe, které student během svého studia absolvoval. To znamená, že student začíná </w:t>
            </w:r>
            <w:r w:rsidR="000930DE" w:rsidRPr="00487289">
              <w:rPr>
                <w:bCs/>
                <w:color w:val="000000"/>
              </w:rPr>
              <w:t xml:space="preserve">pracovat </w:t>
            </w:r>
            <w:r w:rsidRPr="00487289">
              <w:rPr>
                <w:bCs/>
                <w:color w:val="000000"/>
              </w:rPr>
              <w:t>na přípravě svého portfolia praxe už v prvním r</w:t>
            </w:r>
            <w:r w:rsidR="004E0413" w:rsidRPr="00487289">
              <w:rPr>
                <w:bCs/>
                <w:color w:val="000000"/>
              </w:rPr>
              <w:t>očníku po absolvování předmětu P</w:t>
            </w:r>
            <w:r w:rsidRPr="00487289">
              <w:rPr>
                <w:bCs/>
                <w:color w:val="000000"/>
              </w:rPr>
              <w:t xml:space="preserve">edagogická propedeutika. Tam dostává možnost zpracovat například charakteristiku fakultních mateřských škol, </w:t>
            </w:r>
            <w:r w:rsidR="00852602" w:rsidRPr="00487289">
              <w:rPr>
                <w:bCs/>
                <w:color w:val="000000"/>
              </w:rPr>
              <w:t>ale i jiných aktivit, s nimiž</w:t>
            </w:r>
            <w:r w:rsidRPr="00487289">
              <w:rPr>
                <w:bCs/>
                <w:color w:val="000000"/>
              </w:rPr>
              <w:t xml:space="preserve"> se setkává. Důležitou součástí celé koncepce praxí v oboru je zpracování deníku učitele mateřské školy, který se rovněž začíná tvořit už od prvního ročníku.</w:t>
            </w:r>
          </w:p>
          <w:p w:rsidR="004A68E0" w:rsidRPr="00487289" w:rsidRDefault="004A68E0" w:rsidP="00840C7E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</w:rPr>
            </w:pPr>
          </w:p>
          <w:p w:rsidR="00DF5BF3" w:rsidRPr="00487289" w:rsidRDefault="000F02D1" w:rsidP="00840C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87289">
              <w:rPr>
                <w:rFonts w:eastAsia="Calibri"/>
              </w:rPr>
              <w:t>Povinné odborné praxe jsou v rámci programu realizovány ve veřejných, ale i soukromých mateřských školách (v</w:t>
            </w:r>
            <w:r w:rsidR="000930DE" w:rsidRPr="00487289">
              <w:rPr>
                <w:rFonts w:eastAsia="Calibri"/>
              </w:rPr>
              <w:t>e</w:t>
            </w:r>
            <w:r w:rsidRPr="00487289">
              <w:rPr>
                <w:rFonts w:eastAsia="Calibri"/>
              </w:rPr>
              <w:t> Zlínském regionu), jedna z nich je na Slovensku</w:t>
            </w:r>
            <w:r w:rsidR="00DD514A" w:rsidRPr="00487289">
              <w:rPr>
                <w:rFonts w:eastAsia="Calibri"/>
              </w:rPr>
              <w:t>.</w:t>
            </w:r>
            <w:r w:rsidRPr="00487289">
              <w:rPr>
                <w:rFonts w:eastAsia="Calibri"/>
              </w:rPr>
              <w:t xml:space="preserve"> </w:t>
            </w:r>
            <w:r w:rsidR="00A36AFB" w:rsidRPr="00487289">
              <w:rPr>
                <w:rFonts w:eastAsia="Calibri"/>
              </w:rPr>
              <w:t>Studenti mají možnost pozorovat</w:t>
            </w:r>
            <w:r w:rsidR="000927DA" w:rsidRPr="00487289">
              <w:rPr>
                <w:rFonts w:eastAsia="Calibri"/>
              </w:rPr>
              <w:t xml:space="preserve"> dění</w:t>
            </w:r>
            <w:r w:rsidR="00A36AFB" w:rsidRPr="00487289">
              <w:rPr>
                <w:rFonts w:eastAsia="Calibri"/>
              </w:rPr>
              <w:t xml:space="preserve"> i působit v různých typech škol podle zřizovatele</w:t>
            </w:r>
            <w:r w:rsidR="002F361B" w:rsidRPr="00487289">
              <w:rPr>
                <w:rFonts w:eastAsia="Calibri"/>
              </w:rPr>
              <w:t xml:space="preserve">, </w:t>
            </w:r>
            <w:r w:rsidR="000930DE" w:rsidRPr="00487289">
              <w:rPr>
                <w:rFonts w:eastAsia="Calibri"/>
              </w:rPr>
              <w:t xml:space="preserve">mají příležitost srovnání z hlediska </w:t>
            </w:r>
            <w:r w:rsidR="00F77825" w:rsidRPr="00487289">
              <w:rPr>
                <w:rFonts w:eastAsia="Calibri"/>
              </w:rPr>
              <w:t>využívanýc</w:t>
            </w:r>
            <w:r w:rsidR="000930DE" w:rsidRPr="00487289">
              <w:rPr>
                <w:rFonts w:eastAsia="Calibri"/>
              </w:rPr>
              <w:t xml:space="preserve">h pedagogických přístupů, ale i </w:t>
            </w:r>
            <w:r w:rsidR="00F77825" w:rsidRPr="00487289">
              <w:rPr>
                <w:rFonts w:eastAsia="Calibri"/>
              </w:rPr>
              <w:t xml:space="preserve">věkové a sociální </w:t>
            </w:r>
            <w:r w:rsidR="002F361B" w:rsidRPr="00487289">
              <w:rPr>
                <w:rFonts w:eastAsia="Calibri"/>
              </w:rPr>
              <w:t>struktury dětí</w:t>
            </w:r>
            <w:r w:rsidR="00F77825" w:rsidRPr="00487289">
              <w:rPr>
                <w:rFonts w:eastAsia="Calibri"/>
              </w:rPr>
              <w:t>.</w:t>
            </w:r>
            <w:r w:rsidR="002F361B" w:rsidRPr="00487289">
              <w:rPr>
                <w:rFonts w:eastAsia="Calibri"/>
              </w:rPr>
              <w:t xml:space="preserve"> </w:t>
            </w:r>
            <w:r w:rsidR="00F77825" w:rsidRPr="00487289">
              <w:rPr>
                <w:rFonts w:eastAsia="Calibri"/>
              </w:rPr>
              <w:t>Š</w:t>
            </w:r>
            <w:r w:rsidR="002F361B" w:rsidRPr="00487289">
              <w:rPr>
                <w:rFonts w:eastAsia="Calibri"/>
              </w:rPr>
              <w:t>koly</w:t>
            </w:r>
            <w:r w:rsidR="000930DE" w:rsidRPr="00487289">
              <w:rPr>
                <w:rFonts w:eastAsia="Calibri"/>
              </w:rPr>
              <w:t xml:space="preserve"> pracují i s dětmi mladšími než</w:t>
            </w:r>
            <w:r w:rsidR="002F361B" w:rsidRPr="00487289">
              <w:rPr>
                <w:rFonts w:eastAsia="Calibri"/>
              </w:rPr>
              <w:t xml:space="preserve"> tři roky</w:t>
            </w:r>
            <w:r w:rsidR="00DF5BF3" w:rsidRPr="00487289">
              <w:rPr>
                <w:rFonts w:eastAsia="Calibri"/>
              </w:rPr>
              <w:t>, specificky se věnují i dětem při nástupu do základní školy</w:t>
            </w:r>
            <w:r w:rsidR="002F361B" w:rsidRPr="00487289">
              <w:rPr>
                <w:rFonts w:eastAsia="Calibri"/>
              </w:rPr>
              <w:t xml:space="preserve">. </w:t>
            </w:r>
          </w:p>
          <w:p w:rsidR="00054693" w:rsidRPr="00487289" w:rsidRDefault="002F361B" w:rsidP="00F77825">
            <w:pPr>
              <w:autoSpaceDE w:val="0"/>
              <w:autoSpaceDN w:val="0"/>
              <w:adjustRightInd w:val="0"/>
              <w:jc w:val="both"/>
            </w:pPr>
            <w:r w:rsidRPr="00487289">
              <w:rPr>
                <w:rFonts w:eastAsia="Calibri"/>
              </w:rPr>
              <w:t>Z</w:t>
            </w:r>
            <w:r w:rsidR="000927DA" w:rsidRPr="00487289">
              <w:rPr>
                <w:rFonts w:eastAsia="Calibri"/>
              </w:rPr>
              <w:t>cela specifické prostředí se nabízí v univerzitní mateřské škole</w:t>
            </w:r>
            <w:r w:rsidRPr="00487289">
              <w:rPr>
                <w:rFonts w:eastAsia="Calibri"/>
              </w:rPr>
              <w:t xml:space="preserve">, </w:t>
            </w:r>
            <w:r w:rsidR="00F77825" w:rsidRPr="00487289">
              <w:rPr>
                <w:rFonts w:eastAsia="Calibri"/>
              </w:rPr>
              <w:t xml:space="preserve">kterou </w:t>
            </w:r>
            <w:r w:rsidRPr="00487289">
              <w:rPr>
                <w:rFonts w:eastAsia="Calibri"/>
              </w:rPr>
              <w:t>UTB</w:t>
            </w:r>
            <w:r w:rsidR="00840C7E" w:rsidRPr="00487289">
              <w:rPr>
                <w:rFonts w:eastAsia="Calibri"/>
              </w:rPr>
              <w:t xml:space="preserve"> ve Zlíně zřídila v roce 2011. Jde o </w:t>
            </w:r>
            <w:r w:rsidR="00BC493E" w:rsidRPr="00487289">
              <w:rPr>
                <w:rFonts w:eastAsia="Calibri"/>
              </w:rPr>
              <w:t>ojedinělý</w:t>
            </w:r>
            <w:r w:rsidR="00840C7E" w:rsidRPr="00487289">
              <w:rPr>
                <w:rFonts w:eastAsia="Calibri"/>
              </w:rPr>
              <w:t xml:space="preserve"> model předškolního zařízení, který funguje na principu firemní školy, </w:t>
            </w:r>
            <w:r w:rsidR="00F77825" w:rsidRPr="00487289">
              <w:rPr>
                <w:rFonts w:eastAsia="Calibri"/>
              </w:rPr>
              <w:t xml:space="preserve">ve které jsou při přijímání </w:t>
            </w:r>
            <w:r w:rsidR="003D30B3" w:rsidRPr="00487289">
              <w:rPr>
                <w:rFonts w:eastAsia="Calibri"/>
              </w:rPr>
              <w:t>upřednostňovány</w:t>
            </w:r>
            <w:r w:rsidR="00DF5BF3" w:rsidRPr="00487289">
              <w:rPr>
                <w:rFonts w:eastAsia="Calibri"/>
              </w:rPr>
              <w:t xml:space="preserve"> především</w:t>
            </w:r>
            <w:r w:rsidR="00F77825" w:rsidRPr="00487289">
              <w:rPr>
                <w:rFonts w:eastAsia="Calibri"/>
              </w:rPr>
              <w:t xml:space="preserve"> děti pracovníků (akademiků) a studentů</w:t>
            </w:r>
            <w:r w:rsidR="00840C7E" w:rsidRPr="00487289">
              <w:rPr>
                <w:rFonts w:eastAsia="Calibri"/>
              </w:rPr>
              <w:t xml:space="preserve"> UTB. </w:t>
            </w:r>
            <w:r w:rsidR="00BC493E" w:rsidRPr="00487289">
              <w:rPr>
                <w:rFonts w:eastAsia="Calibri"/>
              </w:rPr>
              <w:t>Zároveň je však fakult</w:t>
            </w:r>
            <w:r w:rsidRPr="00487289">
              <w:rPr>
                <w:rFonts w:eastAsia="Calibri"/>
              </w:rPr>
              <w:t>ní školou pro studenty programu, využívá se tak synergický efekt mezi školou</w:t>
            </w:r>
            <w:r w:rsidR="003D30B3" w:rsidRPr="00487289">
              <w:rPr>
                <w:rFonts w:eastAsia="Calibri"/>
              </w:rPr>
              <w:t>, akademiky</w:t>
            </w:r>
            <w:r w:rsidR="000930DE" w:rsidRPr="00487289">
              <w:rPr>
                <w:rFonts w:eastAsia="Calibri"/>
              </w:rPr>
              <w:t xml:space="preserve"> i studenty</w:t>
            </w:r>
            <w:r w:rsidRPr="00487289">
              <w:rPr>
                <w:rFonts w:eastAsia="Calibri"/>
              </w:rPr>
              <w:t xml:space="preserve"> a jejich přípravou. </w:t>
            </w:r>
            <w:r w:rsidR="000930DE" w:rsidRPr="00487289">
              <w:rPr>
                <w:rFonts w:eastAsia="Calibri"/>
              </w:rPr>
              <w:t>V roce</w:t>
            </w:r>
            <w:r w:rsidR="00840C7E" w:rsidRPr="00487289">
              <w:rPr>
                <w:rFonts w:eastAsia="Calibri"/>
              </w:rPr>
              <w:t xml:space="preserve"> 2017</w:t>
            </w:r>
            <w:r w:rsidRPr="00487289">
              <w:rPr>
                <w:rFonts w:eastAsia="Calibri"/>
              </w:rPr>
              <w:t xml:space="preserve"> má tři třídy a stabilní pozici v regionu, je jednou z devíti </w:t>
            </w:r>
            <w:r w:rsidR="000930DE" w:rsidRPr="00487289">
              <w:rPr>
                <w:rFonts w:eastAsia="Calibri"/>
              </w:rPr>
              <w:t xml:space="preserve">univerzitních mateřských škol </w:t>
            </w:r>
            <w:r w:rsidRPr="00487289">
              <w:rPr>
                <w:rFonts w:eastAsia="Calibri"/>
              </w:rPr>
              <w:t>v ČR.</w:t>
            </w:r>
            <w:r w:rsidR="00840C7E" w:rsidRPr="00487289">
              <w:rPr>
                <w:rFonts w:eastAsia="Calibri"/>
              </w:rPr>
              <w:t xml:space="preserve"> </w:t>
            </w:r>
            <w:r w:rsidR="00F77825" w:rsidRPr="00487289">
              <w:t xml:space="preserve">Status fakultní mateřské školy má </w:t>
            </w:r>
            <w:r w:rsidR="000930DE" w:rsidRPr="00487289">
              <w:t xml:space="preserve">dále </w:t>
            </w:r>
            <w:r w:rsidR="00F77825" w:rsidRPr="00487289">
              <w:t xml:space="preserve">Mateřská škola Otrokovice. </w:t>
            </w:r>
            <w:r w:rsidR="0032451D" w:rsidRPr="00487289">
              <w:t>Je to s</w:t>
            </w:r>
            <w:r w:rsidR="00FF2C2B" w:rsidRPr="00487289">
              <w:t xml:space="preserve">družená MŠ sestávající ze </w:t>
            </w:r>
            <w:r w:rsidR="00236549">
              <w:t>7 mateřských škol, jedno zař</w:t>
            </w:r>
            <w:r w:rsidR="00FF2C2B" w:rsidRPr="00487289">
              <w:t>ízení tvoří jesle.</w:t>
            </w:r>
          </w:p>
          <w:p w:rsidR="00EE4D39" w:rsidRPr="00487289" w:rsidRDefault="00EE4D39" w:rsidP="00DF5BF3">
            <w:pPr>
              <w:autoSpaceDE w:val="0"/>
              <w:autoSpaceDN w:val="0"/>
              <w:adjustRightInd w:val="0"/>
              <w:jc w:val="both"/>
            </w:pPr>
          </w:p>
        </w:tc>
      </w:tr>
      <w:tr w:rsidR="00B32C84" w:rsidRPr="00487289" w:rsidTr="007D5C5B">
        <w:tc>
          <w:tcPr>
            <w:tcW w:w="1087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Rozsah</w:t>
            </w:r>
          </w:p>
        </w:tc>
        <w:tc>
          <w:tcPr>
            <w:tcW w:w="3259" w:type="dxa"/>
          </w:tcPr>
          <w:p w:rsidR="00B32C84" w:rsidRPr="00487289" w:rsidRDefault="00B32C84" w:rsidP="00EE4D39">
            <w:pPr>
              <w:jc w:val="both"/>
            </w:pPr>
          </w:p>
        </w:tc>
        <w:tc>
          <w:tcPr>
            <w:tcW w:w="804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týdnů</w:t>
            </w:r>
          </w:p>
        </w:tc>
        <w:tc>
          <w:tcPr>
            <w:tcW w:w="1800" w:type="dxa"/>
          </w:tcPr>
          <w:p w:rsidR="00B32C84" w:rsidRPr="00487289" w:rsidRDefault="00DF5BF3" w:rsidP="00F37C01">
            <w:pPr>
              <w:jc w:val="both"/>
            </w:pPr>
            <w:r w:rsidRPr="00487289">
              <w:t>12</w:t>
            </w:r>
          </w:p>
        </w:tc>
        <w:tc>
          <w:tcPr>
            <w:tcW w:w="900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hodin</w:t>
            </w:r>
          </w:p>
        </w:tc>
        <w:tc>
          <w:tcPr>
            <w:tcW w:w="1930" w:type="dxa"/>
          </w:tcPr>
          <w:p w:rsidR="00B32C84" w:rsidRPr="00487289" w:rsidRDefault="007D5C5B" w:rsidP="00F37C01">
            <w:pPr>
              <w:jc w:val="both"/>
            </w:pPr>
            <w:r w:rsidRPr="00487289">
              <w:t>300</w:t>
            </w:r>
          </w:p>
        </w:tc>
      </w:tr>
      <w:tr w:rsidR="00B32C84" w:rsidRPr="00487289" w:rsidTr="007D5C5B">
        <w:tc>
          <w:tcPr>
            <w:tcW w:w="7850" w:type="dxa"/>
            <w:gridSpan w:val="5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Přehled pracovišť, na kterých má být praxe uskutečňována</w:t>
            </w:r>
          </w:p>
        </w:tc>
        <w:tc>
          <w:tcPr>
            <w:tcW w:w="1930" w:type="dxa"/>
            <w:shd w:val="clear" w:color="auto" w:fill="F7CAAC"/>
          </w:tcPr>
          <w:p w:rsidR="00B32C84" w:rsidRPr="00487289" w:rsidRDefault="00B32C84" w:rsidP="00F37C01">
            <w:pPr>
              <w:jc w:val="both"/>
              <w:rPr>
                <w:b/>
              </w:rPr>
            </w:pPr>
            <w:r w:rsidRPr="00487289">
              <w:rPr>
                <w:b/>
              </w:rPr>
              <w:t>Smluvně zajištěno</w:t>
            </w:r>
          </w:p>
        </w:tc>
      </w:tr>
      <w:tr w:rsidR="00B32C84" w:rsidRPr="00487289" w:rsidTr="007D5C5B">
        <w:tc>
          <w:tcPr>
            <w:tcW w:w="7850" w:type="dxa"/>
            <w:gridSpan w:val="5"/>
          </w:tcPr>
          <w:p w:rsidR="00B32C84" w:rsidRPr="00487289" w:rsidRDefault="00D53912" w:rsidP="00F37C01">
            <w:pPr>
              <w:jc w:val="both"/>
            </w:pPr>
            <w:r w:rsidRPr="00487289">
              <w:t xml:space="preserve">Univerzitní mateřská škola </w:t>
            </w:r>
            <w:r w:rsidR="00EE4D39" w:rsidRPr="00487289">
              <w:t>Qočna</w:t>
            </w:r>
            <w:r w:rsidRPr="00487289">
              <w:t>, Zlín</w:t>
            </w:r>
          </w:p>
        </w:tc>
        <w:tc>
          <w:tcPr>
            <w:tcW w:w="1930" w:type="dxa"/>
          </w:tcPr>
          <w:p w:rsidR="00B32C84" w:rsidRPr="00487289" w:rsidRDefault="00D53912" w:rsidP="00F37C01">
            <w:pPr>
              <w:jc w:val="both"/>
            </w:pPr>
            <w:r w:rsidRPr="00487289">
              <w:t>ano</w:t>
            </w:r>
          </w:p>
        </w:tc>
      </w:tr>
      <w:tr w:rsidR="00B32C84" w:rsidRPr="00487289" w:rsidTr="007D5C5B">
        <w:tc>
          <w:tcPr>
            <w:tcW w:w="7850" w:type="dxa"/>
            <w:gridSpan w:val="5"/>
          </w:tcPr>
          <w:p w:rsidR="00B32C84" w:rsidRPr="00487289" w:rsidRDefault="00376461" w:rsidP="00F37C01">
            <w:pPr>
              <w:jc w:val="both"/>
            </w:pPr>
            <w:r w:rsidRPr="00487289">
              <w:t>M</w:t>
            </w:r>
            <w:r w:rsidR="000F02D1" w:rsidRPr="00487289">
              <w:t>ateřská škola</w:t>
            </w:r>
            <w:r w:rsidR="00D53912" w:rsidRPr="00487289">
              <w:t xml:space="preserve"> </w:t>
            </w:r>
            <w:r w:rsidR="00EE4D39" w:rsidRPr="00487289">
              <w:t>Otrokovice</w:t>
            </w:r>
          </w:p>
        </w:tc>
        <w:tc>
          <w:tcPr>
            <w:tcW w:w="1930" w:type="dxa"/>
          </w:tcPr>
          <w:p w:rsidR="00B32C84" w:rsidRPr="00487289" w:rsidRDefault="00D53912" w:rsidP="00F37C01">
            <w:pPr>
              <w:jc w:val="both"/>
            </w:pPr>
            <w:r w:rsidRPr="00487289">
              <w:t>ano</w:t>
            </w:r>
          </w:p>
        </w:tc>
      </w:tr>
      <w:tr w:rsidR="00B32C84" w:rsidRPr="00487289" w:rsidTr="007D5C5B">
        <w:tc>
          <w:tcPr>
            <w:tcW w:w="7850" w:type="dxa"/>
            <w:gridSpan w:val="5"/>
          </w:tcPr>
          <w:p w:rsidR="00B32C84" w:rsidRPr="00487289" w:rsidRDefault="000F02D1" w:rsidP="00F37C01">
            <w:pPr>
              <w:jc w:val="both"/>
            </w:pPr>
            <w:r w:rsidRPr="00487289">
              <w:t xml:space="preserve">Mateřská škola Zlín - </w:t>
            </w:r>
            <w:r w:rsidR="00D53912" w:rsidRPr="00487289">
              <w:t>Kudlov</w:t>
            </w:r>
          </w:p>
        </w:tc>
        <w:tc>
          <w:tcPr>
            <w:tcW w:w="1930" w:type="dxa"/>
          </w:tcPr>
          <w:p w:rsidR="00B32C84" w:rsidRPr="00487289" w:rsidRDefault="00A36AFB" w:rsidP="00F37C01">
            <w:pPr>
              <w:jc w:val="both"/>
            </w:pPr>
            <w:r w:rsidRPr="00487289">
              <w:t>ano</w:t>
            </w:r>
          </w:p>
        </w:tc>
      </w:tr>
      <w:tr w:rsidR="00B32C84" w:rsidRPr="00487289" w:rsidTr="007D5C5B">
        <w:tc>
          <w:tcPr>
            <w:tcW w:w="7850" w:type="dxa"/>
            <w:gridSpan w:val="5"/>
          </w:tcPr>
          <w:p w:rsidR="00B32C84" w:rsidRPr="00487289" w:rsidRDefault="00A36AFB" w:rsidP="00F37C01">
            <w:pPr>
              <w:jc w:val="both"/>
            </w:pPr>
            <w:r w:rsidRPr="00487289">
              <w:t>Súkromná materská</w:t>
            </w:r>
            <w:r w:rsidR="000A0A7F" w:rsidRPr="00487289">
              <w:t xml:space="preserve"> škola Life Academy, s. r. o., </w:t>
            </w:r>
            <w:r w:rsidRPr="00487289">
              <w:t>Poprad (SR)</w:t>
            </w:r>
          </w:p>
        </w:tc>
        <w:tc>
          <w:tcPr>
            <w:tcW w:w="1930" w:type="dxa"/>
          </w:tcPr>
          <w:p w:rsidR="00B32C84" w:rsidRPr="00487289" w:rsidRDefault="00A36AFB" w:rsidP="00F37C01">
            <w:pPr>
              <w:jc w:val="both"/>
            </w:pPr>
            <w:r w:rsidRPr="00487289">
              <w:t>ano</w:t>
            </w:r>
          </w:p>
        </w:tc>
      </w:tr>
      <w:tr w:rsidR="00B32C84" w:rsidRPr="00487289" w:rsidTr="007D5C5B">
        <w:tc>
          <w:tcPr>
            <w:tcW w:w="9780" w:type="dxa"/>
            <w:gridSpan w:val="6"/>
            <w:shd w:val="clear" w:color="auto" w:fill="F7CAAC"/>
          </w:tcPr>
          <w:p w:rsidR="00B32C84" w:rsidRPr="00487289" w:rsidRDefault="00B32C84" w:rsidP="00F37C01">
            <w:pPr>
              <w:jc w:val="both"/>
            </w:pPr>
            <w:r w:rsidRPr="00487289">
              <w:rPr>
                <w:b/>
              </w:rPr>
              <w:t>Zajištění odborné praxe v cizím jazyce (u studijních programů uskutečňovaných v cizím jazyce)</w:t>
            </w:r>
          </w:p>
        </w:tc>
      </w:tr>
      <w:tr w:rsidR="00B32C84" w:rsidRPr="00487289" w:rsidTr="007043A6">
        <w:trPr>
          <w:trHeight w:val="208"/>
        </w:trPr>
        <w:tc>
          <w:tcPr>
            <w:tcW w:w="9780" w:type="dxa"/>
            <w:gridSpan w:val="6"/>
          </w:tcPr>
          <w:p w:rsidR="00B32C84" w:rsidRPr="00487289" w:rsidRDefault="007043A6" w:rsidP="00F37C01">
            <w:pPr>
              <w:jc w:val="both"/>
            </w:pPr>
            <w:r w:rsidRPr="00487289">
              <w:t>-</w:t>
            </w:r>
          </w:p>
        </w:tc>
      </w:tr>
    </w:tbl>
    <w:p w:rsidR="00B15AB8" w:rsidRPr="00487289" w:rsidRDefault="00B15AB8" w:rsidP="00B32C84">
      <w:pPr>
        <w:spacing w:after="160" w:line="259" w:lineRule="auto"/>
      </w:pPr>
    </w:p>
    <w:p w:rsidR="00A15AB4" w:rsidRDefault="00A15AB4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Default="00E243F7" w:rsidP="00B32C84">
      <w:pPr>
        <w:spacing w:after="160" w:line="259" w:lineRule="auto"/>
        <w:rPr>
          <w:b/>
        </w:rPr>
      </w:pPr>
    </w:p>
    <w:p w:rsidR="00E243F7" w:rsidRPr="00487289" w:rsidRDefault="00E243F7" w:rsidP="00B32C84">
      <w:pPr>
        <w:spacing w:after="160" w:line="259" w:lineRule="auto"/>
        <w:rPr>
          <w:b/>
        </w:rPr>
      </w:pP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753"/>
        <w:gridCol w:w="709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Fakulta humanitních studií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Peter Gavora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prof. PhDr., CSc.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1942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</w:t>
            </w:r>
          </w:p>
        </w:tc>
      </w:tr>
      <w:tr w:rsidR="00A15AB4" w:rsidRPr="00487289" w:rsidTr="00645DEF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</w:t>
            </w:r>
          </w:p>
        </w:tc>
      </w:tr>
      <w:tr w:rsidR="00A15AB4" w:rsidRPr="00487289" w:rsidTr="00645DEF"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777"/>
        </w:trPr>
        <w:tc>
          <w:tcPr>
            <w:tcW w:w="98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r w:rsidRPr="00487289">
              <w:t>Metodologie pedagogického výzkumu, Seminář k bakalářské práci (dále viz BIIa).</w:t>
            </w: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B4" w:rsidRPr="00487289" w:rsidRDefault="00A15AB4" w:rsidP="00645DEF">
            <w:pPr>
              <w:jc w:val="both"/>
            </w:pPr>
            <w:r w:rsidRPr="00487289">
              <w:t>1965 FF UK Bratislava, ukončené magisterské studium, obor anglistika a slovakistika - Mgr.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1974 FF UK Bratislava, </w:t>
            </w:r>
            <w:r w:rsidRPr="00487289">
              <w:rPr>
                <w:bCs/>
                <w:iCs/>
              </w:rPr>
              <w:t xml:space="preserve">vědecká aspirantura - </w:t>
            </w:r>
            <w:r w:rsidRPr="00487289">
              <w:t xml:space="preserve"> CSc.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1997 PdF UK Bratislava, ukončené habilitační řízení v oboru Pedagogika – doc.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2004 FF UK Bratislava,</w:t>
            </w:r>
            <w:r w:rsidRPr="00487289">
              <w:rPr>
                <w:bCs/>
              </w:rPr>
              <w:t xml:space="preserve"> ukončené jmenovací řízení v oboru P</w:t>
            </w:r>
            <w:r w:rsidRPr="00487289">
              <w:t xml:space="preserve">edagogika – prof. </w:t>
            </w:r>
          </w:p>
          <w:p w:rsidR="00A15AB4" w:rsidRPr="00487289" w:rsidRDefault="00A15AB4" w:rsidP="00645DEF">
            <w:pPr>
              <w:jc w:val="both"/>
            </w:pP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AB4" w:rsidRPr="00487289" w:rsidRDefault="00A15AB4" w:rsidP="00645DEF">
            <w:pPr>
              <w:jc w:val="both"/>
            </w:pPr>
            <w:r w:rsidRPr="00487289">
              <w:t>1965 – 1967 Střední ekono</w:t>
            </w:r>
            <w:r w:rsidR="00236549">
              <w:t>mická škola</w:t>
            </w:r>
            <w:r w:rsidRPr="00487289">
              <w:t xml:space="preserve"> v Nitře, učitel</w:t>
            </w:r>
          </w:p>
          <w:p w:rsidR="00A15AB4" w:rsidRPr="00487289" w:rsidRDefault="00236549" w:rsidP="00645DEF">
            <w:pPr>
              <w:jc w:val="both"/>
            </w:pPr>
            <w:r>
              <w:t>1967 – 1988 Pedagogická fakulta</w:t>
            </w:r>
            <w:r w:rsidR="00A15AB4" w:rsidRPr="00487289">
              <w:t xml:space="preserve"> v Nitře, učitel</w:t>
            </w:r>
          </w:p>
          <w:p w:rsidR="00A15AB4" w:rsidRPr="00487289" w:rsidRDefault="00A15AB4" w:rsidP="00645DEF">
            <w:pPr>
              <w:jc w:val="both"/>
            </w:pPr>
            <w:r w:rsidRPr="00487289">
              <w:t>1988 – 1991 Ústav experimentální pedagogiky SAV v Bratislavě, výzkumný pracovník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1992 – 2012 Pedagogická fakultě UK v Bratislavě, akademický pracovník </w:t>
            </w:r>
          </w:p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t>2012 – dosud FHS UTB Zlín, profesor</w:t>
            </w:r>
          </w:p>
        </w:tc>
      </w:tr>
      <w:tr w:rsidR="00A15AB4" w:rsidRPr="00487289" w:rsidTr="00645DEF">
        <w:trPr>
          <w:trHeight w:val="250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rigorózních a dizertačních prací</w:t>
            </w:r>
          </w:p>
        </w:tc>
      </w:tr>
      <w:tr w:rsidR="00A15AB4" w:rsidRPr="00487289" w:rsidTr="00645DEF">
        <w:trPr>
          <w:trHeight w:val="424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Obhájených přibližně 40 diplomových a 15 dizertačních prací.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Pedagogika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1997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PdF UK Bratislava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9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10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400</w:t>
            </w:r>
          </w:p>
        </w:tc>
      </w:tr>
      <w:tr w:rsidR="00A15AB4" w:rsidRPr="00487289" w:rsidTr="00645DEF">
        <w:trPr>
          <w:trHeight w:val="20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Pedagogika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2004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  <w:rPr>
                <w:highlight w:val="yellow"/>
              </w:rPr>
            </w:pPr>
            <w:r w:rsidRPr="00487289">
              <w:t>UK Bratislava</w:t>
            </w: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2347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rPr>
                <w:color w:val="222222"/>
                <w:shd w:val="clear" w:color="auto" w:fill="FFFFFF"/>
              </w:rPr>
            </w:pPr>
            <w:r w:rsidRPr="00487289">
              <w:rPr>
                <w:color w:val="222222"/>
                <w:shd w:val="clear" w:color="auto" w:fill="FFFFFF"/>
              </w:rPr>
              <w:t xml:space="preserve">Gavora, P. (2015). Metodologický profil kvantitatívnych výskumných štúdií publikovaných v časopise Pedagogika. Porovnanie období 1995-2000 a 2010-2014. </w:t>
            </w:r>
            <w:r w:rsidRPr="00487289">
              <w:rPr>
                <w:i/>
                <w:color w:val="222222"/>
                <w:shd w:val="clear" w:color="auto" w:fill="FFFFFF"/>
              </w:rPr>
              <w:t>Pedagogika, 65</w:t>
            </w:r>
            <w:r w:rsidRPr="00487289">
              <w:rPr>
                <w:color w:val="222222"/>
                <w:shd w:val="clear" w:color="auto" w:fill="FFFFFF"/>
              </w:rPr>
              <w:t>(4)</w:t>
            </w:r>
            <w:r w:rsidRPr="00487289">
              <w:rPr>
                <w:i/>
                <w:color w:val="222222"/>
                <w:shd w:val="clear" w:color="auto" w:fill="FFFFFF"/>
              </w:rPr>
              <w:t xml:space="preserve">, </w:t>
            </w:r>
            <w:r w:rsidRPr="00487289">
              <w:rPr>
                <w:color w:val="222222"/>
                <w:shd w:val="clear" w:color="auto" w:fill="FFFFFF"/>
              </w:rPr>
              <w:t>372-391.</w:t>
            </w:r>
          </w:p>
          <w:p w:rsidR="00A15AB4" w:rsidRPr="00487289" w:rsidRDefault="00A15AB4" w:rsidP="00645DEF">
            <w:pPr>
              <w:rPr>
                <w:i/>
              </w:rPr>
            </w:pPr>
            <w:r w:rsidRPr="00487289">
              <w:t xml:space="preserve">Gavora, P. (2015). Obsahová analýza v pedagogickom výskume: Pohľad na jej súčasné podoby. </w:t>
            </w:r>
            <w:r w:rsidRPr="00487289">
              <w:rPr>
                <w:i/>
              </w:rPr>
              <w:t>Pedagogická orientace, 25</w:t>
            </w:r>
            <w:r w:rsidRPr="00487289">
              <w:t xml:space="preserve">(3), 345-371. 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Gavora, P., Wiegerová, A., &amp; Navrátilová, H. Předškolní vzdělávání od dvou let: hlediska rodičů a učitelů. </w:t>
            </w:r>
            <w:r w:rsidRPr="00487289">
              <w:rPr>
                <w:i/>
              </w:rPr>
              <w:t>Orbis Scholae</w:t>
            </w:r>
            <w:r w:rsidRPr="00487289">
              <w:t>, 2018, v recenzním řízení.</w:t>
            </w:r>
          </w:p>
          <w:p w:rsidR="00A15AB4" w:rsidRPr="00487289" w:rsidRDefault="00A15AB4" w:rsidP="00645DEF">
            <w:r w:rsidRPr="00487289">
              <w:t>Wiegerová, A.</w:t>
            </w:r>
            <w:r w:rsidR="009F3C8A">
              <w:t>,</w:t>
            </w:r>
            <w:r w:rsidRPr="00487289">
              <w:t xml:space="preserve"> </w:t>
            </w:r>
            <w:r w:rsidRPr="00487289">
              <w:rPr>
                <w:shd w:val="clear" w:color="auto" w:fill="FFFFFF"/>
              </w:rPr>
              <w:t>&amp; Gavora, P. (2014). Proč chci být učitelkou v mateřské škole.</w:t>
            </w:r>
            <w:r w:rsidRPr="00487289">
              <w:rPr>
                <w:i/>
                <w:shd w:val="clear" w:color="auto" w:fill="FFFFFF"/>
              </w:rPr>
              <w:t xml:space="preserve"> </w:t>
            </w:r>
            <w:r w:rsidRPr="00487289">
              <w:rPr>
                <w:shd w:val="clear" w:color="auto" w:fill="FFFFFF"/>
              </w:rPr>
              <w:t>Pohled kvalitativního výzkumu.</w:t>
            </w:r>
            <w:r w:rsidRPr="00487289">
              <w:t xml:space="preserve"> </w:t>
            </w:r>
            <w:r w:rsidRPr="00487289">
              <w:rPr>
                <w:i/>
              </w:rPr>
              <w:t>Pedagogická orientace</w:t>
            </w:r>
            <w:r w:rsidR="002643C0">
              <w:rPr>
                <w:i/>
              </w:rPr>
              <w:t>,</w:t>
            </w:r>
            <w:r w:rsidRPr="00487289">
              <w:t xml:space="preserve"> </w:t>
            </w:r>
            <w:r w:rsidRPr="00487289">
              <w:rPr>
                <w:i/>
              </w:rPr>
              <w:t>24</w:t>
            </w:r>
            <w:r w:rsidR="00663E5B" w:rsidRPr="00487289">
              <w:t>(4),</w:t>
            </w:r>
            <w:r w:rsidRPr="00487289">
              <w:t xml:space="preserve"> 510-534.</w:t>
            </w:r>
          </w:p>
          <w:p w:rsidR="00A15AB4" w:rsidRPr="00637C70" w:rsidRDefault="00A15AB4" w:rsidP="00637C70">
            <w:pPr>
              <w:pStyle w:val="Bezmezer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487289">
              <w:rPr>
                <w:rFonts w:ascii="Times New Roman" w:hAnsi="Times New Roman"/>
                <w:sz w:val="20"/>
                <w:szCs w:val="20"/>
                <w:lang w:val="cs-CZ"/>
              </w:rPr>
              <w:t xml:space="preserve">Wiegerová, A., &amp; Gavora, P. (2015). Conceptualisation of the child and childhood by future pre-school teachers. </w:t>
            </w:r>
            <w:r w:rsidR="00852602" w:rsidRPr="00487289">
              <w:rPr>
                <w:rFonts w:ascii="Times New Roman" w:hAnsi="Times New Roman"/>
                <w:i/>
                <w:sz w:val="20"/>
                <w:szCs w:val="20"/>
                <w:lang w:val="cs-CZ"/>
              </w:rPr>
              <w:t xml:space="preserve">Pedagogika, </w:t>
            </w:r>
            <w:r w:rsidRPr="00487289">
              <w:rPr>
                <w:rFonts w:ascii="Times New Roman" w:hAnsi="Times New Roman"/>
                <w:i/>
                <w:sz w:val="20"/>
                <w:szCs w:val="20"/>
                <w:lang w:val="cs-CZ"/>
              </w:rPr>
              <w:t>65</w:t>
            </w:r>
            <w:r w:rsidRPr="00487289">
              <w:rPr>
                <w:rFonts w:ascii="Times New Roman" w:hAnsi="Times New Roman"/>
                <w:sz w:val="20"/>
                <w:szCs w:val="20"/>
                <w:lang w:val="cs-CZ"/>
              </w:rPr>
              <w:t>(5), 502-515.</w:t>
            </w:r>
            <w:r w:rsidRPr="00487289">
              <w:rPr>
                <w:rFonts w:ascii="Times New Roman" w:hAnsi="Times New Roman"/>
                <w:i/>
                <w:sz w:val="20"/>
                <w:szCs w:val="20"/>
                <w:lang w:val="cs-CZ"/>
              </w:rPr>
              <w:t xml:space="preserve"> </w:t>
            </w:r>
            <w:r w:rsidR="00637C70">
              <w:rPr>
                <w:rFonts w:ascii="Times New Roman" w:hAnsi="Times New Roman"/>
                <w:sz w:val="20"/>
                <w:szCs w:val="20"/>
                <w:lang w:val="cs-CZ"/>
              </w:rPr>
              <w:t xml:space="preserve"> </w:t>
            </w:r>
          </w:p>
        </w:tc>
      </w:tr>
      <w:tr w:rsidR="00A15AB4" w:rsidRPr="00487289" w:rsidTr="002643C0">
        <w:trPr>
          <w:trHeight w:val="218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37C70">
        <w:trPr>
          <w:trHeight w:val="1136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r w:rsidRPr="00487289">
              <w:t>Žádné nad 1 měsíc</w:t>
            </w:r>
          </w:p>
        </w:tc>
      </w:tr>
      <w:tr w:rsidR="00A15AB4" w:rsidRPr="00487289" w:rsidTr="00645DEF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211402" w:rsidP="00645DEF">
            <w:pPr>
              <w:jc w:val="both"/>
            </w:pPr>
            <w:r>
              <w:t>Peter Gavora,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775B10" w:rsidRDefault="00211402" w:rsidP="00645DEF">
            <w:pPr>
              <w:jc w:val="both"/>
              <w:rPr>
                <w:lang w:val="sk-SK"/>
              </w:rPr>
            </w:pPr>
            <w:r>
              <w:t>30. 5. 2018</w:t>
            </w:r>
          </w:p>
        </w:tc>
      </w:tr>
    </w:tbl>
    <w:p w:rsidR="00A15AB4" w:rsidRPr="00487289" w:rsidRDefault="00A15AB4" w:rsidP="00A15AB4"/>
    <w:tbl>
      <w:tblPr>
        <w:tblW w:w="98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0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775B10">
        <w:tc>
          <w:tcPr>
            <w:tcW w:w="9891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775B10">
        <w:tc>
          <w:tcPr>
            <w:tcW w:w="2550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775B10">
        <w:tc>
          <w:tcPr>
            <w:tcW w:w="2550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775B10">
        <w:tc>
          <w:tcPr>
            <w:tcW w:w="2550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CF6FCC">
        <w:tc>
          <w:tcPr>
            <w:tcW w:w="2550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Silvia Pokrivčáková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prof. PaedDr., Ph.D.</w:t>
            </w:r>
          </w:p>
        </w:tc>
      </w:tr>
      <w:tr w:rsidR="00A15AB4" w:rsidRPr="00487289" w:rsidTr="00775B10">
        <w:tc>
          <w:tcPr>
            <w:tcW w:w="2550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1971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EB090B" w:rsidP="00645DEF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EB090B" w:rsidRPr="00487289" w:rsidRDefault="00A15AB4" w:rsidP="00EB090B">
            <w:pPr>
              <w:jc w:val="both"/>
            </w:pPr>
            <w:r w:rsidRPr="00487289">
              <w:t>2</w:t>
            </w:r>
            <w:r w:rsidR="00EB090B">
              <w:t>0</w:t>
            </w:r>
            <w:r w:rsidRPr="00487289">
              <w:t xml:space="preserve"> </w:t>
            </w:r>
            <w:r w:rsidR="00EB090B">
              <w:t>h.</w:t>
            </w:r>
          </w:p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504FD4" w:rsidP="00645DEF">
            <w:pPr>
              <w:jc w:val="both"/>
            </w:pPr>
            <w:r>
              <w:t>082020</w:t>
            </w:r>
          </w:p>
        </w:tc>
      </w:tr>
      <w:tr w:rsidR="00A15AB4" w:rsidRPr="00487289" w:rsidTr="00775B10">
        <w:tc>
          <w:tcPr>
            <w:tcW w:w="5100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EB090B" w:rsidP="00645DEF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EB090B" w:rsidRPr="00487289" w:rsidRDefault="00A15AB4" w:rsidP="00EB090B">
            <w:pPr>
              <w:jc w:val="both"/>
            </w:pPr>
            <w:r w:rsidRPr="00487289">
              <w:t>2</w:t>
            </w:r>
            <w:r w:rsidR="00EB090B">
              <w:t>0</w:t>
            </w:r>
            <w:r w:rsidRPr="00487289">
              <w:t xml:space="preserve"> </w:t>
            </w:r>
            <w:r w:rsidR="00EB090B">
              <w:t>h.</w:t>
            </w:r>
          </w:p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504FD4" w:rsidP="00645DEF">
            <w:pPr>
              <w:jc w:val="both"/>
            </w:pPr>
            <w:r>
              <w:t>082020</w:t>
            </w:r>
          </w:p>
        </w:tc>
      </w:tr>
      <w:tr w:rsidR="00A15AB4" w:rsidRPr="00487289" w:rsidTr="00775B10">
        <w:tc>
          <w:tcPr>
            <w:tcW w:w="6092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775B10">
        <w:tc>
          <w:tcPr>
            <w:tcW w:w="6092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Trnavská univerzita v Trnave, SR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DPP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1,0 úvazek</w:t>
            </w:r>
          </w:p>
        </w:tc>
      </w:tr>
      <w:tr w:rsidR="00A15AB4" w:rsidRPr="00487289" w:rsidTr="00775B10"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775B10">
        <w:trPr>
          <w:trHeight w:val="470"/>
        </w:trPr>
        <w:tc>
          <w:tcPr>
            <w:tcW w:w="9891" w:type="dxa"/>
            <w:gridSpan w:val="11"/>
            <w:tcBorders>
              <w:top w:val="nil"/>
            </w:tcBorders>
          </w:tcPr>
          <w:p w:rsidR="00A15AB4" w:rsidRPr="00487289" w:rsidRDefault="00FB7D28" w:rsidP="00645DEF">
            <w:pPr>
              <w:jc w:val="both"/>
            </w:pPr>
            <w:r>
              <w:t xml:space="preserve">Anglický jazyk I, Anglický jazyk II, </w:t>
            </w:r>
            <w:r w:rsidR="00A15AB4" w:rsidRPr="00487289">
              <w:t>Metodika anglického jazyka pro MŠ I, Metodika anglického jazyka pro MŠ II (dále viz BIIa)</w:t>
            </w:r>
            <w:r w:rsidR="00721F41">
              <w:t>.</w:t>
            </w:r>
          </w:p>
        </w:tc>
      </w:tr>
      <w:tr w:rsidR="00A15AB4" w:rsidRPr="00487289" w:rsidTr="00775B10"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775B10">
        <w:trPr>
          <w:trHeight w:val="1055"/>
        </w:trPr>
        <w:tc>
          <w:tcPr>
            <w:tcW w:w="9891" w:type="dxa"/>
            <w:gridSpan w:val="11"/>
          </w:tcPr>
          <w:p w:rsidR="00A15AB4" w:rsidRPr="00487289" w:rsidRDefault="00A15AB4" w:rsidP="00645DEF">
            <w:pPr>
              <w:ind w:left="781" w:hanging="781"/>
              <w:rPr>
                <w:bCs/>
              </w:rPr>
            </w:pPr>
            <w:r w:rsidRPr="00487289">
              <w:rPr>
                <w:bCs/>
              </w:rPr>
              <w:t>1995 – VŠPg Nitra, ukončené magisterské studium, aprobace: slovenský jazyk a lit. – anglický jazyk a lit. - Mgr.</w:t>
            </w:r>
          </w:p>
          <w:p w:rsidR="00A15AB4" w:rsidRPr="00487289" w:rsidRDefault="00A15AB4" w:rsidP="00645DEF">
            <w:pPr>
              <w:ind w:left="781" w:hanging="781"/>
              <w:rPr>
                <w:bCs/>
              </w:rPr>
            </w:pPr>
            <w:r w:rsidRPr="00487289">
              <w:rPr>
                <w:bCs/>
              </w:rPr>
              <w:t>2001 – PdF UKF Nitra, ukončené magisterské studium, aprobace: pedagogika – Mgr.</w:t>
            </w:r>
          </w:p>
          <w:p w:rsidR="00A15AB4" w:rsidRPr="00487289" w:rsidRDefault="00A15AB4" w:rsidP="00645DEF">
            <w:pPr>
              <w:ind w:left="781" w:hanging="781"/>
              <w:rPr>
                <w:bCs/>
              </w:rPr>
            </w:pPr>
            <w:r w:rsidRPr="00487289">
              <w:rPr>
                <w:bCs/>
              </w:rPr>
              <w:t>2001 – FF UKF Nitra, ukončené doktorandské studium v oboru Teória a dějiny slovenskej literatúry – PhD.</w:t>
            </w:r>
          </w:p>
          <w:p w:rsidR="00A15AB4" w:rsidRPr="00487289" w:rsidRDefault="00A15AB4" w:rsidP="00645DEF">
            <w:pPr>
              <w:ind w:left="781" w:hanging="781"/>
              <w:rPr>
                <w:bCs/>
              </w:rPr>
            </w:pPr>
            <w:r w:rsidRPr="00487289">
              <w:rPr>
                <w:bCs/>
              </w:rPr>
              <w:t>2002 – PdF UKF Nitra, ukončené rigorózní řízení v oboru Pedagogika – PaedDr.</w:t>
            </w:r>
          </w:p>
          <w:p w:rsidR="00A15AB4" w:rsidRPr="00487289" w:rsidRDefault="00A15AB4" w:rsidP="00645DEF">
            <w:pPr>
              <w:ind w:left="781" w:hanging="781"/>
              <w:rPr>
                <w:bCs/>
              </w:rPr>
            </w:pPr>
            <w:r w:rsidRPr="00487289">
              <w:rPr>
                <w:bCs/>
              </w:rPr>
              <w:t>2005</w:t>
            </w:r>
            <w:r w:rsidRPr="00487289">
              <w:rPr>
                <w:b/>
                <w:bCs/>
              </w:rPr>
              <w:t xml:space="preserve"> – </w:t>
            </w:r>
            <w:r w:rsidRPr="00487289">
              <w:rPr>
                <w:bCs/>
              </w:rPr>
              <w:t>PdF UKF Nitra, ukončené habilitační řízení v oboru Pedagogika – doc.</w:t>
            </w:r>
          </w:p>
          <w:p w:rsidR="00A15AB4" w:rsidRPr="00487289" w:rsidRDefault="00A15AB4" w:rsidP="00645DEF">
            <w:pPr>
              <w:ind w:left="781" w:hanging="781"/>
            </w:pPr>
            <w:r w:rsidRPr="00487289">
              <w:rPr>
                <w:bCs/>
              </w:rPr>
              <w:t xml:space="preserve">2014 – ukončené jmenovací řízení v oboru Odborová didaktika – prof. </w:t>
            </w:r>
          </w:p>
        </w:tc>
      </w:tr>
      <w:tr w:rsidR="00A15AB4" w:rsidRPr="00487289" w:rsidTr="00775B10"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775B10">
        <w:trPr>
          <w:trHeight w:val="1090"/>
        </w:trPr>
        <w:tc>
          <w:tcPr>
            <w:tcW w:w="9891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ind w:left="1348" w:hanging="1348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1995 Univerzita Konštantína Filozofa v Nitre, Katedra anglistiky a amerikanistiky FF, asistent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ind w:left="1348" w:hanging="1348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1998 – 2002 Slovenská poľnohospodárska univerzita v Nitre; Katedra pedagogiky a psychológie FEM, odborný asistent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ind w:left="498" w:hanging="498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2002 – 2016 Univerzita Konštantína Filozofa v Nitre, Katedra lingvodidaktiky, PdF, odborný asistent, od 2005 docent,  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ind w:left="498" w:hanging="498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od 2014 profesor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2013 – dosud Univerzita Tomáše Bati ve Zlíně, Ústav moderních jazyků a litera</w:t>
            </w:r>
            <w:r w:rsidR="00667EFA">
              <w:rPr>
                <w:sz w:val="20"/>
                <w:szCs w:val="20"/>
              </w:rPr>
              <w:t>tur FHS, od 2013 docent, od 2014</w:t>
            </w:r>
            <w:r w:rsidRPr="00487289">
              <w:rPr>
                <w:sz w:val="20"/>
                <w:szCs w:val="20"/>
              </w:rPr>
              <w:t xml:space="preserve"> profesor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ind w:left="1348" w:hanging="1348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2016 – dosud Trnavská univerzita v Trnave, Katedra anglického jazyka a literatúry PdF, profesor</w:t>
            </w:r>
          </w:p>
        </w:tc>
      </w:tr>
      <w:tr w:rsidR="00A15AB4" w:rsidRPr="00487289" w:rsidTr="00775B10">
        <w:trPr>
          <w:trHeight w:val="250"/>
        </w:trPr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775B10">
        <w:trPr>
          <w:trHeight w:val="277"/>
        </w:trPr>
        <w:tc>
          <w:tcPr>
            <w:tcW w:w="9891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Obhájených několik desítek bakalářských a diplomových prací, dále vedení 12 rigorózních a 5 dizertačních prací.</w:t>
            </w:r>
          </w:p>
        </w:tc>
      </w:tr>
      <w:tr w:rsidR="00A15AB4" w:rsidRPr="00487289" w:rsidTr="00775B10">
        <w:trPr>
          <w:cantSplit/>
        </w:trPr>
        <w:tc>
          <w:tcPr>
            <w:tcW w:w="3379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775B10">
        <w:trPr>
          <w:cantSplit/>
        </w:trPr>
        <w:tc>
          <w:tcPr>
            <w:tcW w:w="3379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Pedagogika</w:t>
            </w: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2005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UKF v Nitre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775B10">
        <w:trPr>
          <w:cantSplit/>
          <w:trHeight w:val="70"/>
        </w:trPr>
        <w:tc>
          <w:tcPr>
            <w:tcW w:w="337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7</w:t>
            </w: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  <w:r w:rsidRPr="00487289">
              <w:t>4</w:t>
            </w: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  <w:r w:rsidRPr="00487289">
              <w:t>266</w:t>
            </w:r>
          </w:p>
        </w:tc>
      </w:tr>
      <w:tr w:rsidR="00A15AB4" w:rsidRPr="00487289" w:rsidTr="00775B10">
        <w:trPr>
          <w:trHeight w:val="205"/>
        </w:trPr>
        <w:tc>
          <w:tcPr>
            <w:tcW w:w="3379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Odborová didaktika</w:t>
            </w: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2014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UKF v Nitre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775B10"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775B10">
        <w:trPr>
          <w:trHeight w:val="70"/>
        </w:trPr>
        <w:tc>
          <w:tcPr>
            <w:tcW w:w="9891" w:type="dxa"/>
            <w:gridSpan w:val="11"/>
          </w:tcPr>
          <w:p w:rsidR="00A15AB4" w:rsidRPr="00667EFA" w:rsidRDefault="00A15AB4" w:rsidP="00645DEF">
            <w:r w:rsidRPr="00667EFA">
              <w:t xml:space="preserve">Pokrivčáková, S. (2013). </w:t>
            </w:r>
            <w:r w:rsidRPr="00667EFA">
              <w:rPr>
                <w:i/>
              </w:rPr>
              <w:t>CLIL Research in Slovakia</w:t>
            </w:r>
            <w:r w:rsidRPr="00667EFA">
              <w:t xml:space="preserve">. Hradec Králové: Gaudeamus. </w:t>
            </w:r>
          </w:p>
          <w:p w:rsidR="00A15AB4" w:rsidRPr="00667EFA" w:rsidRDefault="00A15AB4" w:rsidP="00645DEF">
            <w:r w:rsidRPr="00667EFA">
              <w:t xml:space="preserve">Pokrivčáková, S. et al. (2008). </w:t>
            </w:r>
            <w:r w:rsidRPr="00667EFA">
              <w:rPr>
                <w:i/>
              </w:rPr>
              <w:t>CLIL, plurilingvizmus a bilingválne vzdelávanie</w:t>
            </w:r>
            <w:r w:rsidRPr="00667EFA">
              <w:t>. (2. dopl. a preprac.) Nitra: ASPA. Pokrivčáková, S. (2006). Štruktúra vnútornej motivácie mladších žiakov k učeniu sa cudz</w:t>
            </w:r>
            <w:r w:rsidR="00DA1642" w:rsidRPr="00667EFA">
              <w:t>ích jazykov. In Petlák, E.</w:t>
            </w:r>
            <w:r w:rsidR="002643C0">
              <w:t xml:space="preserve"> </w:t>
            </w:r>
            <w:r w:rsidR="00DA1642" w:rsidRPr="00667EFA">
              <w:t>et al</w:t>
            </w:r>
            <w:r w:rsidRPr="00667EFA">
              <w:t xml:space="preserve">. </w:t>
            </w:r>
            <w:r w:rsidRPr="00667EFA">
              <w:rPr>
                <w:i/>
                <w:iCs/>
              </w:rPr>
              <w:t>Pedagogicko</w:t>
            </w:r>
            <w:r w:rsidRPr="00667EFA">
              <w:rPr>
                <w:i/>
                <w:iCs/>
              </w:rPr>
              <w:softHyphen/>
            </w:r>
            <w:r w:rsidRPr="00667EFA">
              <w:rPr>
                <w:i/>
                <w:iCs/>
              </w:rPr>
              <w:noBreakHyphen/>
              <w:t>didaktické požiadavky motivácie žiakov do učebnej činnosti.</w:t>
            </w:r>
            <w:r w:rsidRPr="00667EFA">
              <w:t xml:space="preserve"> Nitra: PF UKF, 2006.</w:t>
            </w:r>
          </w:p>
          <w:p w:rsidR="00A15AB4" w:rsidRPr="00667EFA" w:rsidRDefault="00A15AB4" w:rsidP="00645DEF">
            <w:r w:rsidRPr="00667EFA">
              <w:t xml:space="preserve">Pokrivčáková, S. (2010). </w:t>
            </w:r>
            <w:r w:rsidRPr="00667EFA">
              <w:rPr>
                <w:i/>
              </w:rPr>
              <w:t>Modern Teacher of English</w:t>
            </w:r>
            <w:r w:rsidRPr="00667EFA">
              <w:t>. Nitra: ASPA.</w:t>
            </w:r>
          </w:p>
          <w:p w:rsidR="00A15AB4" w:rsidRPr="00667EFA" w:rsidRDefault="00DA1642" w:rsidP="00645DEF">
            <w:r w:rsidRPr="00667EFA">
              <w:t>Pokrivčáková, S. et al</w:t>
            </w:r>
            <w:r w:rsidR="00A15AB4" w:rsidRPr="00667EFA">
              <w:t xml:space="preserve">. (2008). </w:t>
            </w:r>
            <w:r w:rsidR="00A15AB4" w:rsidRPr="00667EFA">
              <w:rPr>
                <w:i/>
              </w:rPr>
              <w:t>Inovácie a trendy vo vyučovaní cudzích jazykov u žiakov mladšieho školského veku</w:t>
            </w:r>
            <w:r w:rsidR="00A15AB4" w:rsidRPr="00667EFA">
              <w:t>. Nitra: UKF.</w:t>
            </w:r>
          </w:p>
          <w:p w:rsidR="00A15AB4" w:rsidRPr="00667EFA" w:rsidRDefault="00A15AB4" w:rsidP="00645DEF">
            <w:r w:rsidRPr="00667EFA">
              <w:t xml:space="preserve">Petlák, E., &amp; Pokrivčáková, S. (2005). On the need of innovation in teacher training, 2005. In </w:t>
            </w:r>
            <w:r w:rsidRPr="00667EFA">
              <w:rPr>
                <w:i/>
                <w:iCs/>
              </w:rPr>
              <w:t>The New Educational Review.</w:t>
            </w:r>
            <w:r w:rsidRPr="00667EFA">
              <w:t xml:space="preserve"> </w:t>
            </w:r>
            <w:r w:rsidRPr="00667EFA">
              <w:rPr>
                <w:i/>
              </w:rPr>
              <w:t>5</w:t>
            </w:r>
            <w:r w:rsidRPr="00667EFA">
              <w:t xml:space="preserve">(1), 107–116. </w:t>
            </w:r>
          </w:p>
          <w:p w:rsidR="00A15AB4" w:rsidRPr="00667EFA" w:rsidRDefault="00A15AB4" w:rsidP="00645DEF"/>
          <w:p w:rsidR="00A15AB4" w:rsidRPr="00667EFA" w:rsidRDefault="00A15AB4" w:rsidP="00645DEF">
            <w:r w:rsidRPr="00667EFA">
              <w:t>Členství v oborových a vědeckých radách univerzit (UTB Zlín, UK Bratislava, UKF Nitra, MU Brno, PU Prešov aj.)</w:t>
            </w:r>
          </w:p>
          <w:p w:rsidR="00A15AB4" w:rsidRPr="00667EFA" w:rsidRDefault="00A15AB4" w:rsidP="00645DEF">
            <w:pPr>
              <w:pStyle w:val="Nadpis4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667EFA">
              <w:rPr>
                <w:rFonts w:ascii="Times New Roman" w:hAnsi="Times New Roman" w:cs="Times New Roman"/>
                <w:b w:val="0"/>
                <w:i w:val="0"/>
                <w:color w:val="auto"/>
              </w:rPr>
              <w:t>Členka redakční rady časopisu Journal of Language and Cultural Education a International Journal on Language, Literature and Culture in Education.Členka ústřední předmětové komise Štátneho pedagogického ústavu Bratislava.</w:t>
            </w:r>
          </w:p>
        </w:tc>
      </w:tr>
      <w:tr w:rsidR="00A15AB4" w:rsidRPr="00487289" w:rsidTr="00775B10">
        <w:trPr>
          <w:trHeight w:val="218"/>
        </w:trPr>
        <w:tc>
          <w:tcPr>
            <w:tcW w:w="9891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775B10">
        <w:trPr>
          <w:trHeight w:val="328"/>
        </w:trPr>
        <w:tc>
          <w:tcPr>
            <w:tcW w:w="9891" w:type="dxa"/>
            <w:gridSpan w:val="11"/>
          </w:tcPr>
          <w:p w:rsidR="00A15AB4" w:rsidRPr="00487289" w:rsidRDefault="00A15AB4" w:rsidP="00645DEF">
            <w:pPr>
              <w:pStyle w:val="Zkladntextodsazen"/>
              <w:spacing w:after="0"/>
              <w:ind w:left="284" w:hanging="284"/>
            </w:pPr>
            <w:r w:rsidRPr="00487289">
              <w:t>květen 2013 - studijní a přednáškový pobyt, Pädago</w:t>
            </w:r>
            <w:r w:rsidR="00852602" w:rsidRPr="00487289">
              <w:t>gische Hochschule OO, Linz, Rakou</w:t>
            </w:r>
            <w:r w:rsidRPr="00487289">
              <w:t>sko</w:t>
            </w:r>
          </w:p>
          <w:p w:rsidR="00A15AB4" w:rsidRPr="00487289" w:rsidRDefault="00A15AB4" w:rsidP="00645DEF">
            <w:pPr>
              <w:pStyle w:val="Zkladntextodsazen"/>
              <w:spacing w:after="0"/>
              <w:ind w:left="284" w:hanging="284"/>
            </w:pPr>
            <w:r w:rsidRPr="00487289">
              <w:t>únor 2016 – přednáškový pobyt, Daugaupils, Lotyšsko</w:t>
            </w:r>
          </w:p>
          <w:p w:rsidR="00A15AB4" w:rsidRPr="00487289" w:rsidRDefault="00A15AB4" w:rsidP="00645DEF">
            <w:pPr>
              <w:pStyle w:val="Zkladntextodsazen"/>
              <w:spacing w:after="0"/>
              <w:ind w:left="284" w:hanging="284"/>
            </w:pPr>
            <w:r w:rsidRPr="00487289">
              <w:t>květen 2016 - přednáškový pobyt, Neapol, Taliansko</w:t>
            </w:r>
          </w:p>
          <w:p w:rsidR="00A15AB4" w:rsidRPr="00487289" w:rsidRDefault="00A15AB4" w:rsidP="00645DEF">
            <w:r w:rsidRPr="00487289">
              <w:t xml:space="preserve">září 2017 - studijní a přednáškový pobyt, SAAU Lapperanta, Fínsko </w:t>
            </w:r>
          </w:p>
        </w:tc>
      </w:tr>
      <w:tr w:rsidR="00A15AB4" w:rsidRPr="00487289" w:rsidTr="00775B10">
        <w:trPr>
          <w:cantSplit/>
          <w:trHeight w:val="326"/>
        </w:trPr>
        <w:tc>
          <w:tcPr>
            <w:tcW w:w="2550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194967" w:rsidP="00645DEF">
            <w:pPr>
              <w:jc w:val="both"/>
            </w:pPr>
            <w:r>
              <w:t>Silvia Pokrivčáková,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194967" w:rsidP="00645DEF">
            <w:pPr>
              <w:jc w:val="both"/>
            </w:pPr>
            <w:r>
              <w:t>30. 5. 2018</w:t>
            </w:r>
          </w:p>
        </w:tc>
      </w:tr>
    </w:tbl>
    <w:p w:rsidR="00E66642" w:rsidRDefault="00E66642"/>
    <w:p w:rsidR="00E66642" w:rsidRDefault="00E66642"/>
    <w:tbl>
      <w:tblPr>
        <w:tblW w:w="989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1"/>
        <w:gridCol w:w="829"/>
        <w:gridCol w:w="1721"/>
        <w:gridCol w:w="524"/>
        <w:gridCol w:w="468"/>
        <w:gridCol w:w="994"/>
        <w:gridCol w:w="711"/>
        <w:gridCol w:w="75"/>
        <w:gridCol w:w="634"/>
        <w:gridCol w:w="693"/>
        <w:gridCol w:w="694"/>
      </w:tblGrid>
      <w:tr w:rsidR="008C0512" w:rsidRPr="00833531" w:rsidTr="00775B10">
        <w:tc>
          <w:tcPr>
            <w:tcW w:w="9894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8C0512" w:rsidRPr="00833531" w:rsidRDefault="008C0512" w:rsidP="00054AAA">
            <w:pPr>
              <w:jc w:val="both"/>
              <w:rPr>
                <w:b/>
                <w:sz w:val="28"/>
              </w:rPr>
            </w:pPr>
            <w:r w:rsidRPr="00833531">
              <w:rPr>
                <w:b/>
                <w:sz w:val="28"/>
              </w:rPr>
              <w:t>C-I – Personální zabezpečení</w:t>
            </w:r>
          </w:p>
        </w:tc>
      </w:tr>
      <w:tr w:rsidR="008C0512" w:rsidRPr="00833531" w:rsidTr="00775B10">
        <w:tc>
          <w:tcPr>
            <w:tcW w:w="2551" w:type="dxa"/>
            <w:tcBorders>
              <w:top w:val="double" w:sz="4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Vysoká škola</w:t>
            </w:r>
          </w:p>
        </w:tc>
        <w:tc>
          <w:tcPr>
            <w:tcW w:w="7343" w:type="dxa"/>
            <w:gridSpan w:val="10"/>
          </w:tcPr>
          <w:p w:rsidR="008C0512" w:rsidRPr="00833531" w:rsidRDefault="008C0512" w:rsidP="00054AAA">
            <w:pPr>
              <w:jc w:val="both"/>
            </w:pPr>
            <w:r>
              <w:t>UTB ve Zlíně</w:t>
            </w:r>
          </w:p>
        </w:tc>
      </w:tr>
      <w:tr w:rsidR="008C0512" w:rsidRPr="00833531" w:rsidTr="00775B10">
        <w:tc>
          <w:tcPr>
            <w:tcW w:w="255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Součást vysoké školy</w:t>
            </w:r>
          </w:p>
        </w:tc>
        <w:tc>
          <w:tcPr>
            <w:tcW w:w="7343" w:type="dxa"/>
            <w:gridSpan w:val="10"/>
          </w:tcPr>
          <w:p w:rsidR="008C0512" w:rsidRPr="00833531" w:rsidRDefault="008C0512" w:rsidP="00054AAA">
            <w:pPr>
              <w:jc w:val="both"/>
            </w:pPr>
            <w:r>
              <w:t>FHS UTB ve Zlíně</w:t>
            </w:r>
          </w:p>
        </w:tc>
      </w:tr>
      <w:tr w:rsidR="008C0512" w:rsidRPr="00833531" w:rsidTr="00775B10">
        <w:tc>
          <w:tcPr>
            <w:tcW w:w="255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Název studijního programu</w:t>
            </w:r>
          </w:p>
        </w:tc>
        <w:tc>
          <w:tcPr>
            <w:tcW w:w="7343" w:type="dxa"/>
            <w:gridSpan w:val="10"/>
          </w:tcPr>
          <w:p w:rsidR="008C0512" w:rsidRPr="00833531" w:rsidRDefault="008C0512" w:rsidP="00054AAA">
            <w:pPr>
              <w:jc w:val="both"/>
            </w:pPr>
            <w:r>
              <w:t>Učitelství pro mateřské školy</w:t>
            </w:r>
          </w:p>
        </w:tc>
      </w:tr>
      <w:tr w:rsidR="008C0512" w:rsidRPr="00833531" w:rsidTr="00CF6FCC">
        <w:tc>
          <w:tcPr>
            <w:tcW w:w="255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8C0512" w:rsidRPr="00833531" w:rsidRDefault="008C0512" w:rsidP="00054AAA">
            <w:pPr>
              <w:jc w:val="both"/>
            </w:pPr>
            <w:r>
              <w:t>Jana Kutnohorská</w:t>
            </w:r>
          </w:p>
        </w:tc>
        <w:tc>
          <w:tcPr>
            <w:tcW w:w="71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8C0512" w:rsidRPr="00833531" w:rsidRDefault="008C0512" w:rsidP="00054AAA">
            <w:pPr>
              <w:jc w:val="both"/>
            </w:pPr>
            <w:r>
              <w:t>doc. PhDr., CSc.</w:t>
            </w:r>
          </w:p>
        </w:tc>
      </w:tr>
      <w:tr w:rsidR="008C0512" w:rsidRPr="00833531" w:rsidTr="00775B10">
        <w:tc>
          <w:tcPr>
            <w:tcW w:w="255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8C0512" w:rsidRPr="00833531" w:rsidRDefault="008C0512" w:rsidP="00054AAA">
            <w:pPr>
              <w:jc w:val="both"/>
            </w:pPr>
            <w:r>
              <w:t>1949</w:t>
            </w:r>
          </w:p>
        </w:tc>
        <w:tc>
          <w:tcPr>
            <w:tcW w:w="172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8C0512" w:rsidRPr="007616E8" w:rsidRDefault="008C0512" w:rsidP="00054AAA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8C0512" w:rsidRPr="007616E8" w:rsidRDefault="008C0512" w:rsidP="00054AAA">
            <w:pPr>
              <w:jc w:val="both"/>
              <w:rPr>
                <w:b/>
              </w:rPr>
            </w:pPr>
            <w:r w:rsidRPr="007616E8">
              <w:rPr>
                <w:b/>
              </w:rPr>
              <w:t>Rozsah</w:t>
            </w:r>
          </w:p>
        </w:tc>
        <w:tc>
          <w:tcPr>
            <w:tcW w:w="711" w:type="dxa"/>
          </w:tcPr>
          <w:p w:rsidR="008C0512" w:rsidRPr="007616E8" w:rsidRDefault="008C0512" w:rsidP="00054AAA">
            <w:pPr>
              <w:jc w:val="both"/>
            </w:pPr>
            <w:r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C0512" w:rsidRPr="007616E8" w:rsidRDefault="008C0512" w:rsidP="00054AAA">
            <w:pPr>
              <w:jc w:val="both"/>
              <w:rPr>
                <w:b/>
              </w:rPr>
            </w:pPr>
            <w:r w:rsidRPr="007616E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C0512" w:rsidRPr="007616E8" w:rsidRDefault="008C0512" w:rsidP="00054AAA">
            <w:pPr>
              <w:jc w:val="both"/>
            </w:pPr>
            <w:r>
              <w:t>N</w:t>
            </w:r>
          </w:p>
        </w:tc>
      </w:tr>
      <w:tr w:rsidR="008C0512" w:rsidRPr="00833531" w:rsidTr="00775B10">
        <w:tc>
          <w:tcPr>
            <w:tcW w:w="5101" w:type="dxa"/>
            <w:gridSpan w:val="3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8C0512" w:rsidRPr="00833531" w:rsidRDefault="008C0512" w:rsidP="00054AAA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  <w:tc>
          <w:tcPr>
            <w:tcW w:w="711" w:type="dxa"/>
          </w:tcPr>
          <w:p w:rsidR="008C0512" w:rsidRPr="00D6100D" w:rsidRDefault="008C0512" w:rsidP="00054AAA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C0512" w:rsidRPr="00833531" w:rsidRDefault="008C0512" w:rsidP="00054AAA">
            <w:pPr>
              <w:jc w:val="both"/>
            </w:pPr>
            <w:r>
              <w:t>N</w:t>
            </w:r>
          </w:p>
        </w:tc>
      </w:tr>
      <w:tr w:rsidR="008C0512" w:rsidRPr="00833531" w:rsidTr="00775B10">
        <w:tc>
          <w:tcPr>
            <w:tcW w:w="6093" w:type="dxa"/>
            <w:gridSpan w:val="5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5" w:type="dxa"/>
            <w:gridSpan w:val="2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</w:tr>
      <w:tr w:rsidR="008C0512" w:rsidRPr="00833531" w:rsidTr="00775B10">
        <w:tc>
          <w:tcPr>
            <w:tcW w:w="6093" w:type="dxa"/>
            <w:gridSpan w:val="5"/>
          </w:tcPr>
          <w:p w:rsidR="008C0512" w:rsidRPr="00AA1D73" w:rsidRDefault="008C0512" w:rsidP="00054AAA">
            <w:pPr>
              <w:jc w:val="both"/>
              <w:rPr>
                <w:highlight w:val="yellow"/>
              </w:rPr>
            </w:pPr>
            <w:r>
              <w:t>Univerzita Karlova, Lékařská fakulta v Hradci Králové</w:t>
            </w:r>
          </w:p>
        </w:tc>
        <w:tc>
          <w:tcPr>
            <w:tcW w:w="1705" w:type="dxa"/>
            <w:gridSpan w:val="2"/>
          </w:tcPr>
          <w:p w:rsidR="008C0512" w:rsidRDefault="008C0512" w:rsidP="00054AAA">
            <w:pPr>
              <w:jc w:val="both"/>
            </w:pPr>
            <w:r>
              <w:rPr>
                <w:bCs/>
                <w:sz w:val="19"/>
                <w:szCs w:val="19"/>
              </w:rPr>
              <w:t>pp.</w:t>
            </w:r>
          </w:p>
        </w:tc>
        <w:tc>
          <w:tcPr>
            <w:tcW w:w="2096" w:type="dxa"/>
            <w:gridSpan w:val="4"/>
          </w:tcPr>
          <w:p w:rsidR="008C0512" w:rsidRDefault="008C0512" w:rsidP="00054AAA">
            <w:pPr>
              <w:jc w:val="both"/>
            </w:pPr>
            <w:r>
              <w:t>8 h/týden</w:t>
            </w:r>
          </w:p>
        </w:tc>
      </w:tr>
      <w:tr w:rsidR="008C0512" w:rsidRPr="00833531" w:rsidTr="00775B10">
        <w:tc>
          <w:tcPr>
            <w:tcW w:w="9894" w:type="dxa"/>
            <w:gridSpan w:val="11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C0512" w:rsidRPr="00833531" w:rsidTr="00775B10">
        <w:trPr>
          <w:trHeight w:val="470"/>
        </w:trPr>
        <w:tc>
          <w:tcPr>
            <w:tcW w:w="9894" w:type="dxa"/>
            <w:gridSpan w:val="11"/>
            <w:tcBorders>
              <w:top w:val="nil"/>
            </w:tcBorders>
          </w:tcPr>
          <w:p w:rsidR="008C0512" w:rsidRPr="00833531" w:rsidRDefault="008C0512" w:rsidP="00054AAA">
            <w:pPr>
              <w:jc w:val="both"/>
            </w:pPr>
            <w:r>
              <w:t>Teorie výchovy a vzdělávání, Medicínská propedeutika, Metodologie pedagogického výzkumu (dále viz BIIa)</w:t>
            </w:r>
            <w:r w:rsidR="00721F41">
              <w:t>.</w:t>
            </w:r>
          </w:p>
        </w:tc>
      </w:tr>
      <w:tr w:rsidR="008C0512" w:rsidRPr="00833531" w:rsidTr="00775B10">
        <w:tc>
          <w:tcPr>
            <w:tcW w:w="9894" w:type="dxa"/>
            <w:gridSpan w:val="11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 xml:space="preserve">Údaje o vzdělání na VŠ </w:t>
            </w:r>
          </w:p>
        </w:tc>
      </w:tr>
      <w:tr w:rsidR="008C0512" w:rsidRPr="00833531" w:rsidTr="00775B10">
        <w:trPr>
          <w:trHeight w:val="1055"/>
        </w:trPr>
        <w:tc>
          <w:tcPr>
            <w:tcW w:w="9894" w:type="dxa"/>
            <w:gridSpan w:val="11"/>
          </w:tcPr>
          <w:p w:rsidR="008C0512" w:rsidRDefault="008C0512" w:rsidP="00054AAA">
            <w:pPr>
              <w:jc w:val="both"/>
            </w:pPr>
            <w:r w:rsidRPr="00E66262">
              <w:t>19</w:t>
            </w:r>
            <w:r w:rsidR="004D0D62">
              <w:t xml:space="preserve">71 PdF OU Ostrava, ukončené magisterské studium, aprobace </w:t>
            </w:r>
            <w:r>
              <w:t>d</w:t>
            </w:r>
            <w:r w:rsidR="004D0D62">
              <w:t xml:space="preserve">ějepis a </w:t>
            </w:r>
            <w:r w:rsidRPr="00E66262">
              <w:t>český jazyk</w:t>
            </w:r>
            <w:r w:rsidR="004D0D62">
              <w:t xml:space="preserve"> – Mgr.</w:t>
            </w:r>
          </w:p>
          <w:p w:rsidR="008C0512" w:rsidRPr="00E66262" w:rsidRDefault="008C0512" w:rsidP="00054AAA">
            <w:pPr>
              <w:jc w:val="both"/>
            </w:pPr>
            <w:r w:rsidRPr="00E66262">
              <w:t xml:space="preserve">1976 </w:t>
            </w:r>
            <w:r w:rsidR="004D0D62">
              <w:t>PdF OU Ostrava</w:t>
            </w:r>
            <w:r w:rsidR="00F10958">
              <w:t xml:space="preserve">, </w:t>
            </w:r>
            <w:r w:rsidR="00F10958" w:rsidRPr="00487289">
              <w:t xml:space="preserve">rigorózní zkouška v oboru </w:t>
            </w:r>
            <w:r w:rsidR="00F10958">
              <w:t>Historie</w:t>
            </w:r>
            <w:r w:rsidR="00F10958" w:rsidRPr="00487289">
              <w:t xml:space="preserve"> </w:t>
            </w:r>
            <w:r w:rsidRPr="00E66262">
              <w:t>– PhDr.</w:t>
            </w:r>
          </w:p>
          <w:p w:rsidR="008C0512" w:rsidRDefault="00F10958" w:rsidP="00054AAA">
            <w:pPr>
              <w:jc w:val="both"/>
            </w:pPr>
            <w:r>
              <w:t>1980 ČSAV</w:t>
            </w:r>
            <w:r w:rsidR="008C0512" w:rsidRPr="00E66262">
              <w:t>, komise pro udělov</w:t>
            </w:r>
            <w:r>
              <w:t>ání vědeckých hodností z oboru H</w:t>
            </w:r>
            <w:r w:rsidR="008C0512" w:rsidRPr="00E66262">
              <w:t xml:space="preserve">istorie </w:t>
            </w:r>
            <w:r>
              <w:t>(</w:t>
            </w:r>
            <w:r w:rsidRPr="00E66262">
              <w:t>Československé dějiny</w:t>
            </w:r>
            <w:r>
              <w:t xml:space="preserve">) </w:t>
            </w:r>
            <w:r w:rsidR="008C0512" w:rsidRPr="00E66262">
              <w:t xml:space="preserve">- CSc. </w:t>
            </w:r>
          </w:p>
          <w:p w:rsidR="008C0512" w:rsidRPr="007616E8" w:rsidRDefault="008C0512" w:rsidP="00F10958">
            <w:pPr>
              <w:jc w:val="both"/>
            </w:pPr>
            <w:r>
              <w:t xml:space="preserve">1989 </w:t>
            </w:r>
            <w:r w:rsidR="00F10958">
              <w:t xml:space="preserve">PdF OU Ostrava, </w:t>
            </w:r>
            <w:r w:rsidR="00F10958" w:rsidRPr="00487289">
              <w:t xml:space="preserve">ukončené habilitační řízení v oboru </w:t>
            </w:r>
            <w:r w:rsidR="00637C70">
              <w:t>Če</w:t>
            </w:r>
            <w:r w:rsidR="00F10958">
              <w:t xml:space="preserve">skoslovenské dějiny </w:t>
            </w:r>
            <w:r>
              <w:t>– doc.</w:t>
            </w:r>
          </w:p>
        </w:tc>
      </w:tr>
      <w:tr w:rsidR="008C0512" w:rsidRPr="00833531" w:rsidTr="00775B10">
        <w:tc>
          <w:tcPr>
            <w:tcW w:w="9894" w:type="dxa"/>
            <w:gridSpan w:val="11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lastRenderedPageBreak/>
              <w:t>Údaje o odborném působení od absolvování VŠ</w:t>
            </w:r>
          </w:p>
        </w:tc>
      </w:tr>
      <w:tr w:rsidR="008C0512" w:rsidRPr="00833531" w:rsidTr="00775B10">
        <w:trPr>
          <w:trHeight w:val="1090"/>
        </w:trPr>
        <w:tc>
          <w:tcPr>
            <w:tcW w:w="9894" w:type="dxa"/>
            <w:gridSpan w:val="11"/>
          </w:tcPr>
          <w:p w:rsidR="008C0512" w:rsidRDefault="008C0512" w:rsidP="00054AAA">
            <w:r>
              <w:t>1972 -</w:t>
            </w:r>
            <w:r w:rsidRPr="00E66262">
              <w:t>1987 ČSAV</w:t>
            </w:r>
            <w:r>
              <w:t>,</w:t>
            </w:r>
            <w:r w:rsidRPr="00E66262">
              <w:t xml:space="preserve"> Slezský ústav v Opavě, vědecko-výzkumný pracovník</w:t>
            </w:r>
          </w:p>
          <w:p w:rsidR="008C0512" w:rsidRPr="00E66262" w:rsidRDefault="008C0512" w:rsidP="00054AAA">
            <w:pPr>
              <w:jc w:val="both"/>
            </w:pPr>
            <w:r>
              <w:t>1976 -</w:t>
            </w:r>
            <w:r w:rsidRPr="00E66262">
              <w:t xml:space="preserve">1990 </w:t>
            </w:r>
            <w:r w:rsidR="00F10958">
              <w:t>PdF OU Ostrava</w:t>
            </w:r>
            <w:r w:rsidR="00F10958" w:rsidRPr="00E66262">
              <w:t xml:space="preserve"> </w:t>
            </w:r>
            <w:r w:rsidR="00721F41">
              <w:t>(souběžný pracovní</w:t>
            </w:r>
            <w:r>
              <w:t xml:space="preserve"> </w:t>
            </w:r>
            <w:r w:rsidRPr="00E66262">
              <w:t>poměr)</w:t>
            </w:r>
          </w:p>
          <w:p w:rsidR="008C0512" w:rsidRPr="00E66262" w:rsidRDefault="008C0512" w:rsidP="00054AAA">
            <w:r>
              <w:t xml:space="preserve">1993 - </w:t>
            </w:r>
            <w:r w:rsidRPr="00E66262">
              <w:t xml:space="preserve">2002 Střední zdravotnická škola a Vyšší zdravotnická škola v Ostravě </w:t>
            </w:r>
          </w:p>
          <w:p w:rsidR="008C0512" w:rsidRPr="00E66262" w:rsidRDefault="008C0512" w:rsidP="00054AAA">
            <w:r>
              <w:t xml:space="preserve">1996 - </w:t>
            </w:r>
            <w:r w:rsidRPr="00E66262">
              <w:t>2002 Slezská univerzita (externí výuka)</w:t>
            </w:r>
          </w:p>
          <w:p w:rsidR="008C0512" w:rsidRPr="00E66262" w:rsidRDefault="008C0512" w:rsidP="00054AAA">
            <w:r w:rsidRPr="00E66262">
              <w:t>2002 - 2005 Zdravotně sociální fakulta Ostravské univerzity</w:t>
            </w:r>
          </w:p>
          <w:p w:rsidR="008C0512" w:rsidRPr="00E66262" w:rsidRDefault="008C0512" w:rsidP="00054AAA">
            <w:r>
              <w:t>2004 -</w:t>
            </w:r>
            <w:r w:rsidRPr="00E66262">
              <w:t xml:space="preserve"> dosud </w:t>
            </w:r>
            <w:r w:rsidR="00F10958">
              <w:t>LF UK Hrade Králové, docent</w:t>
            </w:r>
          </w:p>
          <w:p w:rsidR="008C0512" w:rsidRPr="00E66262" w:rsidRDefault="008C0512" w:rsidP="00054AAA">
            <w:r>
              <w:t>2005 -</w:t>
            </w:r>
            <w:r w:rsidRPr="00E66262">
              <w:t xml:space="preserve"> 2010 Fakulta zdravotnických věd UP Olomouc</w:t>
            </w:r>
            <w:r w:rsidR="00F10958">
              <w:t>, docent</w:t>
            </w:r>
          </w:p>
          <w:p w:rsidR="008C0512" w:rsidRPr="008C0512" w:rsidRDefault="008C0512" w:rsidP="00F10958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C0512">
              <w:rPr>
                <w:sz w:val="20"/>
                <w:szCs w:val="20"/>
              </w:rPr>
              <w:t xml:space="preserve">2010 - dosud </w:t>
            </w:r>
            <w:r w:rsidR="00F10958">
              <w:rPr>
                <w:sz w:val="20"/>
                <w:szCs w:val="20"/>
              </w:rPr>
              <w:t xml:space="preserve">FHS </w:t>
            </w:r>
            <w:r w:rsidRPr="008C0512">
              <w:rPr>
                <w:sz w:val="20"/>
                <w:szCs w:val="20"/>
              </w:rPr>
              <w:t xml:space="preserve">UTB </w:t>
            </w:r>
            <w:r w:rsidR="00F10958">
              <w:rPr>
                <w:sz w:val="20"/>
                <w:szCs w:val="20"/>
              </w:rPr>
              <w:t xml:space="preserve">ve </w:t>
            </w:r>
            <w:r w:rsidRPr="008C0512">
              <w:rPr>
                <w:sz w:val="20"/>
                <w:szCs w:val="20"/>
              </w:rPr>
              <w:t>Zlín</w:t>
            </w:r>
            <w:r w:rsidR="00F10958">
              <w:rPr>
                <w:sz w:val="20"/>
                <w:szCs w:val="20"/>
              </w:rPr>
              <w:t>ě, docent</w:t>
            </w:r>
          </w:p>
        </w:tc>
      </w:tr>
      <w:tr w:rsidR="008C0512" w:rsidRPr="00833531" w:rsidTr="00775B10">
        <w:trPr>
          <w:trHeight w:val="250"/>
        </w:trPr>
        <w:tc>
          <w:tcPr>
            <w:tcW w:w="9894" w:type="dxa"/>
            <w:gridSpan w:val="11"/>
            <w:shd w:val="clear" w:color="auto" w:fill="F7CAAC"/>
          </w:tcPr>
          <w:p w:rsidR="008C0512" w:rsidRPr="00AC71B6" w:rsidRDefault="008C0512" w:rsidP="00054AAA">
            <w:pPr>
              <w:jc w:val="both"/>
            </w:pPr>
            <w:r w:rsidRPr="00AC71B6">
              <w:rPr>
                <w:b/>
              </w:rPr>
              <w:t>Zkušenosti s vedením kvalifikačních a rigorózních prací</w:t>
            </w:r>
          </w:p>
        </w:tc>
      </w:tr>
      <w:tr w:rsidR="008C0512" w:rsidRPr="00833531" w:rsidTr="00775B10">
        <w:trPr>
          <w:trHeight w:val="360"/>
        </w:trPr>
        <w:tc>
          <w:tcPr>
            <w:tcW w:w="9894" w:type="dxa"/>
            <w:gridSpan w:val="11"/>
          </w:tcPr>
          <w:p w:rsidR="008C0512" w:rsidRPr="00AC71B6" w:rsidRDefault="008C0512" w:rsidP="008C0512">
            <w:pPr>
              <w:jc w:val="both"/>
            </w:pPr>
            <w:r>
              <w:t>Vedení několika desítek bakalářských prací (80) a diplomových prací (20), školitel disertačních prací (2 obhájené, 1 akt.)</w:t>
            </w:r>
          </w:p>
        </w:tc>
      </w:tr>
      <w:tr w:rsidR="008C0512" w:rsidRPr="00833531" w:rsidTr="00775B10">
        <w:trPr>
          <w:cantSplit/>
        </w:trPr>
        <w:tc>
          <w:tcPr>
            <w:tcW w:w="3380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C0512" w:rsidRPr="00AC71B6" w:rsidRDefault="008C0512" w:rsidP="00054AAA">
            <w:pPr>
              <w:jc w:val="both"/>
            </w:pPr>
            <w:r w:rsidRPr="00AC71B6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202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Ohlasy publikací</w:t>
            </w:r>
          </w:p>
        </w:tc>
      </w:tr>
      <w:tr w:rsidR="008C0512" w:rsidRPr="00833531" w:rsidTr="00775B10">
        <w:trPr>
          <w:cantSplit/>
        </w:trPr>
        <w:tc>
          <w:tcPr>
            <w:tcW w:w="3380" w:type="dxa"/>
            <w:gridSpan w:val="2"/>
          </w:tcPr>
          <w:p w:rsidR="008C0512" w:rsidRPr="00AD187D" w:rsidRDefault="008C0512" w:rsidP="00054AAA">
            <w:pPr>
              <w:jc w:val="both"/>
              <w:rPr>
                <w:highlight w:val="yellow"/>
              </w:rPr>
            </w:pPr>
            <w:r>
              <w:t>Československé dějiny</w:t>
            </w:r>
          </w:p>
        </w:tc>
        <w:tc>
          <w:tcPr>
            <w:tcW w:w="2245" w:type="dxa"/>
            <w:gridSpan w:val="2"/>
          </w:tcPr>
          <w:p w:rsidR="008C0512" w:rsidRPr="00AD187D" w:rsidRDefault="00F10958" w:rsidP="00054AAA">
            <w:pPr>
              <w:jc w:val="both"/>
              <w:rPr>
                <w:highlight w:val="yellow"/>
              </w:rPr>
            </w:pPr>
            <w:r>
              <w:t>1989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C0512" w:rsidRPr="00AD187D" w:rsidRDefault="00F10958" w:rsidP="00054AAA">
            <w:pPr>
              <w:rPr>
                <w:highlight w:val="yellow"/>
              </w:rPr>
            </w:pPr>
            <w:r>
              <w:t>PdF OU Ostrava</w:t>
            </w:r>
          </w:p>
        </w:tc>
        <w:tc>
          <w:tcPr>
            <w:tcW w:w="634" w:type="dxa"/>
            <w:tcBorders>
              <w:left w:val="single" w:sz="12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sz w:val="18"/>
              </w:rPr>
            </w:pPr>
            <w:r w:rsidRPr="00833531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  <w:sz w:val="18"/>
              </w:rPr>
              <w:t>ostatní</w:t>
            </w:r>
          </w:p>
        </w:tc>
      </w:tr>
      <w:tr w:rsidR="008C0512" w:rsidRPr="00833531" w:rsidTr="00775B10">
        <w:trPr>
          <w:cantSplit/>
          <w:trHeight w:val="70"/>
        </w:trPr>
        <w:tc>
          <w:tcPr>
            <w:tcW w:w="3380" w:type="dxa"/>
            <w:gridSpan w:val="2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634" w:type="dxa"/>
            <w:vMerge w:val="restart"/>
            <w:tcBorders>
              <w:left w:val="single" w:sz="12" w:space="0" w:color="auto"/>
            </w:tcBorders>
          </w:tcPr>
          <w:p w:rsidR="008C0512" w:rsidRPr="00D62569" w:rsidRDefault="008C0512" w:rsidP="00054AAA">
            <w:pPr>
              <w:jc w:val="both"/>
            </w:pPr>
          </w:p>
        </w:tc>
        <w:tc>
          <w:tcPr>
            <w:tcW w:w="693" w:type="dxa"/>
            <w:vMerge w:val="restart"/>
          </w:tcPr>
          <w:p w:rsidR="008C0512" w:rsidRPr="00D62569" w:rsidRDefault="008C0512" w:rsidP="00054AAA">
            <w:pPr>
              <w:jc w:val="both"/>
            </w:pPr>
          </w:p>
        </w:tc>
        <w:tc>
          <w:tcPr>
            <w:tcW w:w="694" w:type="dxa"/>
            <w:vMerge w:val="restart"/>
          </w:tcPr>
          <w:p w:rsidR="008C0512" w:rsidRPr="00D62569" w:rsidRDefault="008C0512" w:rsidP="00054AAA">
            <w:pPr>
              <w:jc w:val="both"/>
            </w:pPr>
          </w:p>
        </w:tc>
      </w:tr>
      <w:tr w:rsidR="008C0512" w:rsidRPr="00833531" w:rsidTr="00775B10">
        <w:trPr>
          <w:trHeight w:val="205"/>
        </w:trPr>
        <w:tc>
          <w:tcPr>
            <w:tcW w:w="3380" w:type="dxa"/>
            <w:gridSpan w:val="2"/>
          </w:tcPr>
          <w:p w:rsidR="008C0512" w:rsidRPr="00833531" w:rsidRDefault="008C0512" w:rsidP="00054AAA">
            <w:pPr>
              <w:jc w:val="both"/>
            </w:pPr>
          </w:p>
        </w:tc>
        <w:tc>
          <w:tcPr>
            <w:tcW w:w="2245" w:type="dxa"/>
            <w:gridSpan w:val="2"/>
          </w:tcPr>
          <w:p w:rsidR="008C0512" w:rsidRPr="00833531" w:rsidRDefault="008C0512" w:rsidP="00054AAA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C0512" w:rsidRPr="00833531" w:rsidRDefault="008C0512" w:rsidP="00054AAA">
            <w:pPr>
              <w:jc w:val="both"/>
            </w:pPr>
          </w:p>
        </w:tc>
        <w:tc>
          <w:tcPr>
            <w:tcW w:w="634" w:type="dxa"/>
            <w:vMerge/>
            <w:tcBorders>
              <w:left w:val="single" w:sz="12" w:space="0" w:color="auto"/>
            </w:tcBorders>
            <w:vAlign w:val="center"/>
          </w:tcPr>
          <w:p w:rsidR="008C0512" w:rsidRPr="00833531" w:rsidRDefault="008C0512" w:rsidP="00054AAA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8C0512" w:rsidRPr="00833531" w:rsidRDefault="008C0512" w:rsidP="00054AAA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8C0512" w:rsidRPr="00833531" w:rsidRDefault="008C0512" w:rsidP="00054AAA">
            <w:pPr>
              <w:rPr>
                <w:b/>
              </w:rPr>
            </w:pPr>
          </w:p>
        </w:tc>
      </w:tr>
      <w:tr w:rsidR="008C0512" w:rsidRPr="00833531" w:rsidTr="00775B10">
        <w:tc>
          <w:tcPr>
            <w:tcW w:w="9894" w:type="dxa"/>
            <w:gridSpan w:val="11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8C0512" w:rsidRPr="00833531" w:rsidTr="00775B10">
        <w:trPr>
          <w:trHeight w:val="70"/>
        </w:trPr>
        <w:tc>
          <w:tcPr>
            <w:tcW w:w="9894" w:type="dxa"/>
            <w:gridSpan w:val="11"/>
          </w:tcPr>
          <w:p w:rsidR="008C0512" w:rsidRPr="008D0925" w:rsidRDefault="004237F1" w:rsidP="00054AAA">
            <w:pPr>
              <w:jc w:val="both"/>
            </w:pPr>
            <w:r>
              <w:t>Kutnohorská, J.,</w:t>
            </w:r>
            <w:r w:rsidR="008C0512" w:rsidRPr="006B570E">
              <w:t xml:space="preserve"> </w:t>
            </w:r>
            <w:r>
              <w:t xml:space="preserve">&amp; </w:t>
            </w:r>
            <w:r w:rsidR="008C0512" w:rsidRPr="006B570E">
              <w:t>Plisková</w:t>
            </w:r>
            <w:r w:rsidR="008C0512">
              <w:t xml:space="preserve"> B. (2017).</w:t>
            </w:r>
            <w:r w:rsidR="008C0512" w:rsidRPr="00D10DA2">
              <w:t xml:space="preserve"> </w:t>
            </w:r>
            <w:r w:rsidR="008C0512" w:rsidRPr="00D10DA2">
              <w:rPr>
                <w:i/>
              </w:rPr>
              <w:t>Komunikace a etické aspekty péče o seniory</w:t>
            </w:r>
            <w:r w:rsidR="008C0512">
              <w:t>. Zlín: UTB.</w:t>
            </w:r>
          </w:p>
          <w:p w:rsidR="008C0512" w:rsidRDefault="008C0512" w:rsidP="00054AAA">
            <w:r w:rsidRPr="00BB0E13">
              <w:rPr>
                <w:caps/>
              </w:rPr>
              <w:t>K</w:t>
            </w:r>
            <w:r w:rsidRPr="00BB0E13">
              <w:t>utnohorská</w:t>
            </w:r>
            <w:r>
              <w:t>,</w:t>
            </w:r>
            <w:r w:rsidRPr="00BB0E13">
              <w:rPr>
                <w:caps/>
              </w:rPr>
              <w:t xml:space="preserve"> </w:t>
            </w:r>
            <w:r>
              <w:t xml:space="preserve">J., </w:t>
            </w:r>
            <w:r w:rsidR="004237F1">
              <w:t xml:space="preserve">&amp; </w:t>
            </w:r>
            <w:r w:rsidRPr="00BB0E13">
              <w:rPr>
                <w:caps/>
              </w:rPr>
              <w:t>K</w:t>
            </w:r>
            <w:r w:rsidRPr="00BB0E13">
              <w:t>udlová</w:t>
            </w:r>
            <w:r>
              <w:rPr>
                <w:caps/>
              </w:rPr>
              <w:t>, P.</w:t>
            </w:r>
            <w:r>
              <w:t xml:space="preserve"> (2016). Důstojnost</w:t>
            </w:r>
            <w:r w:rsidRPr="006B570E">
              <w:t xml:space="preserve"> člověka – Dignity of Man- Theoretical Recources</w:t>
            </w:r>
            <w:r w:rsidRPr="00BB0E13">
              <w:rPr>
                <w:i/>
              </w:rPr>
              <w:t>.</w:t>
            </w:r>
            <w:r w:rsidRPr="00BB0E13">
              <w:t xml:space="preserve"> </w:t>
            </w:r>
            <w:r w:rsidRPr="006B570E">
              <w:rPr>
                <w:i/>
              </w:rPr>
              <w:t>Zdravotnické listy</w:t>
            </w:r>
            <w:r w:rsidR="004237F1">
              <w:t xml:space="preserve">, </w:t>
            </w:r>
            <w:r w:rsidR="004237F1" w:rsidRPr="004237F1">
              <w:rPr>
                <w:i/>
              </w:rPr>
              <w:t>4</w:t>
            </w:r>
            <w:r>
              <w:t>(1). </w:t>
            </w:r>
            <w:r w:rsidRPr="00BB0E13">
              <w:t>56-60.</w:t>
            </w:r>
          </w:p>
          <w:p w:rsidR="008C0512" w:rsidRPr="00805A65" w:rsidRDefault="008C0512" w:rsidP="00054AAA">
            <w:r w:rsidRPr="00BB0E13">
              <w:rPr>
                <w:caps/>
              </w:rPr>
              <w:t>B</w:t>
            </w:r>
            <w:r>
              <w:t>rodziak, A.</w:t>
            </w:r>
            <w:r w:rsidRPr="00BB0E13">
              <w:t xml:space="preserve">, </w:t>
            </w:r>
            <w:r w:rsidRPr="00BB0E13">
              <w:rPr>
                <w:caps/>
              </w:rPr>
              <w:t>K</w:t>
            </w:r>
            <w:r w:rsidRPr="00BB0E13">
              <w:t>utnohorska</w:t>
            </w:r>
            <w:r w:rsidRPr="00BB0E13">
              <w:rPr>
                <w:caps/>
              </w:rPr>
              <w:t>,</w:t>
            </w:r>
            <w:r w:rsidRPr="00BB0E13">
              <w:t xml:space="preserve"> J, </w:t>
            </w:r>
            <w:r w:rsidRPr="00BB0E13">
              <w:rPr>
                <w:caps/>
              </w:rPr>
              <w:t>W</w:t>
            </w:r>
            <w:r>
              <w:t xml:space="preserve">olińska, A., &amp; </w:t>
            </w:r>
            <w:r w:rsidRPr="00BB0E13">
              <w:rPr>
                <w:caps/>
              </w:rPr>
              <w:t>Z</w:t>
            </w:r>
            <w:r w:rsidRPr="00BB0E13">
              <w:t>iólko</w:t>
            </w:r>
            <w:r w:rsidRPr="00BB0E13">
              <w:rPr>
                <w:caps/>
              </w:rPr>
              <w:t>,</w:t>
            </w:r>
            <w:r>
              <w:t xml:space="preserve"> E. (2016). </w:t>
            </w:r>
            <w:r w:rsidRPr="00BB0E13">
              <w:t xml:space="preserve">Comparison of fertility rations, attitudes and  belifs of Polish and Czech </w:t>
            </w:r>
            <w:r>
              <w:t xml:space="preserve">women. </w:t>
            </w:r>
            <w:r w:rsidR="004237F1">
              <w:t>37-64. In</w:t>
            </w:r>
            <w:r w:rsidRPr="00BB0E13">
              <w:t xml:space="preserve"> </w:t>
            </w:r>
            <w:r w:rsidRPr="00BB0E13">
              <w:rPr>
                <w:caps/>
              </w:rPr>
              <w:t>B</w:t>
            </w:r>
            <w:r>
              <w:t>rodziak, A.</w:t>
            </w:r>
            <w:r w:rsidRPr="00BB0E13">
              <w:t xml:space="preserve"> (ed). </w:t>
            </w:r>
            <w:r w:rsidRPr="00BB0E13">
              <w:rPr>
                <w:i/>
              </w:rPr>
              <w:t>Kryzys demograficzny – przyczyny i sposoby przeciwdziałania w świetle międzynarodowych badaň wlasnych</w:t>
            </w:r>
            <w:r w:rsidRPr="00BB0E13">
              <w:t>.</w:t>
            </w:r>
            <w:r>
              <w:t xml:space="preserve"> </w:t>
            </w:r>
            <w:r w:rsidRPr="00BB0E13">
              <w:t xml:space="preserve"> Nysa (Polsko): O</w:t>
            </w:r>
            <w:r>
              <w:t>ficyna Wydawnicza PWSZ w Nysie.</w:t>
            </w:r>
          </w:p>
          <w:p w:rsidR="008C0512" w:rsidRDefault="008C0512" w:rsidP="00054AAA">
            <w:r w:rsidRPr="000658D6">
              <w:t xml:space="preserve">Kutnohorska, J., </w:t>
            </w:r>
            <w:r w:rsidR="004237F1">
              <w:t xml:space="preserve">&amp; </w:t>
            </w:r>
            <w:r w:rsidRPr="000658D6">
              <w:t>Švecová, D</w:t>
            </w:r>
            <w:r w:rsidRPr="00D44429">
              <w:rPr>
                <w:caps/>
              </w:rPr>
              <w:t xml:space="preserve">. </w:t>
            </w:r>
            <w:r>
              <w:rPr>
                <w:caps/>
              </w:rPr>
              <w:t xml:space="preserve">(2013). </w:t>
            </w:r>
            <w:r>
              <w:t>Nurse as a part jof so</w:t>
            </w:r>
            <w:r w:rsidR="004237F1">
              <w:t>cial support dying. 101-107. In</w:t>
            </w:r>
            <w:r>
              <w:t xml:space="preserve"> </w:t>
            </w:r>
            <w:r w:rsidRPr="000658D6">
              <w:t>Moravčíková,</w:t>
            </w:r>
            <w:r>
              <w:t xml:space="preserve"> D., </w:t>
            </w:r>
            <w:r w:rsidRPr="005E5B88">
              <w:t>Vaško,</w:t>
            </w:r>
            <w:r>
              <w:t xml:space="preserve"> M. </w:t>
            </w:r>
            <w:r w:rsidRPr="00D44429">
              <w:rPr>
                <w:i/>
              </w:rPr>
              <w:t>Family – Health- Disease. Proceedings of the international Conference on health case studies</w:t>
            </w:r>
            <w:r>
              <w:t>. Zlin: UTB</w:t>
            </w:r>
            <w:r w:rsidR="00F10958">
              <w:t xml:space="preserve"> ve Zlíně.</w:t>
            </w:r>
          </w:p>
          <w:p w:rsidR="008C0512" w:rsidRPr="00FA1FD2" w:rsidRDefault="008C0512" w:rsidP="00054AAA">
            <w:r w:rsidRPr="00BB0E13">
              <w:rPr>
                <w:bCs/>
                <w:caps/>
              </w:rPr>
              <w:t>K</w:t>
            </w:r>
            <w:r>
              <w:rPr>
                <w:bCs/>
              </w:rPr>
              <w:t>utnohorská, J.</w:t>
            </w:r>
            <w:r>
              <w:rPr>
                <w:bCs/>
                <w:caps/>
              </w:rPr>
              <w:t xml:space="preserve"> (2013). </w:t>
            </w:r>
            <w:r w:rsidRPr="00BB0E13">
              <w:rPr>
                <w:bCs/>
                <w:i/>
              </w:rPr>
              <w:t xml:space="preserve">Multikulturní ošetřovatelství pro praxi. </w:t>
            </w:r>
            <w:r>
              <w:rPr>
                <w:bCs/>
              </w:rPr>
              <w:t>Praha: Grada.</w:t>
            </w:r>
            <w:r>
              <w:rPr>
                <w:bCs/>
                <w:caps/>
              </w:rPr>
              <w:t xml:space="preserve"> </w:t>
            </w:r>
          </w:p>
          <w:p w:rsidR="008C0512" w:rsidRDefault="008C0512" w:rsidP="00054AAA">
            <w:pPr>
              <w:rPr>
                <w:bCs/>
              </w:rPr>
            </w:pPr>
            <w:r w:rsidRPr="00805A65">
              <w:rPr>
                <w:bCs/>
              </w:rPr>
              <w:t xml:space="preserve">Kutnohorská, J.,  Cichá, M., </w:t>
            </w:r>
            <w:r w:rsidR="004237F1">
              <w:t xml:space="preserve">&amp; </w:t>
            </w:r>
            <w:r w:rsidRPr="00805A65">
              <w:rPr>
                <w:bCs/>
              </w:rPr>
              <w:t>Goldmann</w:t>
            </w:r>
            <w:r>
              <w:rPr>
                <w:bCs/>
                <w:caps/>
              </w:rPr>
              <w:t>, R</w:t>
            </w:r>
            <w:r>
              <w:rPr>
                <w:bCs/>
              </w:rPr>
              <w:t xml:space="preserve">. (2011). </w:t>
            </w:r>
            <w:r>
              <w:rPr>
                <w:i/>
              </w:rPr>
              <w:t>Etika pro zdravotně sociální pracovníky</w:t>
            </w:r>
            <w:r>
              <w:rPr>
                <w:bCs/>
                <w:i/>
              </w:rPr>
              <w:t>.</w:t>
            </w:r>
            <w:r>
              <w:rPr>
                <w:bCs/>
              </w:rPr>
              <w:t xml:space="preserve"> Praha: Grada. </w:t>
            </w:r>
          </w:p>
          <w:p w:rsidR="008C0512" w:rsidRPr="006C4482" w:rsidRDefault="008C0512" w:rsidP="00054AAA">
            <w:pPr>
              <w:rPr>
                <w:bCs/>
              </w:rPr>
            </w:pPr>
            <w:r>
              <w:rPr>
                <w:bCs/>
              </w:rPr>
              <w:t>Kutnohorská</w:t>
            </w:r>
            <w:r w:rsidRPr="00DD6FEE">
              <w:t xml:space="preserve">, J. </w:t>
            </w:r>
            <w:r>
              <w:t xml:space="preserve">(2010). </w:t>
            </w:r>
            <w:r w:rsidRPr="00DD6FEE">
              <w:rPr>
                <w:i/>
              </w:rPr>
              <w:t>Historie ošetřovatelství</w:t>
            </w:r>
            <w:r>
              <w:rPr>
                <w:i/>
              </w:rPr>
              <w:t xml:space="preserve">. </w:t>
            </w:r>
            <w:r>
              <w:t xml:space="preserve">Praha: Grada. </w:t>
            </w:r>
          </w:p>
        </w:tc>
      </w:tr>
      <w:tr w:rsidR="008C0512" w:rsidRPr="00833531" w:rsidTr="00775B10">
        <w:trPr>
          <w:trHeight w:val="218"/>
        </w:trPr>
        <w:tc>
          <w:tcPr>
            <w:tcW w:w="9894" w:type="dxa"/>
            <w:gridSpan w:val="11"/>
            <w:shd w:val="clear" w:color="auto" w:fill="F7CAAC"/>
          </w:tcPr>
          <w:p w:rsidR="008C0512" w:rsidRPr="00833531" w:rsidRDefault="008C0512" w:rsidP="00054AAA">
            <w:pPr>
              <w:rPr>
                <w:b/>
              </w:rPr>
            </w:pPr>
            <w:r w:rsidRPr="00833531">
              <w:rPr>
                <w:b/>
              </w:rPr>
              <w:t>Působení v</w:t>
            </w:r>
            <w:r>
              <w:rPr>
                <w:b/>
              </w:rPr>
              <w:t> </w:t>
            </w:r>
            <w:r w:rsidRPr="00833531">
              <w:rPr>
                <w:b/>
              </w:rPr>
              <w:t>zahraničí</w:t>
            </w:r>
          </w:p>
        </w:tc>
      </w:tr>
      <w:tr w:rsidR="008C0512" w:rsidRPr="0073679C" w:rsidTr="00775B10">
        <w:trPr>
          <w:trHeight w:val="328"/>
        </w:trPr>
        <w:tc>
          <w:tcPr>
            <w:tcW w:w="9894" w:type="dxa"/>
            <w:gridSpan w:val="11"/>
          </w:tcPr>
          <w:p w:rsidR="008C0512" w:rsidRPr="00CB5A12" w:rsidRDefault="008C0512" w:rsidP="00054AAA">
            <w:pPr>
              <w:jc w:val="both"/>
            </w:pPr>
            <w:r w:rsidRPr="00CB5A12">
              <w:t>Program Erasmus</w:t>
            </w:r>
          </w:p>
          <w:p w:rsidR="008C0512" w:rsidRPr="00CB5A12" w:rsidRDefault="008C0512" w:rsidP="00054AAA">
            <w:pPr>
              <w:jc w:val="both"/>
            </w:pPr>
            <w:r w:rsidRPr="00CB5A12">
              <w:t>Estonsko: Tallina Tervishoiu Kőrgkool, Tallin - 2007, 2008, 2009, 2010</w:t>
            </w:r>
            <w:r>
              <w:t>, 2014, 2015</w:t>
            </w:r>
          </w:p>
          <w:p w:rsidR="008C0512" w:rsidRPr="00CB5A12" w:rsidRDefault="00AC6CCC" w:rsidP="00054AAA">
            <w:pPr>
              <w:jc w:val="both"/>
            </w:pPr>
            <w:r>
              <w:t xml:space="preserve">Polsko: </w:t>
            </w:r>
            <w:r w:rsidR="008C0512" w:rsidRPr="00CB5A12">
              <w:t>Państwowa wyźsa szkola zawodowa - 2007, 2009, 2010</w:t>
            </w:r>
            <w:r w:rsidR="008C0512">
              <w:t>,2013,2014,2017</w:t>
            </w:r>
          </w:p>
          <w:p w:rsidR="008C0512" w:rsidRPr="00CB5A12" w:rsidRDefault="008C0512" w:rsidP="00054AAA">
            <w:pPr>
              <w:tabs>
                <w:tab w:val="left" w:pos="-567"/>
                <w:tab w:val="left" w:pos="-284"/>
                <w:tab w:val="left" w:pos="-1"/>
                <w:tab w:val="left" w:pos="284"/>
                <w:tab w:val="left" w:pos="566"/>
                <w:tab w:val="left" w:pos="850"/>
                <w:tab w:val="left" w:pos="1132"/>
                <w:tab w:val="left" w:pos="1700"/>
                <w:tab w:val="left" w:pos="2266"/>
                <w:tab w:val="left" w:pos="2834"/>
                <w:tab w:val="left" w:pos="3400"/>
                <w:tab w:val="left" w:pos="3967"/>
                <w:tab w:val="left" w:pos="4534"/>
                <w:tab w:val="left" w:pos="5101"/>
                <w:tab w:val="left" w:pos="5668"/>
                <w:tab w:val="left" w:pos="6235"/>
                <w:tab w:val="left" w:pos="6802"/>
                <w:tab w:val="left" w:pos="7369"/>
                <w:tab w:val="left" w:pos="7936"/>
                <w:tab w:val="left" w:pos="8789"/>
                <w:tab w:val="left" w:pos="9069"/>
                <w:tab w:val="left" w:pos="9637"/>
                <w:tab w:val="left" w:pos="9913"/>
              </w:tabs>
              <w:ind w:right="46"/>
              <w:jc w:val="both"/>
              <w:rPr>
                <w:lang w:val="pl-PL"/>
              </w:rPr>
            </w:pPr>
            <w:r w:rsidRPr="00CB5A12">
              <w:t>Polsko:</w:t>
            </w:r>
            <w:r w:rsidR="00AC6CCC">
              <w:t xml:space="preserve"> </w:t>
            </w:r>
            <w:r w:rsidRPr="00CB5A12">
              <w:t>Sląski Uniwersytet Medyczny w Katowicach, Wydział Zdrowia Publicznego</w:t>
            </w:r>
            <w:r w:rsidRPr="00CB5A12">
              <w:rPr>
                <w:lang w:val="pl-PL"/>
              </w:rPr>
              <w:t xml:space="preserve"> – 2012,2014</w:t>
            </w:r>
            <w:r>
              <w:rPr>
                <w:lang w:val="pl-PL"/>
              </w:rPr>
              <w:t>,2015</w:t>
            </w:r>
          </w:p>
          <w:p w:rsidR="008C0512" w:rsidRPr="00D66731" w:rsidRDefault="008C0512" w:rsidP="00054AAA"/>
        </w:tc>
      </w:tr>
      <w:tr w:rsidR="008C0512" w:rsidRPr="00833531" w:rsidTr="00775B10">
        <w:trPr>
          <w:cantSplit/>
          <w:trHeight w:val="470"/>
        </w:trPr>
        <w:tc>
          <w:tcPr>
            <w:tcW w:w="2551" w:type="dxa"/>
            <w:shd w:val="clear" w:color="auto" w:fill="F7CAAC"/>
          </w:tcPr>
          <w:p w:rsidR="008C0512" w:rsidRPr="00833531" w:rsidRDefault="008C0512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8C0512" w:rsidRPr="00833531" w:rsidRDefault="00024480" w:rsidP="00054AAA">
            <w:pPr>
              <w:jc w:val="both"/>
            </w:pPr>
            <w:r>
              <w:t>Jana Kulnohorská,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8C0512" w:rsidRPr="00833531" w:rsidRDefault="008C0512" w:rsidP="00054AAA">
            <w:pPr>
              <w:jc w:val="both"/>
            </w:pPr>
            <w:r w:rsidRPr="00833531">
              <w:rPr>
                <w:b/>
              </w:rPr>
              <w:t>datum</w:t>
            </w:r>
          </w:p>
        </w:tc>
        <w:tc>
          <w:tcPr>
            <w:tcW w:w="2021" w:type="dxa"/>
            <w:gridSpan w:val="3"/>
          </w:tcPr>
          <w:p w:rsidR="008C0512" w:rsidRPr="00833531" w:rsidRDefault="00024480" w:rsidP="00054AAA">
            <w:pPr>
              <w:jc w:val="both"/>
            </w:pPr>
            <w:r>
              <w:t>30. 5. 2018</w:t>
            </w:r>
          </w:p>
        </w:tc>
      </w:tr>
    </w:tbl>
    <w:p w:rsidR="008C0512" w:rsidRDefault="008C0512" w:rsidP="00A15AB4"/>
    <w:p w:rsidR="00221EF0" w:rsidRPr="00487289" w:rsidRDefault="00221EF0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186"/>
        <w:gridCol w:w="851"/>
        <w:gridCol w:w="425"/>
        <w:gridCol w:w="284"/>
        <w:gridCol w:w="502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071E8E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111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Jana Majerčíková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521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doc.</w:t>
            </w:r>
            <w:r w:rsidR="00CF6FCC">
              <w:t xml:space="preserve"> </w:t>
            </w:r>
            <w:del w:id="207" w:author="Hana Navrátilová" w:date="2018-05-31T14:12:00Z">
              <w:r w:rsidRPr="00487289" w:rsidDel="00CF6FCC">
                <w:delText xml:space="preserve">, </w:delText>
              </w:r>
            </w:del>
            <w:r w:rsidRPr="00487289">
              <w:t>PaedDr., PhD.</w:t>
            </w:r>
          </w:p>
        </w:tc>
      </w:tr>
      <w:tr w:rsidR="00A15AB4" w:rsidRPr="00487289" w:rsidTr="00071E8E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1969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710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85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1134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082019</w:t>
            </w:r>
            <w:ins w:id="208" w:author="Jana_PC" w:date="2018-05-18T19:24:00Z">
              <w:r w:rsidR="00610E26">
                <w:t xml:space="preserve"> </w:t>
              </w:r>
              <w:r w:rsidR="00CC0716" w:rsidRPr="00071E8E">
                <w:rPr>
                  <w:sz w:val="18"/>
                </w:rPr>
                <w:t>předpokládá se další spolupráce</w:t>
              </w:r>
            </w:ins>
          </w:p>
        </w:tc>
      </w:tr>
      <w:tr w:rsidR="00A15AB4" w:rsidRPr="00487289" w:rsidTr="00071E8E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710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85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1134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082019</w:t>
            </w:r>
          </w:p>
        </w:tc>
      </w:tr>
      <w:tr w:rsidR="00A15AB4" w:rsidRPr="00487289" w:rsidTr="00071E8E">
        <w:tc>
          <w:tcPr>
            <w:tcW w:w="5812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560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521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071E8E">
        <w:tc>
          <w:tcPr>
            <w:tcW w:w="5812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560" w:type="dxa"/>
            <w:gridSpan w:val="3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521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85"/>
        </w:trPr>
        <w:tc>
          <w:tcPr>
            <w:tcW w:w="9893" w:type="dxa"/>
            <w:gridSpan w:val="12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Teorie výchovy a vzdělávání, Š</w:t>
            </w:r>
            <w:r w:rsidR="00AE20B7" w:rsidRPr="00487289">
              <w:t>kola a rodina, T</w:t>
            </w:r>
            <w:r w:rsidRPr="00487289">
              <w:t xml:space="preserve">vorba </w:t>
            </w:r>
            <w:r w:rsidR="00172398">
              <w:t>výzkumného projektu, Pedagogické diagnostikování</w:t>
            </w:r>
            <w:r w:rsidRPr="00487289">
              <w:t xml:space="preserve"> v MŠ, </w:t>
            </w:r>
            <w:r w:rsidR="00F9239D" w:rsidRPr="00487289">
              <w:t xml:space="preserve">Pedagogická praxe souvislá s portfoliem </w:t>
            </w:r>
            <w:r w:rsidRPr="00487289">
              <w:t>(dále viz BIIa).</w:t>
            </w:r>
          </w:p>
        </w:tc>
      </w:tr>
      <w:tr w:rsidR="00A15AB4" w:rsidRPr="00487289" w:rsidTr="00645DEF"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950"/>
        </w:trPr>
        <w:tc>
          <w:tcPr>
            <w:tcW w:w="9893" w:type="dxa"/>
            <w:gridSpan w:val="12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1993 VŠPg Nitra, ukončené magisterské studium, aprobace pedagogika a dějepis - Mgr.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2004 PdF UK Bratislava, rigorózní zkouška v oboru Předškolní a elementární pedagogika - PaedDr.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2004 PdF UK Bratislava, ukončené doktorské studium v oboru Pedagogika - PhD. 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2014 PdF PU Prešov, ukončené habilitační řízení v oboru Předškolní a elementární pedagogika - doc.</w:t>
            </w:r>
          </w:p>
        </w:tc>
      </w:tr>
      <w:tr w:rsidR="00A15AB4" w:rsidRPr="00487289" w:rsidTr="00645DEF"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2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1993 - 1995 ZŠ, Bratislava, výuka předmětů etická výchova a dějepis, učitel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1995 - 1996 IUVENTA Bratislava, Centrum prieskumných a experimentálnych aktivít, odborný pracovník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1996 - 2001 Agentúra ZÁVISLOSŤ, Bratislava, Úsek prevencie závislostí, odborný pracovník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2001 - 2003 Ústav informácií a prognóz ministerstva školstva SR, Bratislava, výzkumný pracovník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2003 - 2006 FSVaZ UKF Nitra, vědecko-výzkumný pracovník 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2006 - 2013 PdF UK Bratislava, odborný asistent a vědecko-výzkumný pracovník 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2013 - dosud FHS UTB ve Zlíně, odborný asistent, od roku 2014</w:t>
            </w:r>
            <w:r w:rsidR="00721F41">
              <w:t>,</w:t>
            </w:r>
            <w:r w:rsidRPr="00487289">
              <w:t xml:space="preserve"> docent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Od roku 2014 garant navazujícího magisterského studijního programu Pedagogika předškolního věku a od roku 2016 garant rigorózního řízení programu Pedagogika předškolního věku. Programy jsou uskutečňovány na FHS UTB ve Zlíně. 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311"/>
        </w:trPr>
        <w:tc>
          <w:tcPr>
            <w:tcW w:w="9893" w:type="dxa"/>
            <w:gridSpan w:val="12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Obhájených minimálně 30 bakalářských a 20 diplomových prací. Aktuálně vedení </w:t>
            </w:r>
            <w:r w:rsidR="00221EF0">
              <w:t>3</w:t>
            </w:r>
            <w:r w:rsidRPr="00487289">
              <w:t xml:space="preserve"> disertačních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Předškolní a elementární pedagogika</w:t>
            </w: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2014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PU Prešov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50648A" w:rsidP="00645DEF">
            <w:pPr>
              <w:jc w:val="both"/>
            </w:pPr>
            <w:r>
              <w:t>3</w:t>
            </w:r>
          </w:p>
        </w:tc>
        <w:tc>
          <w:tcPr>
            <w:tcW w:w="693" w:type="dxa"/>
            <w:vMerge w:val="restart"/>
          </w:tcPr>
          <w:p w:rsidR="00A15AB4" w:rsidRPr="00487289" w:rsidRDefault="0050648A" w:rsidP="00645DEF">
            <w:pPr>
              <w:jc w:val="both"/>
            </w:pPr>
            <w:r>
              <w:t>4</w:t>
            </w:r>
          </w:p>
        </w:tc>
        <w:tc>
          <w:tcPr>
            <w:tcW w:w="694" w:type="dxa"/>
            <w:vMerge w:val="restart"/>
          </w:tcPr>
          <w:p w:rsidR="00A15AB4" w:rsidRPr="00487289" w:rsidRDefault="0050648A" w:rsidP="00645DEF">
            <w:pPr>
              <w:jc w:val="both"/>
            </w:pPr>
            <w:r>
              <w:t>50</w:t>
            </w: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2"/>
          </w:tcPr>
          <w:p w:rsidR="00667EFA" w:rsidRPr="00487289" w:rsidRDefault="00667EFA" w:rsidP="00667EF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87289">
              <w:rPr>
                <w:noProof/>
              </w:rPr>
              <w:t xml:space="preserve">Majerčíková, J.  (2017). Odklady povinné školní docházky v perspektivě učitelek mateřských škol. </w:t>
            </w:r>
            <w:r w:rsidRPr="00487289">
              <w:rPr>
                <w:i/>
                <w:noProof/>
              </w:rPr>
              <w:t>Orbis Scholae</w:t>
            </w:r>
            <w:r w:rsidRPr="00487289">
              <w:rPr>
                <w:noProof/>
              </w:rPr>
              <w:t xml:space="preserve">, </w:t>
            </w:r>
            <w:r w:rsidR="00CC0716" w:rsidRPr="00071E8E">
              <w:rPr>
                <w:i/>
                <w:noProof/>
              </w:rPr>
              <w:t xml:space="preserve">1 </w:t>
            </w:r>
            <w:r w:rsidR="006856F5">
              <w:rPr>
                <w:noProof/>
              </w:rPr>
              <w:t>(2017</w:t>
            </w:r>
            <w:r w:rsidR="00221EF0">
              <w:rPr>
                <w:noProof/>
              </w:rPr>
              <w:t>), 9-</w:t>
            </w:r>
            <w:r w:rsidR="006856F5">
              <w:rPr>
                <w:noProof/>
              </w:rPr>
              <w:t>30.</w:t>
            </w:r>
            <w:r w:rsidRPr="00487289">
              <w:rPr>
                <w:noProof/>
              </w:rPr>
              <w:t>.</w:t>
            </w:r>
          </w:p>
          <w:p w:rsidR="00667EFA" w:rsidRPr="00487289" w:rsidRDefault="00667EFA" w:rsidP="00667EF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487289">
              <w:rPr>
                <w:noProof/>
              </w:rPr>
              <w:t xml:space="preserve">Majerčíková, J., </w:t>
            </w:r>
            <w:r w:rsidRPr="00487289">
              <w:rPr>
                <w:noProof/>
                <w:shd w:val="clear" w:color="auto" w:fill="FFFFFF"/>
              </w:rPr>
              <w:t xml:space="preserve">&amp; </w:t>
            </w:r>
            <w:r w:rsidRPr="00487289">
              <w:rPr>
                <w:noProof/>
              </w:rPr>
              <w:t xml:space="preserve">Rebendová, A. (2016). </w:t>
            </w:r>
            <w:r w:rsidRPr="00487289">
              <w:rPr>
                <w:i/>
                <w:noProof/>
              </w:rPr>
              <w:t>Mateřská škola ve světě univerzity</w:t>
            </w:r>
            <w:r w:rsidRPr="00487289">
              <w:rPr>
                <w:noProof/>
              </w:rPr>
              <w:t xml:space="preserve">. Zlín: UTB ve Zlíně. </w:t>
            </w:r>
          </w:p>
          <w:p w:rsidR="00667EFA" w:rsidRPr="00487289" w:rsidRDefault="00667EFA" w:rsidP="00667EFA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Majerčíková, J. (2015). Sporné aspekty úzkych vzťahov rodiny a školy na začiatku vzdelávania. </w:t>
            </w:r>
            <w:r w:rsidRPr="00487289">
              <w:rPr>
                <w:i/>
                <w:iCs/>
                <w:sz w:val="20"/>
                <w:szCs w:val="20"/>
              </w:rPr>
              <w:t>Studia Paedagogica</w:t>
            </w:r>
            <w:r w:rsidRPr="00487289">
              <w:rPr>
                <w:sz w:val="20"/>
                <w:szCs w:val="20"/>
              </w:rPr>
              <w:t xml:space="preserve">, </w:t>
            </w:r>
            <w:r w:rsidRPr="00487289">
              <w:rPr>
                <w:i/>
                <w:sz w:val="20"/>
                <w:szCs w:val="20"/>
              </w:rPr>
              <w:t>20</w:t>
            </w:r>
            <w:r w:rsidRPr="00487289">
              <w:rPr>
                <w:sz w:val="20"/>
                <w:szCs w:val="20"/>
              </w:rPr>
              <w:t xml:space="preserve">(1), 29-44. </w:t>
            </w:r>
          </w:p>
          <w:p w:rsidR="00667EFA" w:rsidRPr="00487289" w:rsidRDefault="00667EFA" w:rsidP="00667EFA">
            <w:pPr>
              <w:pStyle w:val="Default"/>
              <w:jc w:val="both"/>
              <w:rPr>
                <w:noProof/>
                <w:sz w:val="20"/>
                <w:szCs w:val="20"/>
              </w:rPr>
            </w:pPr>
            <w:r w:rsidRPr="00487289">
              <w:rPr>
                <w:noProof/>
                <w:sz w:val="20"/>
                <w:szCs w:val="20"/>
              </w:rPr>
              <w:t xml:space="preserve">Majerčíková, J., Kasáčová, B.,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487289">
              <w:rPr>
                <w:noProof/>
                <w:sz w:val="20"/>
                <w:szCs w:val="20"/>
              </w:rPr>
              <w:t xml:space="preserve">Kočvarová, I. (2015). </w:t>
            </w:r>
            <w:r w:rsidRPr="00487289">
              <w:rPr>
                <w:i/>
                <w:noProof/>
                <w:sz w:val="20"/>
                <w:szCs w:val="20"/>
              </w:rPr>
              <w:t>Předškolní edukace a dítě: výzvy pro pedagogickou teorii a výzkum</w:t>
            </w:r>
            <w:r w:rsidRPr="00487289">
              <w:rPr>
                <w:noProof/>
                <w:sz w:val="20"/>
                <w:szCs w:val="20"/>
              </w:rPr>
              <w:t>. Zlín: UTB ve Zlíně.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Majerčíková, J. (2012). </w:t>
            </w:r>
            <w:r w:rsidRPr="00487289">
              <w:rPr>
                <w:i/>
                <w:iCs/>
                <w:sz w:val="20"/>
                <w:szCs w:val="20"/>
              </w:rPr>
              <w:t xml:space="preserve">Rodina s predškolákom. Výskum rodín s deťmi predškolského veku. </w:t>
            </w:r>
            <w:r w:rsidRPr="00487289">
              <w:rPr>
                <w:sz w:val="20"/>
                <w:szCs w:val="20"/>
              </w:rPr>
              <w:t>Bratislava: Vyd. UK.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Lukášová, H., Svatoš, T.,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487289">
              <w:rPr>
                <w:sz w:val="20"/>
                <w:szCs w:val="20"/>
              </w:rPr>
              <w:t xml:space="preserve">Majerčíková, J. (2014). </w:t>
            </w:r>
            <w:r w:rsidRPr="00487289">
              <w:rPr>
                <w:i/>
                <w:sz w:val="20"/>
                <w:szCs w:val="20"/>
              </w:rPr>
              <w:t xml:space="preserve">Studentské portfolio jako výzkumný prostředek poznání cesty k učitelství. </w:t>
            </w:r>
            <w:r w:rsidRPr="00487289">
              <w:rPr>
                <w:sz w:val="20"/>
                <w:szCs w:val="20"/>
              </w:rPr>
              <w:t xml:space="preserve">Zlín: UTB ve Zlíně. </w:t>
            </w:r>
          </w:p>
          <w:p w:rsidR="00AF0C60" w:rsidRPr="00487289" w:rsidRDefault="00A15AB4" w:rsidP="00645DEF">
            <w:pPr>
              <w:jc w:val="both"/>
            </w:pPr>
            <w:r w:rsidRPr="00487289">
              <w:t>Recenzování vědeckých studií pro časopisy: Pedagogika.sk, e-Pedagogium, Studia paedagogica, LifeLong Learnig, Sociální pedagogika.</w:t>
            </w:r>
            <w:ins w:id="209" w:author="Jana_PC" w:date="2018-05-18T19:22:00Z">
              <w:r w:rsidR="00AF0C60">
                <w:t xml:space="preserve"> </w:t>
              </w:r>
            </w:ins>
            <w:ins w:id="210" w:author="Jana_PC" w:date="2018-05-18T19:21:00Z">
              <w:r w:rsidR="00AF0C60">
                <w:t xml:space="preserve">Odborný garant projektu </w:t>
              </w:r>
              <w:r w:rsidR="00AF0C60" w:rsidRPr="009876CD">
                <w:rPr>
                  <w:bCs/>
                  <w:i/>
                  <w:szCs w:val="32"/>
                </w:rPr>
                <w:t>Komplexní systém hodnocení, CZ.02.3.68/0.0/0.0/15_001/0000751</w:t>
              </w:r>
              <w:r w:rsidR="000B395D">
                <w:rPr>
                  <w:bCs/>
                  <w:i/>
                  <w:szCs w:val="32"/>
                </w:rPr>
                <w:t>- P</w:t>
              </w:r>
            </w:ins>
            <w:ins w:id="211" w:author="Jana_PC" w:date="2018-05-28T14:48:00Z">
              <w:r w:rsidR="000B395D">
                <w:rPr>
                  <w:bCs/>
                  <w:i/>
                  <w:szCs w:val="32"/>
                </w:rPr>
                <w:t>ř</w:t>
              </w:r>
            </w:ins>
            <w:ins w:id="212" w:author="Jana_PC" w:date="2018-05-18T19:21:00Z">
              <w:r w:rsidR="00AF0C60">
                <w:rPr>
                  <w:bCs/>
                  <w:i/>
                  <w:szCs w:val="32"/>
                </w:rPr>
                <w:t>íklady inspirat</w:t>
              </w:r>
            </w:ins>
            <w:ins w:id="213" w:author="Jana_PC" w:date="2018-05-18T20:10:00Z">
              <w:r w:rsidR="004E34F2">
                <w:rPr>
                  <w:bCs/>
                  <w:i/>
                  <w:szCs w:val="32"/>
                </w:rPr>
                <w:t>i</w:t>
              </w:r>
            </w:ins>
            <w:ins w:id="214" w:author="Jana_PC" w:date="2018-05-18T19:21:00Z">
              <w:r w:rsidR="00AF0C60">
                <w:rPr>
                  <w:bCs/>
                  <w:i/>
                  <w:szCs w:val="32"/>
                </w:rPr>
                <w:t>vní praxe</w:t>
              </w:r>
            </w:ins>
            <w:ins w:id="215" w:author="Jana_PC" w:date="2018-05-18T19:23:00Z">
              <w:r w:rsidR="004B7246">
                <w:rPr>
                  <w:bCs/>
                  <w:i/>
                  <w:szCs w:val="32"/>
                </w:rPr>
                <w:t xml:space="preserve"> </w:t>
              </w:r>
            </w:ins>
            <w:ins w:id="216" w:author="Jana_PC" w:date="2018-05-18T19:21:00Z">
              <w:r w:rsidR="00AF0C60">
                <w:rPr>
                  <w:bCs/>
                  <w:i/>
                  <w:szCs w:val="32"/>
                </w:rPr>
                <w:t>(</w:t>
              </w:r>
            </w:ins>
            <w:ins w:id="217" w:author="Jana_PC" w:date="2018-05-18T19:23:00Z">
              <w:r w:rsidR="004B7246">
                <w:rPr>
                  <w:bCs/>
                  <w:i/>
                  <w:szCs w:val="32"/>
                </w:rPr>
                <w:t>3. vlna:</w:t>
              </w:r>
            </w:ins>
            <w:ins w:id="218" w:author="Jana_PC" w:date="2018-05-18T19:21:00Z">
              <w:r w:rsidR="00AF0C60">
                <w:rPr>
                  <w:bCs/>
                  <w:i/>
                  <w:szCs w:val="32"/>
                </w:rPr>
                <w:t>2018-19).</w:t>
              </w:r>
            </w:ins>
          </w:p>
          <w:p w:rsidR="00A15AB4" w:rsidRPr="00487289" w:rsidRDefault="00A15AB4" w:rsidP="00645DEF">
            <w:pPr>
              <w:jc w:val="both"/>
            </w:pPr>
            <w:r w:rsidRPr="00487289">
              <w:t>Člen výkonné redakce časopisu Pedagogická orientace.</w:t>
            </w:r>
          </w:p>
          <w:p w:rsidR="00A15AB4" w:rsidRPr="00487289" w:rsidRDefault="00A15AB4" w:rsidP="00A356DB">
            <w:pPr>
              <w:jc w:val="both"/>
            </w:pPr>
            <w:r w:rsidRPr="00487289">
              <w:t xml:space="preserve">Člen komise pro rigorózní práce (Bratislava, Zlín). Oponování 4 rigorózních, 3 </w:t>
            </w:r>
            <w:r w:rsidR="00A356DB" w:rsidRPr="00487289">
              <w:t>dizertačních</w:t>
            </w:r>
            <w:r w:rsidRPr="00487289">
              <w:t xml:space="preserve"> prací a 1 habilitační práce.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2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2"/>
          </w:tcPr>
          <w:p w:rsidR="00A15AB4" w:rsidRPr="00487289" w:rsidRDefault="00A15AB4" w:rsidP="00645DEF">
            <w:r w:rsidRPr="00487289">
              <w:t>Září 2009 - Studijní pobyt – Univerzita St. Kliment Ochridského v Sofii, BĽR</w:t>
            </w:r>
          </w:p>
        </w:tc>
      </w:tr>
      <w:tr w:rsidR="00A15AB4" w:rsidRPr="00487289" w:rsidTr="00EF7ECE">
        <w:trPr>
          <w:cantSplit/>
          <w:trHeight w:val="269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6"/>
          </w:tcPr>
          <w:p w:rsidR="00A15AB4" w:rsidRPr="00487289" w:rsidRDefault="00AF0C60" w:rsidP="00645DEF">
            <w:pPr>
              <w:jc w:val="both"/>
            </w:pPr>
            <w:r>
              <w:t xml:space="preserve">Jana Majerčíková,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AF0C60" w:rsidP="00645DEF">
            <w:pPr>
              <w:jc w:val="both"/>
            </w:pPr>
            <w:r>
              <w:t>30. 5. 2018</w:t>
            </w:r>
          </w:p>
        </w:tc>
      </w:tr>
    </w:tbl>
    <w:p w:rsidR="00221EF0" w:rsidRPr="00487289" w:rsidRDefault="00221EF0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70"/>
        <w:gridCol w:w="992"/>
        <w:gridCol w:w="709"/>
        <w:gridCol w:w="77"/>
        <w:gridCol w:w="632"/>
        <w:gridCol w:w="693"/>
        <w:gridCol w:w="694"/>
      </w:tblGrid>
      <w:tr w:rsidR="00A15AB4" w:rsidRPr="00487289" w:rsidTr="00A15AB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A15AB4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A15AB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Fakulta humanitních studií</w:t>
            </w:r>
          </w:p>
        </w:tc>
      </w:tr>
      <w:tr w:rsidR="00A15AB4" w:rsidRPr="00487289" w:rsidTr="00A15AB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A15AB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Adriana Wiegerová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doc.</w:t>
            </w:r>
            <w:r w:rsidR="00CF6FCC">
              <w:t xml:space="preserve"> </w:t>
            </w:r>
            <w:r w:rsidRPr="00487289">
              <w:t>PaedDr., PhD.</w:t>
            </w:r>
          </w:p>
        </w:tc>
      </w:tr>
      <w:tr w:rsidR="00A15AB4" w:rsidRPr="00487289" w:rsidTr="00071E8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1969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</w:t>
            </w:r>
          </w:p>
        </w:tc>
      </w:tr>
      <w:tr w:rsidR="00A15AB4" w:rsidRPr="00487289" w:rsidTr="00071E8E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</w:t>
            </w:r>
          </w:p>
        </w:tc>
      </w:tr>
      <w:tr w:rsidR="00A15AB4" w:rsidRPr="00487289" w:rsidTr="00071E8E"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071E8E"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026B75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A15AB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A15AB4">
        <w:trPr>
          <w:trHeight w:val="352"/>
        </w:trPr>
        <w:tc>
          <w:tcPr>
            <w:tcW w:w="98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r w:rsidRPr="00487289">
              <w:t>Pedagogická propedeutika, Didaktika mateřské školy, Profesní identita učitele mateřské školy (dále viz BIIa).</w:t>
            </w:r>
          </w:p>
          <w:p w:rsidR="00A15AB4" w:rsidRPr="00487289" w:rsidRDefault="00A15AB4" w:rsidP="00645DEF"/>
        </w:tc>
      </w:tr>
      <w:tr w:rsidR="00A15AB4" w:rsidRPr="00487289" w:rsidTr="00A15AB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A15AB4">
        <w:trPr>
          <w:trHeight w:val="1055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ind w:left="-2"/>
              <w:jc w:val="both"/>
            </w:pPr>
            <w:r w:rsidRPr="00487289">
              <w:t>1992 PdF UKF Nitra, ukončené magisterské studium učitelství, obor pedagogika – biologie – Mgr.</w:t>
            </w:r>
          </w:p>
          <w:p w:rsidR="00A15AB4" w:rsidRPr="00487289" w:rsidRDefault="00667EFA" w:rsidP="00645DEF">
            <w:pPr>
              <w:ind w:left="-2"/>
              <w:jc w:val="both"/>
            </w:pPr>
            <w:r>
              <w:t xml:space="preserve">1998 </w:t>
            </w:r>
            <w:r w:rsidR="00A15AB4" w:rsidRPr="00487289">
              <w:t>PdF UK Bratislava, rigorózní zkouška - PaedDr.</w:t>
            </w:r>
          </w:p>
          <w:p w:rsidR="00A15AB4" w:rsidRPr="00487289" w:rsidRDefault="00667EFA" w:rsidP="00645DEF">
            <w:pPr>
              <w:ind w:left="-2"/>
              <w:jc w:val="both"/>
            </w:pPr>
            <w:r>
              <w:t xml:space="preserve">2001 </w:t>
            </w:r>
            <w:r w:rsidR="00A15AB4" w:rsidRPr="00487289">
              <w:t>FF UK Bratislava, ukončené doktorské studium - PhD.</w:t>
            </w:r>
          </w:p>
          <w:p w:rsidR="00A15AB4" w:rsidRPr="00487289" w:rsidRDefault="00663E5B" w:rsidP="00663E5B">
            <w:pPr>
              <w:ind w:left="-2"/>
              <w:jc w:val="both"/>
            </w:pPr>
            <w:r w:rsidRPr="00487289">
              <w:t xml:space="preserve">2005 PdF UK Bratislava, </w:t>
            </w:r>
            <w:r w:rsidR="00A15AB4" w:rsidRPr="00487289">
              <w:t>ukončené habilitační řízení v oboru Pedagogika - doc.</w:t>
            </w:r>
          </w:p>
        </w:tc>
      </w:tr>
      <w:tr w:rsidR="00A15AB4" w:rsidRPr="00487289" w:rsidTr="00A15AB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A15AB4">
        <w:trPr>
          <w:trHeight w:val="995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667EFA" w:rsidP="00645DEF">
            <w:pPr>
              <w:tabs>
                <w:tab w:val="left" w:pos="5849"/>
              </w:tabs>
              <w:jc w:val="both"/>
              <w:rPr>
                <w:b/>
                <w:bCs/>
              </w:rPr>
            </w:pPr>
            <w:r>
              <w:t xml:space="preserve">1992–1995 </w:t>
            </w:r>
            <w:r w:rsidR="00A15AB4" w:rsidRPr="00487289">
              <w:t>Iuventa, vedoucí Centra experimentálních aktivit</w:t>
            </w:r>
            <w:r w:rsidR="00A15AB4" w:rsidRPr="00487289">
              <w:tab/>
            </w:r>
          </w:p>
          <w:p w:rsidR="00A15AB4" w:rsidRPr="00487289" w:rsidRDefault="00667EFA" w:rsidP="00645DEF">
            <w:r>
              <w:t xml:space="preserve">1996–1997  </w:t>
            </w:r>
            <w:r w:rsidR="00A15AB4" w:rsidRPr="00487289">
              <w:t>UKF v Nitře, odborný asistent</w:t>
            </w:r>
          </w:p>
          <w:p w:rsidR="00A15AB4" w:rsidRPr="00487289" w:rsidRDefault="00667EFA" w:rsidP="00645DEF">
            <w:pPr>
              <w:jc w:val="both"/>
            </w:pPr>
            <w:r>
              <w:t xml:space="preserve">1997–2011 </w:t>
            </w:r>
            <w:r w:rsidR="00A15AB4" w:rsidRPr="00487289">
              <w:t>UK v Bratislavě, funkční místo profesora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2010 UTB ve Zlíně (úvazek 0,5)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2012 – dosud FH</w:t>
            </w:r>
            <w:r w:rsidR="00026B75" w:rsidRPr="00487289">
              <w:t>S UTB ve Zlíně, docent</w:t>
            </w:r>
            <w:r w:rsidRPr="00487289">
              <w:t xml:space="preserve"> </w:t>
            </w:r>
          </w:p>
          <w:p w:rsidR="00A15AB4" w:rsidRPr="00487289" w:rsidRDefault="00A15AB4" w:rsidP="00645DEF">
            <w:pPr>
              <w:jc w:val="both"/>
            </w:pPr>
          </w:p>
          <w:p w:rsidR="00A15AB4" w:rsidRPr="00487289" w:rsidRDefault="00A15AB4" w:rsidP="00645DEF">
            <w:pPr>
              <w:jc w:val="both"/>
            </w:pPr>
            <w:r w:rsidRPr="00487289">
              <w:t>Od roku 2011</w:t>
            </w:r>
            <w:r w:rsidR="00667EFA">
              <w:t xml:space="preserve"> </w:t>
            </w:r>
            <w:r w:rsidRPr="00487289">
              <w:t>do roku 2017 garant studijního programu Učitelství pro mateřské školy na FHS UTB ve Zlíně.</w:t>
            </w:r>
          </w:p>
        </w:tc>
      </w:tr>
      <w:tr w:rsidR="00A15AB4" w:rsidRPr="00487289" w:rsidTr="00A15AB4">
        <w:trPr>
          <w:trHeight w:val="250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rigorózních a dizertačních prací</w:t>
            </w:r>
          </w:p>
        </w:tc>
      </w:tr>
      <w:tr w:rsidR="00A15AB4" w:rsidRPr="00487289" w:rsidTr="00A15AB4">
        <w:trPr>
          <w:trHeight w:val="424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rPr>
                <w:iCs/>
                <w:position w:val="-4"/>
              </w:rPr>
              <w:t xml:space="preserve">Ukončených 5 dizertačních prací na PdF UK v Bratislavě. V současnosti vedení 3 disertačních prací. Konzultování a oponování rigorózních prací. </w:t>
            </w:r>
          </w:p>
        </w:tc>
      </w:tr>
      <w:tr w:rsidR="00A15AB4" w:rsidRPr="00487289" w:rsidTr="00A15AB4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A15AB4">
        <w:trPr>
          <w:cantSplit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Pedagogika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2005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UK Bratislava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A15AB4">
        <w:trPr>
          <w:cantSplit/>
          <w:trHeight w:val="70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24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0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140</w:t>
            </w:r>
          </w:p>
        </w:tc>
      </w:tr>
      <w:tr w:rsidR="00A15AB4" w:rsidRPr="00487289" w:rsidTr="00A15AB4">
        <w:trPr>
          <w:trHeight w:val="20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A15AB4"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A15AB4">
        <w:trPr>
          <w:trHeight w:val="2347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FA" w:rsidRPr="00487289" w:rsidRDefault="00667EFA" w:rsidP="00667EFA">
            <w:pPr>
              <w:jc w:val="both"/>
            </w:pPr>
            <w:r w:rsidRPr="00487289">
              <w:t>Wiegerová, A.</w:t>
            </w:r>
            <w:r>
              <w:t>,</w:t>
            </w:r>
            <w:r w:rsidRPr="00487289">
              <w:t xml:space="preserve"> </w:t>
            </w:r>
            <w:r w:rsidRPr="00487289">
              <w:rPr>
                <w:shd w:val="clear" w:color="auto" w:fill="FFFFFF"/>
              </w:rPr>
              <w:t xml:space="preserve">&amp; </w:t>
            </w:r>
            <w:r w:rsidRPr="00487289">
              <w:t xml:space="preserve">Svěrkošová, N. (2016). Profesionalization of university students of preschool education. </w:t>
            </w:r>
            <w:r w:rsidRPr="00487289">
              <w:rPr>
                <w:i/>
                <w:iCs/>
              </w:rPr>
              <w:t>Turkish Online Journal of  Educational Technology</w:t>
            </w:r>
            <w:r w:rsidRPr="00487289">
              <w:t xml:space="preserve">, (12), 281-284. 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Wiegerová, A. et al. (2015). </w:t>
            </w:r>
            <w:r w:rsidRPr="00487289">
              <w:rPr>
                <w:i/>
              </w:rPr>
              <w:t>Profesionalizace učitele mateřské školy z pohledu reformy kurikula.</w:t>
            </w:r>
            <w:r w:rsidRPr="00487289">
              <w:t xml:space="preserve"> Zlín: UTB</w:t>
            </w:r>
            <w:r w:rsidR="00026B75" w:rsidRPr="00487289">
              <w:t xml:space="preserve"> ve Zlíně</w:t>
            </w:r>
            <w:r w:rsidRPr="00487289">
              <w:t>.</w:t>
            </w:r>
          </w:p>
          <w:p w:rsidR="00026B75" w:rsidRPr="00487289" w:rsidRDefault="00A15AB4" w:rsidP="00645DEF">
            <w:pPr>
              <w:jc w:val="both"/>
            </w:pPr>
            <w:r w:rsidRPr="00487289">
              <w:t>Wiegerová, A.</w:t>
            </w:r>
            <w:r w:rsidR="00667EFA">
              <w:t>,</w:t>
            </w:r>
            <w:r w:rsidRPr="00487289">
              <w:t xml:space="preserve"> </w:t>
            </w:r>
            <w:r w:rsidRPr="00487289">
              <w:rPr>
                <w:shd w:val="clear" w:color="auto" w:fill="FFFFFF"/>
              </w:rPr>
              <w:t xml:space="preserve">&amp; </w:t>
            </w:r>
            <w:r w:rsidRPr="00487289">
              <w:t xml:space="preserve">Gavora, P. (2015). Conceptualisation of the Child and Childhood by Future Pre-School Teachers. </w:t>
            </w:r>
            <w:r w:rsidRPr="00487289">
              <w:rPr>
                <w:i/>
                <w:iCs/>
              </w:rPr>
              <w:t>Pedagogika</w:t>
            </w:r>
            <w:r w:rsidR="00026B75" w:rsidRPr="00487289">
              <w:t xml:space="preserve">, </w:t>
            </w:r>
            <w:r w:rsidR="00026B75" w:rsidRPr="00487289">
              <w:rPr>
                <w:i/>
              </w:rPr>
              <w:t>65</w:t>
            </w:r>
            <w:r w:rsidR="00026B75" w:rsidRPr="00487289">
              <w:t>(</w:t>
            </w:r>
            <w:r w:rsidRPr="00487289">
              <w:t>5</w:t>
            </w:r>
            <w:r w:rsidR="00026B75" w:rsidRPr="00487289">
              <w:t>),</w:t>
            </w:r>
            <w:r w:rsidRPr="00487289">
              <w:t xml:space="preserve"> 502-515.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Wiegerová, A. et al. (2015). </w:t>
            </w:r>
            <w:r w:rsidRPr="00487289">
              <w:rPr>
                <w:i/>
              </w:rPr>
              <w:t>Profesionalizace učitele mateřské školy z pohledu reformy kurikula.</w:t>
            </w:r>
            <w:r w:rsidRPr="00487289">
              <w:t xml:space="preserve"> Zlín: UTB</w:t>
            </w:r>
            <w:r w:rsidR="00026B75" w:rsidRPr="00487289">
              <w:t xml:space="preserve"> ve Zlíně</w:t>
            </w:r>
            <w:r w:rsidRPr="00487289">
              <w:t>.</w:t>
            </w:r>
          </w:p>
          <w:p w:rsidR="00A15AB4" w:rsidRPr="00487289" w:rsidRDefault="00667EFA" w:rsidP="00645DEF">
            <w:r>
              <w:t>Wiegerová, A</w:t>
            </w:r>
            <w:r w:rsidR="00A15AB4" w:rsidRPr="00487289">
              <w:t>.</w:t>
            </w:r>
            <w:r>
              <w:t>,</w:t>
            </w:r>
            <w:r w:rsidR="00A15AB4" w:rsidRPr="00487289">
              <w:t xml:space="preserve"> </w:t>
            </w:r>
            <w:r>
              <w:rPr>
                <w:shd w:val="clear" w:color="auto" w:fill="FFFFFF"/>
              </w:rPr>
              <w:t xml:space="preserve">&amp; </w:t>
            </w:r>
            <w:r w:rsidR="00A15AB4" w:rsidRPr="00487289">
              <w:rPr>
                <w:shd w:val="clear" w:color="auto" w:fill="FFFFFF"/>
              </w:rPr>
              <w:t>Gavora, P. (2014). Proč chci být učitelkou v mateřské škole.</w:t>
            </w:r>
            <w:r w:rsidR="00A15AB4" w:rsidRPr="00487289">
              <w:rPr>
                <w:i/>
                <w:shd w:val="clear" w:color="auto" w:fill="FFFFFF"/>
              </w:rPr>
              <w:t xml:space="preserve"> </w:t>
            </w:r>
            <w:r w:rsidR="00A15AB4" w:rsidRPr="00487289">
              <w:rPr>
                <w:shd w:val="clear" w:color="auto" w:fill="FFFFFF"/>
              </w:rPr>
              <w:t>Pohled kvalitativního výzkumu.</w:t>
            </w:r>
            <w:r w:rsidR="00A15AB4" w:rsidRPr="00487289">
              <w:t xml:space="preserve"> </w:t>
            </w:r>
            <w:r w:rsidR="00A15AB4" w:rsidRPr="00487289">
              <w:rPr>
                <w:i/>
              </w:rPr>
              <w:t>Pedagogická orientace</w:t>
            </w:r>
            <w:r w:rsidR="00026B75" w:rsidRPr="00487289">
              <w:rPr>
                <w:i/>
              </w:rPr>
              <w:t>,</w:t>
            </w:r>
            <w:r w:rsidR="00026B75" w:rsidRPr="00487289">
              <w:t xml:space="preserve"> </w:t>
            </w:r>
            <w:r w:rsidR="00026B75" w:rsidRPr="00487289">
              <w:rPr>
                <w:i/>
              </w:rPr>
              <w:t>24</w:t>
            </w:r>
            <w:r w:rsidR="00026B75" w:rsidRPr="00487289">
              <w:t xml:space="preserve">(4), </w:t>
            </w:r>
            <w:r w:rsidR="00A15AB4" w:rsidRPr="00487289">
              <w:t>510-534.</w:t>
            </w:r>
          </w:p>
          <w:p w:rsidR="00A15AB4" w:rsidRPr="00487289" w:rsidRDefault="00A15AB4" w:rsidP="00645DEF"/>
          <w:p w:rsidR="00A15AB4" w:rsidRPr="00487289" w:rsidRDefault="00A15AB4" w:rsidP="00645DEF">
            <w:pPr>
              <w:jc w:val="both"/>
            </w:pPr>
            <w:r w:rsidRPr="00487289">
              <w:t>Člen Oborové rady DSP Pedagogika, člen VR FHS UTB ve Zlíně. Člen redakčních rad časopisů. Člen doktorských a habilitačních komisí.</w:t>
            </w:r>
          </w:p>
        </w:tc>
      </w:tr>
      <w:tr w:rsidR="00A15AB4" w:rsidRPr="00487289" w:rsidTr="004237F1">
        <w:trPr>
          <w:trHeight w:val="218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</w:t>
            </w:r>
            <w:r w:rsidR="00026B75" w:rsidRPr="00487289">
              <w:rPr>
                <w:b/>
              </w:rPr>
              <w:t> </w:t>
            </w:r>
            <w:r w:rsidRPr="00487289">
              <w:rPr>
                <w:b/>
              </w:rPr>
              <w:t>zahraničí</w:t>
            </w:r>
          </w:p>
        </w:tc>
      </w:tr>
      <w:tr w:rsidR="00A15AB4" w:rsidRPr="00487289" w:rsidTr="00A15AB4">
        <w:trPr>
          <w:trHeight w:val="328"/>
        </w:trPr>
        <w:tc>
          <w:tcPr>
            <w:tcW w:w="98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r w:rsidRPr="00487289">
              <w:t xml:space="preserve">2006 Inštitút pedagogiky, Univerzita Podklaska, Siedlce, PL; 2008 Katedra pedagogiky, PdF UO v Sofii, BL; 2008 Inštitút didaktiky, Univerzita </w:t>
            </w:r>
            <w:r w:rsidRPr="00487289">
              <w:rPr>
                <w:bCs/>
              </w:rPr>
              <w:t>Kazimierza Wielkiego</w:t>
            </w:r>
            <w:r w:rsidRPr="00487289">
              <w:t>, Bydgoszcz, PL; 2011 Inštitút predškolskej a primárnej pedagogiky v Krakově, PL; 2011 Katedra didaktiky, Fakulta pedagogiky a psychológie UKW Bydgoszcz, PL.</w:t>
            </w:r>
          </w:p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A15AB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D35F8B" w:rsidP="00645DEF">
            <w:pPr>
              <w:jc w:val="both"/>
            </w:pPr>
            <w:r>
              <w:t xml:space="preserve">Adriana Wiegerová,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D35F8B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Pr="00487289" w:rsidRDefault="00A15AB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Roman Božik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PhDr., Ph.D.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1968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054313" w:rsidP="00645DEF">
            <w:pPr>
              <w:jc w:val="both"/>
            </w:pPr>
            <w:r>
              <w:t>082020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67EFA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054313" w:rsidP="00645DEF">
            <w:pPr>
              <w:jc w:val="both"/>
            </w:pPr>
            <w:r>
              <w:t>082020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2D007A">
            <w:pPr>
              <w:jc w:val="both"/>
            </w:pPr>
            <w:del w:id="219" w:author="Jana_PC" w:date="2018-05-18T21:43:00Z">
              <w:r w:rsidRPr="00487289" w:rsidDel="002D007A">
                <w:delText xml:space="preserve">Základy tělesné kultury, </w:delText>
              </w:r>
            </w:del>
            <w:r w:rsidRPr="00487289">
              <w:t xml:space="preserve">Metodika přípravy školy v přírodě, Základy ICT, </w:t>
            </w:r>
            <w:del w:id="220" w:author="Jana_PC" w:date="2018-05-18T21:43:00Z">
              <w:r w:rsidRPr="00487289" w:rsidDel="002D007A">
                <w:delText xml:space="preserve">Rozvoj základních lokomocí dítěte, </w:delText>
              </w:r>
            </w:del>
            <w:r w:rsidRPr="00487289">
              <w:t>Pohybové hry v MŠ, Pedagogika volného času, Výchova ke zdraví (dále viz BIIa).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2001</w:t>
            </w:r>
            <w:r w:rsidR="00667EFA">
              <w:t xml:space="preserve"> </w:t>
            </w:r>
            <w:r w:rsidRPr="00487289">
              <w:t>UKF  Nitra, Pedagogická fakulta, ukončené bakalářské studium v oboru Sociální práce – Bc.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2003 UKF Nitra, Fakulta sociálních věd, ukončené magisterské studium v oboru Sociální práce – Mgr.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2006 UKF  Nitra, Fakulta sociálních věd a zdravotnictví, rigorózní zkouška v oboru Sociální práce – PhDr.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2017 PdF UK Praha, ukončené doktorské studium v oboru Pedagogika – Ph.D.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ind w:left="-2"/>
            </w:pPr>
            <w:r w:rsidRPr="00487289">
              <w:t>2008 – 2011 UK Bratislava, Pedagogická fakulta – Katedra predškolskej a elementárnej pedagogiky, asistent</w:t>
            </w:r>
          </w:p>
          <w:p w:rsidR="00A15AB4" w:rsidRPr="00487289" w:rsidRDefault="00A15AB4" w:rsidP="00645DEF">
            <w:pPr>
              <w:ind w:left="-2"/>
            </w:pPr>
            <w:r w:rsidRPr="00487289">
              <w:t>2013 – 2015 FHS UTB ve Zlíně, externí lektor</w:t>
            </w:r>
          </w:p>
          <w:p w:rsidR="00A15AB4" w:rsidRPr="00487289" w:rsidRDefault="00A15AB4" w:rsidP="00645DEF">
            <w:r w:rsidRPr="00487289">
              <w:t>2016 – dosud FHS UTB ve Zlíně, odborný asistent</w:t>
            </w:r>
          </w:p>
          <w:p w:rsidR="00A15AB4" w:rsidRPr="00487289" w:rsidRDefault="00A15AB4" w:rsidP="00645DEF"/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Obhájených cca 15 bakalářských prací. Aktuálně vedení 4 bakalářských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667EFA" w:rsidRPr="00487289" w:rsidRDefault="00667EFA" w:rsidP="00667EFA">
            <w:pPr>
              <w:jc w:val="both"/>
              <w:rPr>
                <w:i/>
              </w:rPr>
            </w:pPr>
            <w:r w:rsidRPr="00487289">
              <w:t>Božik. R. (2017).</w:t>
            </w:r>
            <w:r w:rsidRPr="00487289">
              <w:rPr>
                <w:i/>
              </w:rPr>
              <w:t xml:space="preserve"> </w:t>
            </w:r>
            <w:r w:rsidRPr="00487289">
              <w:t xml:space="preserve">Professional career training for school prevention specialists at universities. </w:t>
            </w:r>
            <w:r w:rsidRPr="00487289">
              <w:rPr>
                <w:i/>
              </w:rPr>
              <w:t xml:space="preserve">Procedia - Social and Behavioral Sciences, </w:t>
            </w:r>
            <w:r w:rsidRPr="00487289">
              <w:t>237, 1468-1474</w:t>
            </w:r>
            <w:r w:rsidRPr="00487289">
              <w:rPr>
                <w:i/>
              </w:rPr>
              <w:t xml:space="preserve">. </w:t>
            </w:r>
          </w:p>
          <w:p w:rsidR="00667EFA" w:rsidRPr="00487289" w:rsidRDefault="00667EFA" w:rsidP="00667EFA">
            <w:pPr>
              <w:jc w:val="both"/>
            </w:pPr>
            <w:r w:rsidRPr="00487289">
              <w:t xml:space="preserve">Božik, R. (2013). Realizácia primárnej prevencie drogových závislostí a iných sociálno-patologických javov v základných školách TSK. In Szimethová, M. (ed.) </w:t>
            </w:r>
            <w:r w:rsidRPr="00487289">
              <w:rPr>
                <w:i/>
              </w:rPr>
              <w:t>Študentské Fórum XIII</w:t>
            </w:r>
            <w:r w:rsidRPr="00487289">
              <w:t xml:space="preserve">. Zlín: UTB, FHS, 2013. s. 90 – 100. </w:t>
            </w:r>
          </w:p>
          <w:p w:rsidR="00A15AB4" w:rsidRPr="00487289" w:rsidRDefault="00A15AB4" w:rsidP="00645DEF">
            <w:pPr>
              <w:jc w:val="both"/>
            </w:pPr>
            <w:r w:rsidRPr="00487289">
              <w:t>Wiegerová, A., Kršjaková, S., &amp; Božik, R. (2008). Realizacjia praktyki pedagogicznej w kursie pedagogika zdrowia na pdf uk (uniwersytet komenskiego) w Bratysławie. In Klimaszewska, A.</w:t>
            </w:r>
            <w:r w:rsidR="00453003" w:rsidRPr="00487289">
              <w:t xml:space="preserve"> </w:t>
            </w:r>
            <w:r w:rsidRPr="00487289">
              <w:t xml:space="preserve">A. </w:t>
            </w:r>
            <w:r w:rsidRPr="00487289">
              <w:rPr>
                <w:i/>
              </w:rPr>
              <w:t>Jezyk współczesnej pedagogiki 2</w:t>
            </w:r>
            <w:r w:rsidRPr="00487289">
              <w:t>, Siedlce.</w:t>
            </w:r>
          </w:p>
          <w:p w:rsidR="00667EFA" w:rsidRPr="00487289" w:rsidRDefault="00667EFA" w:rsidP="00667EFA">
            <w:pPr>
              <w:jc w:val="both"/>
            </w:pPr>
            <w:r w:rsidRPr="00487289">
              <w:t xml:space="preserve">Božik, R. (2010). Model bakalárskeho štúdia odboru predškolská a elementárna pedagogika na Pedagogickej fakulte UK v Bratislave. In </w:t>
            </w:r>
            <w:r w:rsidRPr="00487289">
              <w:rPr>
                <w:i/>
              </w:rPr>
              <w:t>Primární a preprimární pedagogika v teorii, praxi a výskumu</w:t>
            </w:r>
            <w:r w:rsidRPr="00487289">
              <w:t xml:space="preserve">. Pavlice: Altyn, 62-69. </w:t>
            </w:r>
          </w:p>
          <w:p w:rsidR="00A15AB4" w:rsidRPr="00487289" w:rsidRDefault="00A15AB4" w:rsidP="00645DEF">
            <w:pPr>
              <w:jc w:val="both"/>
            </w:pPr>
            <w:r w:rsidRPr="00487289">
              <w:t>Božik, R. (2009).</w:t>
            </w:r>
            <w:r w:rsidRPr="00487289">
              <w:rPr>
                <w:i/>
              </w:rPr>
              <w:t xml:space="preserve"> </w:t>
            </w:r>
            <w:r w:rsidRPr="00487289">
              <w:t xml:space="preserve">Koordinátor prevencie v základnej škole. </w:t>
            </w:r>
            <w:r w:rsidRPr="00487289">
              <w:rPr>
                <w:i/>
              </w:rPr>
              <w:t>Vychovávateľ</w:t>
            </w:r>
            <w:r w:rsidRPr="00487289">
              <w:t>, č. 4.</w:t>
            </w:r>
          </w:p>
          <w:p w:rsidR="00A15AB4" w:rsidRPr="00487289" w:rsidRDefault="00A15AB4" w:rsidP="00645DEF">
            <w:pPr>
              <w:jc w:val="both"/>
            </w:pPr>
            <w:r w:rsidRPr="00487289">
              <w:t>Božik, R. (2009). Úloha učiteľa-koordinátora p</w:t>
            </w:r>
            <w:r w:rsidR="00A356DB" w:rsidRPr="00487289">
              <w:t xml:space="preserve">revencie drogových závislostí v </w:t>
            </w:r>
            <w:r w:rsidRPr="00487289">
              <w:t xml:space="preserve">základnej škole. In </w:t>
            </w:r>
            <w:r w:rsidRPr="00487289">
              <w:rPr>
                <w:i/>
              </w:rPr>
              <w:t xml:space="preserve">Študentské fórum X. </w:t>
            </w:r>
            <w:r w:rsidRPr="00487289">
              <w:t>Bratislava: IUVENTA.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Božik, R. (2009). Koordinátor </w:t>
            </w:r>
            <w:r w:rsidR="00453003" w:rsidRPr="00487289">
              <w:t xml:space="preserve">prevencie drogových závislostí </w:t>
            </w:r>
            <w:r w:rsidRPr="00487289">
              <w:t xml:space="preserve">a iných sociálno-patologických javov v základnej škole. In Rybičková, M., &amp; Hladík, J. (2009). </w:t>
            </w:r>
            <w:r w:rsidRPr="00487289">
              <w:rPr>
                <w:i/>
              </w:rPr>
              <w:t>Škola v proměnách: Učitel - žák - učivo: sborník z 16. konference ČPdS a FHS UTB Zlín, 4. a 5. února 2009</w:t>
            </w:r>
            <w:r w:rsidRPr="00487289">
              <w:t>. Zlín: Univerzita Tomáše Bati ve Zlíně.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Default="00A15AB4" w:rsidP="00645DEF"/>
          <w:p w:rsidR="002425EB" w:rsidRPr="00487289" w:rsidRDefault="002425EB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408BF" w:rsidP="00645DEF">
            <w:pPr>
              <w:jc w:val="both"/>
            </w:pPr>
            <w:r>
              <w:t xml:space="preserve">Roman Božik,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408BF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054313" w:rsidRDefault="00054313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F10958" w:rsidRPr="00833531" w:rsidTr="00054AAA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F10958" w:rsidRPr="00833531" w:rsidRDefault="00F10958" w:rsidP="00054AAA">
            <w:pPr>
              <w:jc w:val="both"/>
              <w:rPr>
                <w:b/>
                <w:sz w:val="28"/>
              </w:rPr>
            </w:pPr>
            <w:r w:rsidRPr="00833531">
              <w:rPr>
                <w:b/>
                <w:sz w:val="28"/>
              </w:rPr>
              <w:t>C-I – Personální zabezpečení</w:t>
            </w:r>
          </w:p>
        </w:tc>
      </w:tr>
      <w:tr w:rsidR="00F10958" w:rsidRPr="00833531" w:rsidTr="00054AAA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F10958" w:rsidRPr="00833531" w:rsidRDefault="00F10958" w:rsidP="00054AAA">
            <w:pPr>
              <w:jc w:val="both"/>
            </w:pPr>
            <w:r>
              <w:t>UTB ve Zlíně</w:t>
            </w:r>
          </w:p>
        </w:tc>
      </w:tr>
      <w:tr w:rsidR="00F10958" w:rsidRPr="00833531" w:rsidTr="00054AAA">
        <w:tc>
          <w:tcPr>
            <w:tcW w:w="2552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F10958" w:rsidRPr="00833531" w:rsidRDefault="00F10958" w:rsidP="00054AAA">
            <w:pPr>
              <w:jc w:val="both"/>
            </w:pPr>
            <w:r>
              <w:t>FHS UTB ve Zlíně</w:t>
            </w:r>
          </w:p>
        </w:tc>
      </w:tr>
      <w:tr w:rsidR="00F10958" w:rsidRPr="00833531" w:rsidTr="00054AAA">
        <w:tc>
          <w:tcPr>
            <w:tcW w:w="2552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F10958" w:rsidRPr="00833531" w:rsidRDefault="00F10958" w:rsidP="00054AAA">
            <w:pPr>
              <w:jc w:val="both"/>
            </w:pPr>
            <w:r>
              <w:t>Učitelství pro mateřské školy</w:t>
            </w:r>
          </w:p>
        </w:tc>
      </w:tr>
      <w:tr w:rsidR="00F10958" w:rsidRPr="00833531" w:rsidTr="00054AAA">
        <w:tc>
          <w:tcPr>
            <w:tcW w:w="2552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F10958" w:rsidRPr="00833531" w:rsidRDefault="00F10958" w:rsidP="00054AAA">
            <w:pPr>
              <w:jc w:val="both"/>
            </w:pPr>
            <w:r>
              <w:t>Libuše Černá</w:t>
            </w:r>
          </w:p>
        </w:tc>
        <w:tc>
          <w:tcPr>
            <w:tcW w:w="709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F10958" w:rsidRPr="00833531" w:rsidRDefault="00F10958" w:rsidP="00054AAA">
            <w:pPr>
              <w:jc w:val="both"/>
            </w:pPr>
            <w:r>
              <w:t>Mgr., Ph.D.</w:t>
            </w:r>
          </w:p>
        </w:tc>
      </w:tr>
      <w:tr w:rsidR="00F10958" w:rsidRPr="00833531" w:rsidTr="00054AAA">
        <w:tc>
          <w:tcPr>
            <w:tcW w:w="2552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F10958" w:rsidRPr="00833531" w:rsidRDefault="00F10958" w:rsidP="00054AAA">
            <w:pPr>
              <w:jc w:val="both"/>
            </w:pPr>
            <w:r>
              <w:t>1983</w:t>
            </w:r>
          </w:p>
        </w:tc>
        <w:tc>
          <w:tcPr>
            <w:tcW w:w="1721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F10958" w:rsidRPr="007616E8" w:rsidRDefault="00F10958" w:rsidP="00054AAA">
            <w:pPr>
              <w:jc w:val="both"/>
            </w:pPr>
            <w:r w:rsidRPr="007616E8">
              <w:t>pp.</w:t>
            </w:r>
          </w:p>
        </w:tc>
        <w:tc>
          <w:tcPr>
            <w:tcW w:w="994" w:type="dxa"/>
            <w:shd w:val="clear" w:color="auto" w:fill="F7CAAC"/>
          </w:tcPr>
          <w:p w:rsidR="00F10958" w:rsidRPr="007616E8" w:rsidRDefault="00F10958" w:rsidP="00054AAA">
            <w:pPr>
              <w:jc w:val="both"/>
              <w:rPr>
                <w:b/>
              </w:rPr>
            </w:pPr>
            <w:r w:rsidRPr="007616E8">
              <w:rPr>
                <w:b/>
              </w:rPr>
              <w:t>rozsah</w:t>
            </w:r>
          </w:p>
        </w:tc>
        <w:tc>
          <w:tcPr>
            <w:tcW w:w="709" w:type="dxa"/>
          </w:tcPr>
          <w:p w:rsidR="00F10958" w:rsidRPr="007616E8" w:rsidRDefault="00F10958" w:rsidP="00054AAA">
            <w:pPr>
              <w:jc w:val="both"/>
            </w:pPr>
            <w:r w:rsidRPr="007616E8">
              <w:t>40</w:t>
            </w:r>
            <w:r>
              <w:t xml:space="preserve">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F10958" w:rsidRPr="007616E8" w:rsidRDefault="00F10958" w:rsidP="00054AAA">
            <w:pPr>
              <w:jc w:val="both"/>
              <w:rPr>
                <w:b/>
              </w:rPr>
            </w:pPr>
            <w:r w:rsidRPr="007616E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F10958" w:rsidRDefault="00504FD4" w:rsidP="00054313">
            <w:pPr>
              <w:jc w:val="both"/>
            </w:pPr>
            <w:r>
              <w:t>01</w:t>
            </w:r>
            <w:r w:rsidR="00F10958" w:rsidRPr="007616E8">
              <w:t>2019</w:t>
            </w:r>
            <w:ins w:id="221" w:author="Jana_PC" w:date="2018-05-18T20:11:00Z">
              <w:r w:rsidR="004E34F2">
                <w:t xml:space="preserve"> </w:t>
              </w:r>
            </w:ins>
          </w:p>
          <w:p w:rsidR="00504FD4" w:rsidRPr="00504FD4" w:rsidRDefault="00504FD4" w:rsidP="0005431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504FD4">
              <w:rPr>
                <w:sz w:val="16"/>
                <w:szCs w:val="16"/>
              </w:rPr>
              <w:t>ředpokládá se další spolupráce</w:t>
            </w:r>
          </w:p>
        </w:tc>
      </w:tr>
      <w:tr w:rsidR="00F10958" w:rsidRPr="00833531" w:rsidTr="00054AAA">
        <w:tc>
          <w:tcPr>
            <w:tcW w:w="5102" w:type="dxa"/>
            <w:gridSpan w:val="3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F10958" w:rsidRPr="00833531" w:rsidRDefault="00F10958" w:rsidP="00054AAA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  <w:tc>
          <w:tcPr>
            <w:tcW w:w="709" w:type="dxa"/>
          </w:tcPr>
          <w:p w:rsidR="00F10958" w:rsidRPr="00D6100D" w:rsidRDefault="00F10958" w:rsidP="00054AAA">
            <w:pPr>
              <w:jc w:val="both"/>
              <w:rPr>
                <w:lang w:val="sk-SK"/>
              </w:rPr>
            </w:pPr>
            <w:r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F10958" w:rsidRPr="00833531" w:rsidRDefault="00504FD4" w:rsidP="00054AAA">
            <w:pPr>
              <w:jc w:val="both"/>
            </w:pPr>
            <w:r>
              <w:t>01</w:t>
            </w:r>
            <w:r w:rsidR="00F10958">
              <w:t>2019</w:t>
            </w:r>
          </w:p>
        </w:tc>
      </w:tr>
      <w:tr w:rsidR="00F10958" w:rsidRPr="00833531" w:rsidTr="00054AAA">
        <w:tc>
          <w:tcPr>
            <w:tcW w:w="6094" w:type="dxa"/>
            <w:gridSpan w:val="5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</w:tr>
      <w:tr w:rsidR="00F10958" w:rsidRPr="00833531" w:rsidTr="00054AAA">
        <w:tc>
          <w:tcPr>
            <w:tcW w:w="6094" w:type="dxa"/>
            <w:gridSpan w:val="5"/>
          </w:tcPr>
          <w:p w:rsidR="00F10958" w:rsidRPr="00833531" w:rsidRDefault="00F10958" w:rsidP="00054AAA">
            <w:pPr>
              <w:jc w:val="both"/>
            </w:pPr>
            <w:r>
              <w:t>nejsou</w:t>
            </w:r>
          </w:p>
        </w:tc>
        <w:tc>
          <w:tcPr>
            <w:tcW w:w="1703" w:type="dxa"/>
            <w:gridSpan w:val="2"/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2096" w:type="dxa"/>
            <w:gridSpan w:val="4"/>
          </w:tcPr>
          <w:p w:rsidR="00F10958" w:rsidRPr="00833531" w:rsidRDefault="00F10958" w:rsidP="00054AAA">
            <w:pPr>
              <w:jc w:val="both"/>
            </w:pPr>
          </w:p>
        </w:tc>
      </w:tr>
      <w:tr w:rsidR="00F10958" w:rsidRPr="00833531" w:rsidTr="00054AAA">
        <w:tc>
          <w:tcPr>
            <w:tcW w:w="9893" w:type="dxa"/>
            <w:gridSpan w:val="11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F10958" w:rsidRPr="00833531" w:rsidTr="00054AAA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F10958" w:rsidRPr="00833531" w:rsidRDefault="00F10958" w:rsidP="00054AAA">
            <w:pPr>
              <w:jc w:val="both"/>
            </w:pPr>
            <w:r>
              <w:t>Základy hudební teorie, Hudební tvorba dítěte, Hra na hudební nástroj I, Hra na hudební nástroj II</w:t>
            </w:r>
            <w:r w:rsidR="004237F1">
              <w:t xml:space="preserve"> </w:t>
            </w:r>
            <w:r w:rsidR="004237F1" w:rsidRPr="00487289">
              <w:t>(dále viz BIIa).</w:t>
            </w:r>
          </w:p>
          <w:p w:rsidR="00F10958" w:rsidRPr="00833531" w:rsidRDefault="00F10958" w:rsidP="00054AAA">
            <w:pPr>
              <w:jc w:val="both"/>
            </w:pPr>
          </w:p>
        </w:tc>
      </w:tr>
      <w:tr w:rsidR="00F10958" w:rsidRPr="00833531" w:rsidTr="00054AAA">
        <w:tc>
          <w:tcPr>
            <w:tcW w:w="9893" w:type="dxa"/>
            <w:gridSpan w:val="11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 xml:space="preserve">Údaje o vzdělání na VŠ </w:t>
            </w:r>
          </w:p>
        </w:tc>
      </w:tr>
      <w:tr w:rsidR="00F10958" w:rsidRPr="00833531" w:rsidTr="00054AAA">
        <w:trPr>
          <w:trHeight w:val="1055"/>
        </w:trPr>
        <w:tc>
          <w:tcPr>
            <w:tcW w:w="9893" w:type="dxa"/>
            <w:gridSpan w:val="11"/>
          </w:tcPr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2004 Janáčkova konzervatoř Ostrava, obor Hudba – hra na housle - DiS. </w:t>
            </w: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2009 PdF UP Olomouc, ukončené magisterské studium v oboru Učitelství pro SŠ, aprobace pedagogika a hudební výchova - Mgr. </w:t>
            </w: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PdF OU Ostrava, ukončené doktorské studium v oboru Hudební teorie a pedagogika – Ph.D. </w:t>
            </w:r>
          </w:p>
          <w:p w:rsidR="00F10958" w:rsidRPr="007616E8" w:rsidRDefault="00F10958" w:rsidP="00054AAA">
            <w:pPr>
              <w:jc w:val="both"/>
            </w:pPr>
          </w:p>
        </w:tc>
      </w:tr>
      <w:tr w:rsidR="00F10958" w:rsidRPr="00833531" w:rsidTr="00054AAA">
        <w:tc>
          <w:tcPr>
            <w:tcW w:w="9893" w:type="dxa"/>
            <w:gridSpan w:val="11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lastRenderedPageBreak/>
              <w:t>Údaje o odborném působení od absolvování VŠ</w:t>
            </w:r>
          </w:p>
        </w:tc>
      </w:tr>
      <w:tr w:rsidR="00F10958" w:rsidRPr="00833531" w:rsidTr="00054AAA">
        <w:trPr>
          <w:trHeight w:val="1090"/>
        </w:trPr>
        <w:tc>
          <w:tcPr>
            <w:tcW w:w="9893" w:type="dxa"/>
            <w:gridSpan w:val="11"/>
          </w:tcPr>
          <w:p w:rsidR="00F10958" w:rsidRPr="00FD6B2A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2010 - 2014</w:t>
            </w:r>
            <w:r w:rsidRPr="00FD6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PdF OU Ostrava, Katedra pedagogiky a andragogiky, asistent</w:t>
            </w: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2015 - 2017</w:t>
            </w:r>
            <w:r w:rsidRPr="00FD6B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SŠ Kostka Vsetín, učitel předmětů pedagogika a hudební výchova</w:t>
            </w:r>
          </w:p>
          <w:p w:rsidR="00F10958" w:rsidRPr="00FD6B2A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2017 VŠ Humanitas Vsetín, externí pracovník</w:t>
            </w:r>
          </w:p>
          <w:p w:rsidR="00F10958" w:rsidRDefault="00F10958" w:rsidP="00054AAA">
            <w:pPr>
              <w:jc w:val="both"/>
            </w:pPr>
            <w:r>
              <w:t xml:space="preserve">2017 - </w:t>
            </w:r>
            <w:r w:rsidRPr="00FD6B2A">
              <w:t>dosud FHS UTB</w:t>
            </w:r>
            <w:r>
              <w:t xml:space="preserve"> ve Zlíně, odborný asistent</w:t>
            </w:r>
          </w:p>
          <w:p w:rsidR="00F10958" w:rsidRPr="00647BB1" w:rsidRDefault="00F10958" w:rsidP="00054AAA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F10958" w:rsidRPr="00833531" w:rsidTr="00054AAA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F10958" w:rsidRPr="00AC71B6" w:rsidRDefault="00F10958" w:rsidP="00054AAA">
            <w:pPr>
              <w:jc w:val="both"/>
            </w:pPr>
            <w:r w:rsidRPr="00AC71B6">
              <w:rPr>
                <w:b/>
              </w:rPr>
              <w:t>Zkušenosti s vedením kvalifikačních a rigorózních prací</w:t>
            </w:r>
          </w:p>
        </w:tc>
      </w:tr>
      <w:tr w:rsidR="00F10958" w:rsidRPr="00833531" w:rsidTr="00054AAA">
        <w:trPr>
          <w:trHeight w:val="491"/>
        </w:trPr>
        <w:tc>
          <w:tcPr>
            <w:tcW w:w="9893" w:type="dxa"/>
            <w:gridSpan w:val="11"/>
          </w:tcPr>
          <w:p w:rsidR="00F10958" w:rsidRPr="00AC71B6" w:rsidRDefault="00F10958" w:rsidP="00054AAA">
            <w:pPr>
              <w:jc w:val="both"/>
            </w:pPr>
            <w:r>
              <w:t>Aktuálně vedení 5 bakalářských prací.</w:t>
            </w:r>
          </w:p>
        </w:tc>
      </w:tr>
      <w:tr w:rsidR="00F10958" w:rsidRPr="00833531" w:rsidTr="00054AAA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F10958" w:rsidRPr="00AC71B6" w:rsidRDefault="00F10958" w:rsidP="00054AAA">
            <w:pPr>
              <w:jc w:val="both"/>
            </w:pPr>
            <w:r w:rsidRPr="00AC71B6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>Ohlasy publikací</w:t>
            </w:r>
          </w:p>
        </w:tc>
      </w:tr>
      <w:tr w:rsidR="00F10958" w:rsidRPr="00833531" w:rsidTr="00054AAA">
        <w:trPr>
          <w:cantSplit/>
        </w:trPr>
        <w:tc>
          <w:tcPr>
            <w:tcW w:w="3381" w:type="dxa"/>
            <w:gridSpan w:val="2"/>
          </w:tcPr>
          <w:p w:rsidR="00F10958" w:rsidRPr="00AC71B6" w:rsidRDefault="00F10958" w:rsidP="00054AAA">
            <w:pPr>
              <w:jc w:val="both"/>
            </w:pPr>
          </w:p>
        </w:tc>
        <w:tc>
          <w:tcPr>
            <w:tcW w:w="2245" w:type="dxa"/>
            <w:gridSpan w:val="2"/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sz w:val="18"/>
              </w:rPr>
            </w:pPr>
            <w:r w:rsidRPr="00833531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  <w:sz w:val="18"/>
              </w:rPr>
              <w:t>ostatní</w:t>
            </w:r>
          </w:p>
        </w:tc>
      </w:tr>
      <w:tr w:rsidR="00F10958" w:rsidRPr="00833531" w:rsidTr="00054AAA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F10958" w:rsidRPr="00D62569" w:rsidRDefault="00F10958" w:rsidP="00054AAA">
            <w:pPr>
              <w:jc w:val="both"/>
            </w:pPr>
          </w:p>
        </w:tc>
        <w:tc>
          <w:tcPr>
            <w:tcW w:w="693" w:type="dxa"/>
            <w:vMerge w:val="restart"/>
          </w:tcPr>
          <w:p w:rsidR="00F10958" w:rsidRPr="00D62569" w:rsidRDefault="00F10958" w:rsidP="00054AAA">
            <w:pPr>
              <w:jc w:val="both"/>
            </w:pPr>
          </w:p>
        </w:tc>
        <w:tc>
          <w:tcPr>
            <w:tcW w:w="694" w:type="dxa"/>
            <w:vMerge w:val="restart"/>
          </w:tcPr>
          <w:p w:rsidR="00F10958" w:rsidRPr="00D62569" w:rsidRDefault="00F10958" w:rsidP="00054AAA">
            <w:pPr>
              <w:jc w:val="both"/>
            </w:pPr>
          </w:p>
        </w:tc>
      </w:tr>
      <w:tr w:rsidR="00F10958" w:rsidRPr="00833531" w:rsidTr="00054AAA">
        <w:trPr>
          <w:trHeight w:val="205"/>
        </w:trPr>
        <w:tc>
          <w:tcPr>
            <w:tcW w:w="3381" w:type="dxa"/>
            <w:gridSpan w:val="2"/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2245" w:type="dxa"/>
            <w:gridSpan w:val="2"/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F10958" w:rsidRPr="00833531" w:rsidRDefault="00F10958" w:rsidP="00054AAA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F10958" w:rsidRPr="00833531" w:rsidRDefault="00F10958" w:rsidP="00054AAA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F10958" w:rsidRPr="00833531" w:rsidRDefault="00F10958" w:rsidP="00054AAA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F10958" w:rsidRPr="00833531" w:rsidRDefault="00F10958" w:rsidP="00054AAA">
            <w:pPr>
              <w:rPr>
                <w:b/>
              </w:rPr>
            </w:pPr>
          </w:p>
        </w:tc>
      </w:tr>
      <w:tr w:rsidR="00F10958" w:rsidRPr="00833531" w:rsidTr="00054AAA">
        <w:tc>
          <w:tcPr>
            <w:tcW w:w="9893" w:type="dxa"/>
            <w:gridSpan w:val="11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F10958" w:rsidRPr="00833531" w:rsidTr="00637C70">
        <w:trPr>
          <w:trHeight w:val="3340"/>
        </w:trPr>
        <w:tc>
          <w:tcPr>
            <w:tcW w:w="9893" w:type="dxa"/>
            <w:gridSpan w:val="11"/>
          </w:tcPr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 w:rsidRPr="00400CB4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(2011). </w:t>
            </w:r>
            <w:r w:rsidRPr="00400CB4">
              <w:rPr>
                <w:sz w:val="20"/>
                <w:szCs w:val="20"/>
              </w:rPr>
              <w:t>Diagnostika nadaného žáka jako součást diagnostických kompetencí v souboru pro</w:t>
            </w:r>
            <w:r>
              <w:rPr>
                <w:sz w:val="20"/>
                <w:szCs w:val="20"/>
              </w:rPr>
              <w:t xml:space="preserve">fesních kompetencí učitele. In </w:t>
            </w:r>
            <w:r w:rsidRPr="00400CB4">
              <w:rPr>
                <w:i/>
                <w:sz w:val="20"/>
                <w:szCs w:val="20"/>
              </w:rPr>
              <w:t>Mezinárodní webový sborník hudební výchovy</w:t>
            </w:r>
            <w:r w:rsidRPr="00400CB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Ostrava: OU, PdF, KHV, 164-182. </w:t>
            </w: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>Nadání žáků a problematika jeho identifikování v edukační reali</w:t>
            </w:r>
            <w:r>
              <w:rPr>
                <w:sz w:val="20"/>
                <w:szCs w:val="20"/>
              </w:rPr>
              <w:t xml:space="preserve">tě. In </w:t>
            </w:r>
            <w:r w:rsidRPr="00400CB4">
              <w:rPr>
                <w:i/>
                <w:sz w:val="20"/>
                <w:szCs w:val="20"/>
              </w:rPr>
              <w:t>Sapere Aude 2012 – Vzdělání a dnešní společnost.</w:t>
            </w:r>
            <w:r w:rsidRPr="0071241E">
              <w:rPr>
                <w:sz w:val="20"/>
                <w:szCs w:val="20"/>
              </w:rPr>
              <w:t xml:space="preserve"> Hradec Králové: </w:t>
            </w:r>
            <w:r>
              <w:rPr>
                <w:sz w:val="20"/>
                <w:szCs w:val="20"/>
              </w:rPr>
              <w:t>M</w:t>
            </w:r>
            <w:r w:rsidRPr="0071241E">
              <w:rPr>
                <w:sz w:val="20"/>
                <w:szCs w:val="20"/>
              </w:rPr>
              <w:t xml:space="preserve">agnanimitas, 476–484. </w:t>
            </w:r>
          </w:p>
          <w:p w:rsidR="00F10958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 w:rsidRPr="00400CB4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400CB4">
              <w:rPr>
                <w:sz w:val="20"/>
                <w:szCs w:val="20"/>
              </w:rPr>
              <w:t xml:space="preserve">Kultura školy a otázka </w:t>
            </w:r>
            <w:r>
              <w:rPr>
                <w:sz w:val="20"/>
                <w:szCs w:val="20"/>
              </w:rPr>
              <w:t xml:space="preserve">přístupů k jejímu zkoumání. In </w:t>
            </w:r>
            <w:r w:rsidRPr="00400CB4">
              <w:rPr>
                <w:i/>
                <w:sz w:val="20"/>
                <w:szCs w:val="20"/>
              </w:rPr>
              <w:t>Sapere Aude 2012 – Vzdělání a dnešní společnost</w:t>
            </w:r>
            <w:r w:rsidRPr="00400CB4">
              <w:rPr>
                <w:sz w:val="20"/>
                <w:szCs w:val="20"/>
              </w:rPr>
              <w:t>. Hradec Králové: Magnanimitas</w:t>
            </w:r>
            <w:r>
              <w:rPr>
                <w:sz w:val="20"/>
                <w:szCs w:val="20"/>
              </w:rPr>
              <w:t xml:space="preserve">, </w:t>
            </w:r>
            <w:r w:rsidRPr="00400CB4">
              <w:rPr>
                <w:sz w:val="20"/>
                <w:szCs w:val="20"/>
              </w:rPr>
              <w:t>219–225.</w:t>
            </w:r>
          </w:p>
          <w:p w:rsidR="00F10958" w:rsidRPr="00EC2BB2" w:rsidRDefault="00F10958" w:rsidP="00054AAA">
            <w:pPr>
              <w:pStyle w:val="Default"/>
              <w:jc w:val="both"/>
              <w:rPr>
                <w:sz w:val="20"/>
                <w:szCs w:val="20"/>
              </w:rPr>
            </w:pPr>
            <w:r w:rsidRPr="0071241E">
              <w:rPr>
                <w:sz w:val="20"/>
                <w:szCs w:val="20"/>
              </w:rPr>
              <w:t xml:space="preserve">Černá, L. </w:t>
            </w:r>
            <w:r>
              <w:rPr>
                <w:sz w:val="20"/>
                <w:szCs w:val="20"/>
              </w:rPr>
              <w:t xml:space="preserve">(2012). </w:t>
            </w:r>
            <w:r w:rsidRPr="0071241E">
              <w:rPr>
                <w:sz w:val="20"/>
                <w:szCs w:val="20"/>
              </w:rPr>
              <w:t>Problematika nedostatků v Rámcovém vzdělávacím programu se z</w:t>
            </w:r>
            <w:r w:rsidR="00F9239D">
              <w:rPr>
                <w:sz w:val="20"/>
                <w:szCs w:val="20"/>
              </w:rPr>
              <w:t>aměřením na hudební výchovu. In</w:t>
            </w:r>
            <w:r w:rsidRPr="0071241E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Musica et Educatio IV</w:t>
            </w:r>
            <w:r w:rsidRPr="0071241E">
              <w:rPr>
                <w:sz w:val="20"/>
                <w:szCs w:val="20"/>
              </w:rPr>
              <w:t>. Ru</w:t>
            </w:r>
            <w:r>
              <w:rPr>
                <w:sz w:val="20"/>
                <w:szCs w:val="20"/>
              </w:rPr>
              <w:t xml:space="preserve">žomberok: KU, PdF, </w:t>
            </w:r>
            <w:r w:rsidRPr="0071241E">
              <w:rPr>
                <w:sz w:val="20"/>
                <w:szCs w:val="20"/>
              </w:rPr>
              <w:t>36–40.</w:t>
            </w:r>
          </w:p>
          <w:p w:rsidR="00F10958" w:rsidRDefault="00F10958" w:rsidP="00054AAA">
            <w:pPr>
              <w:jc w:val="both"/>
            </w:pPr>
            <w:r w:rsidRPr="0071241E">
              <w:t xml:space="preserve">Černá, L. </w:t>
            </w:r>
            <w:r>
              <w:t xml:space="preserve">(2016). </w:t>
            </w:r>
            <w:r w:rsidRPr="0071241E">
              <w:t>Klíčová kompetence s kulturními, uměleckými či estetickými aspekty a její pojetí či absence v kuriku</w:t>
            </w:r>
            <w:r w:rsidR="00F9239D">
              <w:t>lech ČR a SR. In</w:t>
            </w:r>
            <w:r w:rsidRPr="0071241E">
              <w:t xml:space="preserve"> </w:t>
            </w:r>
            <w:r w:rsidRPr="0071241E">
              <w:rPr>
                <w:i/>
              </w:rPr>
              <w:t>Pedagogická diagnostika a evaluace 2016</w:t>
            </w:r>
            <w:r w:rsidRPr="0071241E">
              <w:t xml:space="preserve">. Ostrava: OU, PdF, KPG, 55–63. </w:t>
            </w:r>
          </w:p>
          <w:p w:rsidR="00F10958" w:rsidRPr="00D66731" w:rsidRDefault="00F10958" w:rsidP="00054AAA">
            <w:pPr>
              <w:jc w:val="both"/>
            </w:pPr>
          </w:p>
        </w:tc>
      </w:tr>
      <w:tr w:rsidR="00F10958" w:rsidRPr="00833531" w:rsidTr="00054AAA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F10958" w:rsidRPr="00833531" w:rsidRDefault="00F10958" w:rsidP="00054AAA">
            <w:pPr>
              <w:rPr>
                <w:b/>
              </w:rPr>
            </w:pPr>
            <w:r w:rsidRPr="00833531">
              <w:rPr>
                <w:b/>
              </w:rPr>
              <w:t>Působení v</w:t>
            </w:r>
            <w:r>
              <w:rPr>
                <w:b/>
              </w:rPr>
              <w:t> </w:t>
            </w:r>
            <w:r w:rsidRPr="00833531">
              <w:rPr>
                <w:b/>
              </w:rPr>
              <w:t>zahraničí</w:t>
            </w:r>
          </w:p>
        </w:tc>
      </w:tr>
      <w:tr w:rsidR="00F10958" w:rsidRPr="0073679C" w:rsidTr="00637C70">
        <w:trPr>
          <w:trHeight w:val="883"/>
        </w:trPr>
        <w:tc>
          <w:tcPr>
            <w:tcW w:w="9893" w:type="dxa"/>
            <w:gridSpan w:val="11"/>
          </w:tcPr>
          <w:p w:rsidR="00F10958" w:rsidRPr="00D66731" w:rsidRDefault="00F10958" w:rsidP="00054AAA"/>
        </w:tc>
      </w:tr>
      <w:tr w:rsidR="00F10958" w:rsidRPr="00833531" w:rsidTr="00054AAA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F10958" w:rsidRPr="00833531" w:rsidRDefault="00F10958" w:rsidP="00054AAA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F10958" w:rsidRPr="00833531" w:rsidRDefault="005408BF" w:rsidP="00054AAA">
            <w:pPr>
              <w:jc w:val="both"/>
            </w:pPr>
            <w:r>
              <w:t>Libuše Černá,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F10958" w:rsidRPr="00833531" w:rsidRDefault="00F10958" w:rsidP="00054AAA">
            <w:pPr>
              <w:jc w:val="both"/>
            </w:pPr>
            <w:r w:rsidRPr="00833531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F10958" w:rsidRPr="00833531" w:rsidRDefault="005408BF" w:rsidP="00054AAA">
            <w:pPr>
              <w:jc w:val="both"/>
            </w:pPr>
            <w:r>
              <w:t>30. 5. 2018</w:t>
            </w:r>
          </w:p>
        </w:tc>
      </w:tr>
    </w:tbl>
    <w:p w:rsidR="00847BBB" w:rsidRDefault="00847BBB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567"/>
        <w:gridCol w:w="142"/>
        <w:gridCol w:w="77"/>
        <w:gridCol w:w="490"/>
        <w:gridCol w:w="142"/>
        <w:gridCol w:w="708"/>
        <w:gridCol w:w="679"/>
      </w:tblGrid>
      <w:tr w:rsidR="00847BBB" w:rsidRPr="00E824B7" w:rsidTr="00080D34">
        <w:tc>
          <w:tcPr>
            <w:tcW w:w="9893" w:type="dxa"/>
            <w:gridSpan w:val="13"/>
            <w:tcBorders>
              <w:bottom w:val="double" w:sz="4" w:space="0" w:color="auto"/>
            </w:tcBorders>
            <w:shd w:val="clear" w:color="auto" w:fill="BDD6EE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4237F1">
              <w:rPr>
                <w:b/>
                <w:sz w:val="28"/>
              </w:rPr>
              <w:t>C-I – Personální zabezpečení</w:t>
            </w:r>
          </w:p>
        </w:tc>
      </w:tr>
      <w:tr w:rsidR="00847BBB" w:rsidRPr="00E824B7" w:rsidTr="00080D34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Vysoká škola</w:t>
            </w:r>
          </w:p>
        </w:tc>
        <w:tc>
          <w:tcPr>
            <w:tcW w:w="7341" w:type="dxa"/>
            <w:gridSpan w:val="12"/>
          </w:tcPr>
          <w:p w:rsidR="00847BBB" w:rsidRPr="00E824B7" w:rsidRDefault="00847BBB" w:rsidP="00080D34">
            <w:pPr>
              <w:jc w:val="both"/>
            </w:pPr>
            <w:r w:rsidRPr="00E824B7">
              <w:t>UTB ve Zlíně</w:t>
            </w:r>
          </w:p>
        </w:tc>
      </w:tr>
      <w:tr w:rsidR="00847BBB" w:rsidRPr="00E824B7" w:rsidTr="00080D34">
        <w:tc>
          <w:tcPr>
            <w:tcW w:w="2552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2"/>
          </w:tcPr>
          <w:p w:rsidR="00847BBB" w:rsidRPr="00E824B7" w:rsidRDefault="00847BBB" w:rsidP="00080D34">
            <w:pPr>
              <w:jc w:val="both"/>
            </w:pPr>
            <w:r w:rsidRPr="00E824B7">
              <w:t>FHS UTB ve Zlíně</w:t>
            </w:r>
          </w:p>
        </w:tc>
      </w:tr>
      <w:tr w:rsidR="00847BBB" w:rsidRPr="00E824B7" w:rsidTr="00080D34">
        <w:tc>
          <w:tcPr>
            <w:tcW w:w="2552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2"/>
          </w:tcPr>
          <w:p w:rsidR="00847BBB" w:rsidRPr="00E824B7" w:rsidRDefault="00847BBB" w:rsidP="00080D34">
            <w:pPr>
              <w:jc w:val="both"/>
            </w:pPr>
            <w:r w:rsidRPr="00E824B7">
              <w:t>Učitelství pro mateřské školy</w:t>
            </w:r>
          </w:p>
        </w:tc>
      </w:tr>
      <w:tr w:rsidR="00847BBB" w:rsidRPr="00E824B7" w:rsidTr="00080D34">
        <w:tc>
          <w:tcPr>
            <w:tcW w:w="2552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847BBB" w:rsidRPr="00E824B7" w:rsidRDefault="00847BBB" w:rsidP="00080D34">
            <w:pPr>
              <w:jc w:val="both"/>
            </w:pPr>
            <w:r w:rsidRPr="00E824B7">
              <w:t>Gabriel</w:t>
            </w:r>
            <w:r>
              <w:t>a</w:t>
            </w:r>
            <w:r w:rsidRPr="00E824B7">
              <w:t xml:space="preserve"> Česlová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:rsidR="00847BBB" w:rsidRPr="00E824B7" w:rsidRDefault="00847BBB" w:rsidP="00080D34">
            <w:pPr>
              <w:jc w:val="both"/>
            </w:pPr>
            <w:r w:rsidRPr="00E824B7">
              <w:t>PaedDr., PhD.</w:t>
            </w:r>
          </w:p>
        </w:tc>
      </w:tr>
      <w:tr w:rsidR="00847BBB" w:rsidRPr="00E824B7" w:rsidTr="00080D34">
        <w:tc>
          <w:tcPr>
            <w:tcW w:w="2552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847BBB" w:rsidRPr="00E824B7" w:rsidRDefault="00847BBB" w:rsidP="00080D34">
            <w:pPr>
              <w:jc w:val="both"/>
            </w:pPr>
            <w:r w:rsidRPr="00E824B7">
              <w:t>1977</w:t>
            </w:r>
          </w:p>
        </w:tc>
        <w:tc>
          <w:tcPr>
            <w:tcW w:w="1721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847BBB" w:rsidRPr="00E824B7" w:rsidRDefault="00847BBB" w:rsidP="00080D34">
            <w:pPr>
              <w:jc w:val="both"/>
            </w:pPr>
            <w:r>
              <w:t>DPP</w:t>
            </w:r>
          </w:p>
        </w:tc>
        <w:tc>
          <w:tcPr>
            <w:tcW w:w="994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rozsah</w:t>
            </w:r>
          </w:p>
        </w:tc>
        <w:tc>
          <w:tcPr>
            <w:tcW w:w="709" w:type="dxa"/>
            <w:gridSpan w:val="2"/>
          </w:tcPr>
          <w:p w:rsidR="00847BBB" w:rsidRPr="00E824B7" w:rsidRDefault="00603DC3" w:rsidP="00080D34">
            <w:pPr>
              <w:jc w:val="both"/>
            </w:pPr>
            <w:r>
              <w:t>2 hod./ týden</w:t>
            </w:r>
          </w:p>
        </w:tc>
        <w:tc>
          <w:tcPr>
            <w:tcW w:w="709" w:type="dxa"/>
            <w:gridSpan w:val="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47BBB" w:rsidRPr="00E824B7" w:rsidRDefault="00847BBB" w:rsidP="00080D34">
            <w:pPr>
              <w:jc w:val="both"/>
            </w:pPr>
            <w:r>
              <w:t>bud.</w:t>
            </w:r>
          </w:p>
        </w:tc>
      </w:tr>
      <w:tr w:rsidR="00847BBB" w:rsidRPr="00E824B7" w:rsidTr="00080D34">
        <w:tc>
          <w:tcPr>
            <w:tcW w:w="5102" w:type="dxa"/>
            <w:gridSpan w:val="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847BBB" w:rsidRPr="00E824B7" w:rsidRDefault="00847BBB" w:rsidP="00080D34">
            <w:pPr>
              <w:jc w:val="both"/>
            </w:pPr>
            <w:r>
              <w:t>DPP</w:t>
            </w:r>
          </w:p>
        </w:tc>
        <w:tc>
          <w:tcPr>
            <w:tcW w:w="994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rozsah</w:t>
            </w:r>
          </w:p>
        </w:tc>
        <w:tc>
          <w:tcPr>
            <w:tcW w:w="709" w:type="dxa"/>
            <w:gridSpan w:val="2"/>
          </w:tcPr>
          <w:p w:rsidR="00847BBB" w:rsidRPr="00E824B7" w:rsidRDefault="00603DC3" w:rsidP="00080D34">
            <w:pPr>
              <w:jc w:val="both"/>
              <w:rPr>
                <w:lang w:val="sk-SK"/>
              </w:rPr>
            </w:pPr>
            <w:r>
              <w:t>2 hod./ týden</w:t>
            </w:r>
          </w:p>
        </w:tc>
        <w:tc>
          <w:tcPr>
            <w:tcW w:w="709" w:type="dxa"/>
            <w:gridSpan w:val="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47BBB" w:rsidRPr="00E824B7" w:rsidRDefault="00847BBB" w:rsidP="00080D34">
            <w:pPr>
              <w:jc w:val="both"/>
            </w:pPr>
            <w:r>
              <w:t>bud.</w:t>
            </w:r>
          </w:p>
        </w:tc>
      </w:tr>
      <w:tr w:rsidR="00847BBB" w:rsidRPr="00E824B7" w:rsidTr="00080D34">
        <w:tc>
          <w:tcPr>
            <w:tcW w:w="6094" w:type="dxa"/>
            <w:gridSpan w:val="5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rozsah</w:t>
            </w:r>
          </w:p>
        </w:tc>
      </w:tr>
      <w:tr w:rsidR="00847BBB" w:rsidRPr="00E824B7" w:rsidTr="00080D34">
        <w:tc>
          <w:tcPr>
            <w:tcW w:w="6094" w:type="dxa"/>
            <w:gridSpan w:val="5"/>
          </w:tcPr>
          <w:p w:rsidR="00847BBB" w:rsidRPr="00E824B7" w:rsidRDefault="00847BBB" w:rsidP="00080D34">
            <w:pPr>
              <w:jc w:val="both"/>
            </w:pPr>
            <w:r w:rsidRPr="00E824B7">
              <w:t>nejsou</w:t>
            </w:r>
          </w:p>
        </w:tc>
        <w:tc>
          <w:tcPr>
            <w:tcW w:w="1703" w:type="dxa"/>
            <w:gridSpan w:val="3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2096" w:type="dxa"/>
            <w:gridSpan w:val="5"/>
          </w:tcPr>
          <w:p w:rsidR="00847BBB" w:rsidRPr="00E824B7" w:rsidRDefault="00847BBB" w:rsidP="00080D34">
            <w:pPr>
              <w:jc w:val="both"/>
            </w:pPr>
          </w:p>
        </w:tc>
      </w:tr>
      <w:tr w:rsidR="00847BBB" w:rsidRPr="00E824B7" w:rsidTr="00080D34"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47BBB" w:rsidRPr="00E824B7" w:rsidTr="00080D34">
        <w:trPr>
          <w:trHeight w:val="470"/>
        </w:trPr>
        <w:tc>
          <w:tcPr>
            <w:tcW w:w="9893" w:type="dxa"/>
            <w:gridSpan w:val="13"/>
            <w:tcBorders>
              <w:top w:val="nil"/>
            </w:tcBorders>
          </w:tcPr>
          <w:p w:rsidR="00847BBB" w:rsidRPr="00E824B7" w:rsidRDefault="00847BBB" w:rsidP="00080D34">
            <w:pPr>
              <w:jc w:val="both"/>
            </w:pPr>
            <w:r w:rsidRPr="00E824B7">
              <w:t>Pedagogická evaluace v předškolním vzdělávání, Praktikum k podpoře sociálních kompetencí, Výchova ke zdraví (dále viz BIIa)</w:t>
            </w:r>
            <w:r w:rsidR="00721F41">
              <w:t>.</w:t>
            </w:r>
          </w:p>
        </w:tc>
      </w:tr>
      <w:tr w:rsidR="00847BBB" w:rsidRPr="00E824B7" w:rsidTr="00080D34"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 xml:space="preserve">Údaje o vzdělání na VŠ </w:t>
            </w:r>
          </w:p>
        </w:tc>
      </w:tr>
      <w:tr w:rsidR="00847BBB" w:rsidRPr="00E824B7" w:rsidTr="00080D34">
        <w:trPr>
          <w:trHeight w:val="1055"/>
        </w:trPr>
        <w:tc>
          <w:tcPr>
            <w:tcW w:w="9893" w:type="dxa"/>
            <w:gridSpan w:val="13"/>
          </w:tcPr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1999 PF PU Prešov, ukončen</w:t>
            </w:r>
            <w:r w:rsidRPr="00E824B7">
              <w:rPr>
                <w:sz w:val="20"/>
                <w:szCs w:val="20"/>
                <w:lang w:val="fr-FR"/>
              </w:rPr>
              <w:t xml:space="preserve">é </w:t>
            </w:r>
            <w:r w:rsidRPr="00E824B7">
              <w:rPr>
                <w:sz w:val="20"/>
                <w:szCs w:val="20"/>
                <w:lang w:val="nl-NL"/>
              </w:rPr>
              <w:t>magistersk</w:t>
            </w:r>
            <w:r w:rsidRPr="00E824B7">
              <w:rPr>
                <w:sz w:val="20"/>
                <w:szCs w:val="20"/>
                <w:lang w:val="fr-FR"/>
              </w:rPr>
              <w:t xml:space="preserve">é </w:t>
            </w:r>
            <w:r>
              <w:rPr>
                <w:sz w:val="20"/>
                <w:szCs w:val="20"/>
              </w:rPr>
              <w:t>studium, učitelství pro 1. stupeň základních ško</w:t>
            </w:r>
            <w:r w:rsidRPr="00E824B7">
              <w:rPr>
                <w:sz w:val="20"/>
                <w:szCs w:val="20"/>
              </w:rPr>
              <w:t xml:space="preserve">l  - Mgr. </w:t>
            </w:r>
          </w:p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 xml:space="preserve">2006 PdF UK Bratislava, rigorózní zkouška v oboru Předškolní </w:t>
            </w:r>
            <w:r w:rsidRPr="00E824B7">
              <w:rPr>
                <w:sz w:val="20"/>
                <w:szCs w:val="20"/>
                <w:lang w:val="es-ES_tradnl"/>
              </w:rPr>
              <w:t>a element</w:t>
            </w:r>
            <w:r w:rsidRPr="00E824B7">
              <w:rPr>
                <w:sz w:val="20"/>
                <w:szCs w:val="20"/>
              </w:rPr>
              <w:t xml:space="preserve">ární </w:t>
            </w:r>
            <w:r w:rsidRPr="00E824B7">
              <w:rPr>
                <w:sz w:val="20"/>
                <w:szCs w:val="20"/>
                <w:lang w:val="it-IT"/>
              </w:rPr>
              <w:t xml:space="preserve">pedagogika - PaedDr. </w:t>
            </w:r>
          </w:p>
          <w:p w:rsidR="00847BBB" w:rsidRPr="00E824B7" w:rsidRDefault="00847BBB" w:rsidP="00080D34">
            <w:pPr>
              <w:jc w:val="both"/>
            </w:pPr>
            <w:r w:rsidRPr="00E824B7">
              <w:t>2011 PdF UK Bratislava, ukončen</w:t>
            </w:r>
            <w:r w:rsidRPr="00E824B7">
              <w:rPr>
                <w:lang w:val="fr-FR"/>
              </w:rPr>
              <w:t xml:space="preserve">é </w:t>
            </w:r>
            <w:r w:rsidRPr="00E824B7">
              <w:t>doktorsk</w:t>
            </w:r>
            <w:r w:rsidRPr="00E824B7">
              <w:rPr>
                <w:lang w:val="fr-FR"/>
              </w:rPr>
              <w:t xml:space="preserve">é </w:t>
            </w:r>
            <w:r w:rsidRPr="00E824B7">
              <w:t>studium v oboru Pedagogika - PhD.</w:t>
            </w:r>
          </w:p>
        </w:tc>
      </w:tr>
      <w:tr w:rsidR="00847BBB" w:rsidRPr="00E824B7" w:rsidTr="00080D34"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lastRenderedPageBreak/>
              <w:t>Údaje o odborném působení od absolvování VŠ</w:t>
            </w:r>
          </w:p>
        </w:tc>
      </w:tr>
      <w:tr w:rsidR="00847BBB" w:rsidRPr="00E824B7" w:rsidTr="00080D34">
        <w:trPr>
          <w:trHeight w:val="1090"/>
        </w:trPr>
        <w:tc>
          <w:tcPr>
            <w:tcW w:w="9893" w:type="dxa"/>
            <w:gridSpan w:val="13"/>
          </w:tcPr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2003 – 2006 PF UK Bratislava, interní doktorand</w:t>
            </w:r>
          </w:p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2007 – 2009 Soukromá základní škola Košice, učitel</w:t>
            </w:r>
          </w:p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2009 – 2011 PF UK Bratislava, vedoucí studijního oddělení</w:t>
            </w:r>
          </w:p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2011 – 2012 Soukromá základní umělecká škola, Jastrabie nad Topľou, ředitel</w:t>
            </w:r>
          </w:p>
          <w:p w:rsidR="00847BBB" w:rsidRPr="00E824B7" w:rsidRDefault="00847BBB" w:rsidP="00080D34">
            <w:pPr>
              <w:pStyle w:val="Default"/>
              <w:jc w:val="both"/>
              <w:rPr>
                <w:sz w:val="20"/>
                <w:szCs w:val="20"/>
              </w:rPr>
            </w:pPr>
            <w:r w:rsidRPr="00E824B7">
              <w:rPr>
                <w:sz w:val="20"/>
                <w:szCs w:val="20"/>
              </w:rPr>
              <w:t>2013 – dosud Soukromá základní a mateřská škola Life Ac</w:t>
            </w:r>
            <w:r>
              <w:rPr>
                <w:sz w:val="20"/>
                <w:szCs w:val="20"/>
              </w:rPr>
              <w:t>ademy</w:t>
            </w:r>
            <w:r w:rsidRPr="00E824B7">
              <w:rPr>
                <w:sz w:val="20"/>
                <w:szCs w:val="20"/>
              </w:rPr>
              <w:t>, s.r.o., Poprad, ředitel</w:t>
            </w:r>
          </w:p>
          <w:p w:rsidR="00847BBB" w:rsidRPr="00E824B7" w:rsidRDefault="00847BBB" w:rsidP="00080D34">
            <w:pPr>
              <w:jc w:val="both"/>
            </w:pPr>
          </w:p>
          <w:p w:rsidR="00847BBB" w:rsidRPr="00E824B7" w:rsidRDefault="00847BBB" w:rsidP="00080D34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Spoluautorka uče</w:t>
            </w:r>
            <w:r w:rsidRPr="00E824B7">
              <w:rPr>
                <w:sz w:val="20"/>
                <w:szCs w:val="20"/>
              </w:rPr>
              <w:t xml:space="preserve">bnic </w:t>
            </w:r>
            <w:r w:rsidRPr="0094547F">
              <w:rPr>
                <w:i/>
                <w:sz w:val="20"/>
                <w:szCs w:val="20"/>
              </w:rPr>
              <w:t>Přírodovědy</w:t>
            </w:r>
            <w:r w:rsidRPr="00E824B7">
              <w:rPr>
                <w:sz w:val="20"/>
                <w:szCs w:val="20"/>
              </w:rPr>
              <w:t xml:space="preserve"> pro 1. </w:t>
            </w:r>
            <w:r>
              <w:rPr>
                <w:sz w:val="20"/>
                <w:szCs w:val="20"/>
              </w:rPr>
              <w:t>a</w:t>
            </w:r>
            <w:r w:rsidRPr="00E824B7">
              <w:rPr>
                <w:sz w:val="20"/>
                <w:szCs w:val="20"/>
              </w:rPr>
              <w:t xml:space="preserve">ž 4. </w:t>
            </w:r>
            <w:r>
              <w:rPr>
                <w:sz w:val="20"/>
                <w:szCs w:val="20"/>
              </w:rPr>
              <w:t>r</w:t>
            </w:r>
            <w:r w:rsidRPr="00E824B7">
              <w:rPr>
                <w:sz w:val="20"/>
                <w:szCs w:val="20"/>
              </w:rPr>
              <w:t>oční</w:t>
            </w:r>
            <w:r>
              <w:rPr>
                <w:sz w:val="20"/>
                <w:szCs w:val="20"/>
              </w:rPr>
              <w:t>k</w:t>
            </w:r>
            <w:r w:rsidRPr="00E824B7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>Š</w:t>
            </w:r>
            <w:r w:rsidRPr="00E824B7">
              <w:rPr>
                <w:sz w:val="20"/>
                <w:szCs w:val="20"/>
              </w:rPr>
              <w:t xml:space="preserve">. </w:t>
            </w:r>
          </w:p>
        </w:tc>
      </w:tr>
      <w:tr w:rsidR="00847BBB" w:rsidRPr="00E824B7" w:rsidTr="00080D34">
        <w:trPr>
          <w:trHeight w:val="250"/>
        </w:trPr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Zkušenosti s vedením kvalifikačních a rigorózních prací</w:t>
            </w:r>
          </w:p>
        </w:tc>
      </w:tr>
      <w:tr w:rsidR="00847BBB" w:rsidRPr="00E824B7" w:rsidTr="00080D34">
        <w:trPr>
          <w:trHeight w:val="491"/>
        </w:trPr>
        <w:tc>
          <w:tcPr>
            <w:tcW w:w="9893" w:type="dxa"/>
            <w:gridSpan w:val="13"/>
          </w:tcPr>
          <w:p w:rsidR="00847BBB" w:rsidRPr="00E824B7" w:rsidRDefault="00847BBB" w:rsidP="00080D34">
            <w:pPr>
              <w:jc w:val="both"/>
            </w:pPr>
          </w:p>
        </w:tc>
      </w:tr>
      <w:tr w:rsidR="00847BBB" w:rsidRPr="00E824B7" w:rsidTr="00071E8E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Rok udělení hodnosti</w:t>
            </w:r>
          </w:p>
        </w:tc>
        <w:tc>
          <w:tcPr>
            <w:tcW w:w="2029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Řízení konáno na VŠ</w:t>
            </w:r>
          </w:p>
        </w:tc>
        <w:tc>
          <w:tcPr>
            <w:tcW w:w="2238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>Ohlasy publikací</w:t>
            </w:r>
          </w:p>
        </w:tc>
      </w:tr>
      <w:tr w:rsidR="00847BBB" w:rsidRPr="00E824B7" w:rsidTr="00071E8E">
        <w:trPr>
          <w:cantSplit/>
        </w:trPr>
        <w:tc>
          <w:tcPr>
            <w:tcW w:w="3381" w:type="dxa"/>
            <w:gridSpan w:val="2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2245" w:type="dxa"/>
            <w:gridSpan w:val="2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2029" w:type="dxa"/>
            <w:gridSpan w:val="3"/>
            <w:tcBorders>
              <w:right w:val="single" w:sz="12" w:space="0" w:color="auto"/>
            </w:tcBorders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7CAAC"/>
          </w:tcPr>
          <w:p w:rsidR="00847BBB" w:rsidRPr="00071E8E" w:rsidRDefault="00CC0716" w:rsidP="00080D34">
            <w:pPr>
              <w:jc w:val="both"/>
              <w:rPr>
                <w:sz w:val="18"/>
              </w:rPr>
            </w:pPr>
            <w:r w:rsidRPr="00071E8E">
              <w:rPr>
                <w:b/>
                <w:sz w:val="18"/>
              </w:rPr>
              <w:t>WOS</w:t>
            </w:r>
          </w:p>
        </w:tc>
        <w:tc>
          <w:tcPr>
            <w:tcW w:w="850" w:type="dxa"/>
            <w:gridSpan w:val="2"/>
            <w:shd w:val="clear" w:color="auto" w:fill="F7CAAC"/>
          </w:tcPr>
          <w:p w:rsidR="00847BBB" w:rsidRPr="00071E8E" w:rsidRDefault="00CC0716" w:rsidP="00080D34">
            <w:pPr>
              <w:jc w:val="both"/>
              <w:rPr>
                <w:sz w:val="18"/>
              </w:rPr>
            </w:pPr>
            <w:r w:rsidRPr="00071E8E">
              <w:rPr>
                <w:b/>
                <w:sz w:val="18"/>
              </w:rPr>
              <w:t>Scopus</w:t>
            </w:r>
          </w:p>
        </w:tc>
        <w:tc>
          <w:tcPr>
            <w:tcW w:w="679" w:type="dxa"/>
            <w:shd w:val="clear" w:color="auto" w:fill="F7CAAC"/>
          </w:tcPr>
          <w:p w:rsidR="00847BBB" w:rsidRPr="00071E8E" w:rsidRDefault="00CC0716" w:rsidP="00080D34">
            <w:pPr>
              <w:jc w:val="both"/>
              <w:rPr>
                <w:sz w:val="18"/>
              </w:rPr>
            </w:pPr>
            <w:r w:rsidRPr="00071E8E">
              <w:rPr>
                <w:b/>
                <w:sz w:val="18"/>
              </w:rPr>
              <w:t>ostatní</w:t>
            </w:r>
          </w:p>
        </w:tc>
      </w:tr>
      <w:tr w:rsidR="00847BBB" w:rsidRPr="00E824B7" w:rsidTr="00071E8E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Rok udělení hodnosti</w:t>
            </w:r>
          </w:p>
        </w:tc>
        <w:tc>
          <w:tcPr>
            <w:tcW w:w="2029" w:type="dxa"/>
            <w:gridSpan w:val="3"/>
            <w:tcBorders>
              <w:right w:val="single" w:sz="12" w:space="0" w:color="auto"/>
            </w:tcBorders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12" w:space="0" w:color="auto"/>
            </w:tcBorders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850" w:type="dxa"/>
            <w:gridSpan w:val="2"/>
            <w:vMerge w:val="restart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679" w:type="dxa"/>
            <w:vMerge w:val="restart"/>
          </w:tcPr>
          <w:p w:rsidR="00847BBB" w:rsidRPr="00E824B7" w:rsidRDefault="00847BBB" w:rsidP="00080D34">
            <w:pPr>
              <w:jc w:val="both"/>
            </w:pPr>
          </w:p>
        </w:tc>
      </w:tr>
      <w:tr w:rsidR="00847BBB" w:rsidRPr="00E824B7" w:rsidTr="00071E8E">
        <w:trPr>
          <w:trHeight w:val="205"/>
        </w:trPr>
        <w:tc>
          <w:tcPr>
            <w:tcW w:w="3381" w:type="dxa"/>
            <w:gridSpan w:val="2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2245" w:type="dxa"/>
            <w:gridSpan w:val="2"/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2029" w:type="dxa"/>
            <w:gridSpan w:val="3"/>
            <w:tcBorders>
              <w:right w:val="single" w:sz="12" w:space="0" w:color="auto"/>
            </w:tcBorders>
          </w:tcPr>
          <w:p w:rsidR="00847BBB" w:rsidRPr="00E824B7" w:rsidRDefault="00847BBB" w:rsidP="00080D34">
            <w:pPr>
              <w:jc w:val="both"/>
            </w:pPr>
          </w:p>
        </w:tc>
        <w:tc>
          <w:tcPr>
            <w:tcW w:w="709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847BBB" w:rsidRPr="00E824B7" w:rsidRDefault="00847BBB" w:rsidP="00080D34">
            <w:pPr>
              <w:rPr>
                <w:b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47BBB" w:rsidRPr="00E824B7" w:rsidRDefault="00847BBB" w:rsidP="00080D34">
            <w:pPr>
              <w:rPr>
                <w:b/>
              </w:rPr>
            </w:pPr>
          </w:p>
        </w:tc>
        <w:tc>
          <w:tcPr>
            <w:tcW w:w="679" w:type="dxa"/>
            <w:vMerge/>
            <w:vAlign w:val="center"/>
          </w:tcPr>
          <w:p w:rsidR="00847BBB" w:rsidRPr="00E824B7" w:rsidRDefault="00847BBB" w:rsidP="00080D34">
            <w:pPr>
              <w:rPr>
                <w:b/>
              </w:rPr>
            </w:pPr>
          </w:p>
        </w:tc>
      </w:tr>
      <w:tr w:rsidR="00847BBB" w:rsidRPr="00E824B7" w:rsidTr="00080D34"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847BBB" w:rsidRPr="00E824B7" w:rsidTr="00080D34">
        <w:trPr>
          <w:trHeight w:val="70"/>
        </w:trPr>
        <w:tc>
          <w:tcPr>
            <w:tcW w:w="9893" w:type="dxa"/>
            <w:gridSpan w:val="13"/>
          </w:tcPr>
          <w:p w:rsidR="00847BBB" w:rsidRPr="00E824B7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ro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>&amp;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G.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(2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po</w:t>
            </w:r>
            <w:r w:rsidRPr="009F7454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m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j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Š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896C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ly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po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j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ú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ce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z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vi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tisl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: OZ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p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j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tisl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:rsidR="00847BBB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2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j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čit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ľ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 v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Č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há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c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h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sku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á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zk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z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vi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Helvetic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tské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ó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m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tisl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OZ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Ed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č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896C3A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</w:p>
          <w:p w:rsidR="00847BBB" w:rsidRPr="00E824B7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2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sto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vý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ho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vy v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ých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ô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V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ýc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ho</w:t>
            </w:r>
            <w:r w:rsidRPr="0094547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v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 </w:t>
            </w:r>
            <w:r w:rsidRPr="0094547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k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on</w:t>
            </w:r>
            <w:r w:rsidRPr="0094547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t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xtu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4547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s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ci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á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 w:rsidRPr="00896C3A">
              <w:rPr>
                <w:rFonts w:ascii="Times New Roman" w:hAnsi="Times New Roman" w:cs="Times New Roman"/>
                <w:i/>
                <w:sz w:val="20"/>
                <w:szCs w:val="20"/>
              </w:rPr>
              <w:t>ích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p</w:t>
            </w:r>
            <w:r w:rsidRPr="0094547F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r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m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ě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rn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on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47BBB" w:rsidRPr="00E824B7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iegerová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ubelíniová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icková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noProof/>
                <w:sz w:val="20"/>
                <w:szCs w:val="20"/>
                <w:shd w:val="clear" w:color="auto" w:fill="FFFFFF"/>
              </w:rPr>
              <w:t>&amp;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ršjaková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(2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 kv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896C3A">
              <w:rPr>
                <w:rFonts w:ascii="Times New Roman" w:hAnsi="Times New Roman" w:cs="Times New Roman"/>
                <w:sz w:val="20"/>
                <w:szCs w:val="20"/>
              </w:rPr>
              <w:t xml:space="preserve">lity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živ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Helvetica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ly.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f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čit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le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č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č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st.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Ústi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L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Ed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č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í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ře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isko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P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UJ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  <w:p w:rsidR="00847BBB" w:rsidRPr="00E824B7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2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výc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h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ob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h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vz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pn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ých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ô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M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á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d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="007E1B3E">
              <w:rPr>
                <w:rFonts w:ascii="Times New Roman" w:hAnsi="Times New Roman" w:cs="Times New Roman"/>
                <w:i/>
                <w:sz w:val="20"/>
                <w:szCs w:val="20"/>
              </w:rPr>
              <w:t>ž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,</w:t>
            </w:r>
            <w:r w:rsidR="007E1B3E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pa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tici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pá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ci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de</w:t>
            </w:r>
            <w:r w:rsidRPr="009F7454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m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ci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rn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FF UCM 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na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847BBB" w:rsidRDefault="00847BBB" w:rsidP="00080D34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2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é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vý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č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j výcv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xe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ím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p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kt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Š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896C3A">
              <w:rPr>
                <w:rFonts w:ascii="Times New Roman" w:hAnsi="Times New Roman" w:cs="Times New Roman"/>
                <w:sz w:val="20"/>
                <w:szCs w:val="20"/>
              </w:rPr>
              <w:t xml:space="preserve">ly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po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j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ú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n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Hist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ó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ú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č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no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sť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p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ktívy 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či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t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ľsk</w:t>
            </w:r>
            <w:r w:rsidRPr="009F745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é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h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z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de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l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á</w:t>
            </w:r>
            <w:r w:rsidRPr="009F745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v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an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9F7454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F74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ská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yst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:rsidR="00847BBB" w:rsidRPr="00637C70" w:rsidRDefault="00847BBB" w:rsidP="00637C70">
            <w:pPr>
              <w:pStyle w:val="Predvolen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</w:tabs>
              <w:jc w:val="both"/>
              <w:rPr>
                <w:rFonts w:ascii="Times New Roman" w:eastAsia="Helvetica" w:hAnsi="Times New Roman" w:cs="Times New Roman"/>
                <w:sz w:val="20"/>
                <w:szCs w:val="20"/>
              </w:rPr>
            </w:pP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vá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(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2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0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04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H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lth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du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ti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h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  <w:lang w:val="da-DK"/>
              </w:rPr>
              <w:t>syll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bu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1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g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ra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e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en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824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h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l I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547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T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ea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h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e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 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n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d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H</w:t>
            </w:r>
            <w:r w:rsidRPr="0094547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e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lt</w:t>
            </w:r>
            <w:r w:rsidRPr="0094547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h</w:t>
            </w:r>
            <w:r w:rsidRPr="0094547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no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Pa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M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824B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E824B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ně</w:t>
            </w:r>
            <w:r w:rsidRPr="00E824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824B7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s.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3</w:t>
            </w:r>
            <w:r w:rsidRPr="00E824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1</w:t>
            </w:r>
            <w:r w:rsidRPr="00E824B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7BBB" w:rsidRPr="00E824B7" w:rsidTr="00080D34">
        <w:trPr>
          <w:trHeight w:val="218"/>
        </w:trPr>
        <w:tc>
          <w:tcPr>
            <w:tcW w:w="9893" w:type="dxa"/>
            <w:gridSpan w:val="13"/>
            <w:shd w:val="clear" w:color="auto" w:fill="F7CAAC"/>
          </w:tcPr>
          <w:p w:rsidR="00847BBB" w:rsidRPr="00E824B7" w:rsidRDefault="00847BBB" w:rsidP="00080D34">
            <w:pPr>
              <w:rPr>
                <w:b/>
              </w:rPr>
            </w:pPr>
            <w:r w:rsidRPr="00E824B7">
              <w:rPr>
                <w:b/>
              </w:rPr>
              <w:t>Působení v zahraničí</w:t>
            </w:r>
          </w:p>
        </w:tc>
      </w:tr>
      <w:tr w:rsidR="00847BBB" w:rsidRPr="00E824B7" w:rsidTr="00080D34">
        <w:trPr>
          <w:trHeight w:val="328"/>
        </w:trPr>
        <w:tc>
          <w:tcPr>
            <w:tcW w:w="9893" w:type="dxa"/>
            <w:gridSpan w:val="13"/>
          </w:tcPr>
          <w:p w:rsidR="00847BBB" w:rsidRPr="00E824B7" w:rsidRDefault="00847BBB" w:rsidP="00080D34"/>
        </w:tc>
      </w:tr>
      <w:tr w:rsidR="00847BBB" w:rsidRPr="00E824B7" w:rsidTr="00080D34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847BBB" w:rsidRPr="00E824B7" w:rsidRDefault="00847BBB" w:rsidP="00080D34">
            <w:pPr>
              <w:jc w:val="both"/>
              <w:rPr>
                <w:b/>
              </w:rPr>
            </w:pPr>
            <w:r w:rsidRPr="00E824B7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847BBB" w:rsidRPr="00E824B7" w:rsidRDefault="0064134F" w:rsidP="00080D34">
            <w:pPr>
              <w:jc w:val="both"/>
            </w:pPr>
            <w:r>
              <w:t>Gabriela Česlová, v. r.</w:t>
            </w:r>
          </w:p>
        </w:tc>
        <w:tc>
          <w:tcPr>
            <w:tcW w:w="786" w:type="dxa"/>
            <w:gridSpan w:val="3"/>
            <w:shd w:val="clear" w:color="auto" w:fill="F7CAAC"/>
          </w:tcPr>
          <w:p w:rsidR="00847BBB" w:rsidRPr="00E824B7" w:rsidRDefault="00847BBB" w:rsidP="00080D34">
            <w:pPr>
              <w:jc w:val="both"/>
            </w:pPr>
            <w:r w:rsidRPr="00E824B7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:rsidR="00847BBB" w:rsidRPr="00E824B7" w:rsidRDefault="0064134F" w:rsidP="00080D34">
            <w:pPr>
              <w:jc w:val="both"/>
            </w:pPr>
            <w:r>
              <w:t>30. 5. 2018</w:t>
            </w:r>
          </w:p>
        </w:tc>
      </w:tr>
    </w:tbl>
    <w:p w:rsidR="00847BBB" w:rsidRDefault="00847BBB" w:rsidP="00A15AB4"/>
    <w:p w:rsidR="00E42A84" w:rsidRPr="00487289" w:rsidRDefault="00E42A8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Jana Doležalová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PhDr., Ph.D.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1954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37C70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</w:t>
            </w:r>
            <w:r w:rsidR="00637C70">
              <w:t xml:space="preserve">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E42A84" w:rsidP="0064134F">
            <w:pPr>
              <w:jc w:val="both"/>
            </w:pPr>
            <w:r>
              <w:t>012020</w:t>
            </w:r>
            <w:ins w:id="222" w:author="Jana_PC" w:date="2018-05-18T20:11:00Z">
              <w:r w:rsidR="004E34F2">
                <w:t xml:space="preserve"> 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637C70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</w:t>
            </w:r>
            <w:r w:rsidR="00637C70">
              <w:t xml:space="preserve">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E42A84" w:rsidP="00645DEF">
            <w:pPr>
              <w:jc w:val="both"/>
            </w:pPr>
            <w:r>
              <w:t>012020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Rozvoj počáteční gramotnosti v MŠ, Jazyková a literární gramotnost (dále viz BIIa).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663E5B" w:rsidP="00645DEF">
            <w:pPr>
              <w:jc w:val="both"/>
              <w:rPr>
                <w:rFonts w:ascii="Arial Unicode MS" w:hAnsi="Arial Unicode MS" w:cs="Arial Unicode MS"/>
                <w:color w:val="000000"/>
              </w:rPr>
            </w:pPr>
            <w:r w:rsidRPr="00487289">
              <w:rPr>
                <w:color w:val="000000"/>
              </w:rPr>
              <w:t>1977</w:t>
            </w:r>
            <w:r w:rsidR="00A15AB4" w:rsidRPr="00487289">
              <w:rPr>
                <w:color w:val="000000"/>
              </w:rPr>
              <w:t xml:space="preserve"> PdF Hradec Králové, ukončené magisterské studium, aprobace učitelství pro 1. - 4. ročník ZŠ, specializace výtvarná výchova – Mgr.</w:t>
            </w:r>
          </w:p>
          <w:p w:rsidR="00A15AB4" w:rsidRPr="00487289" w:rsidRDefault="00F172DE" w:rsidP="00645DEF">
            <w:pPr>
              <w:jc w:val="both"/>
              <w:rPr>
                <w:rFonts w:ascii="Arial Unicode MS" w:hAnsi="Arial Unicode MS" w:cs="Arial Unicode MS"/>
                <w:color w:val="FF0000"/>
              </w:rPr>
            </w:pPr>
            <w:r>
              <w:rPr>
                <w:color w:val="000000"/>
              </w:rPr>
              <w:t>1989</w:t>
            </w:r>
            <w:r w:rsidR="00A15AB4" w:rsidRPr="00487289">
              <w:rPr>
                <w:color w:val="000000"/>
              </w:rPr>
              <w:t xml:space="preserve"> FF UK Praha, ukončené magisterské studium, obor pedagogika</w:t>
            </w:r>
            <w:r w:rsidR="00A15AB4" w:rsidRPr="00487289">
              <w:rPr>
                <w:color w:val="FF0000"/>
              </w:rPr>
              <w:t xml:space="preserve"> </w:t>
            </w:r>
            <w:r w:rsidR="00A15AB4" w:rsidRPr="00487289">
              <w:t>-</w:t>
            </w:r>
            <w:r w:rsidR="00A15AB4" w:rsidRPr="00487289">
              <w:rPr>
                <w:color w:val="000000"/>
              </w:rPr>
              <w:t xml:space="preserve"> Mgr.</w:t>
            </w:r>
          </w:p>
          <w:p w:rsidR="00A15AB4" w:rsidRPr="00487289" w:rsidRDefault="00F172DE" w:rsidP="00645DE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1989 </w:t>
            </w:r>
            <w:r w:rsidR="00A15AB4" w:rsidRPr="00487289">
              <w:rPr>
                <w:color w:val="000000"/>
              </w:rPr>
              <w:t>PdF UK Praha - PhDr.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>2003 PdF UK Praha, ukončené doktorské studium v oboru Pedagogika - Ph.D.</w:t>
            </w:r>
          </w:p>
          <w:p w:rsidR="00A15AB4" w:rsidRPr="00487289" w:rsidRDefault="00A15AB4" w:rsidP="00645DEF">
            <w:pPr>
              <w:rPr>
                <w:rFonts w:ascii="Arial Unicode MS" w:hAnsi="Arial Unicode MS" w:cs="Arial Unicode MS"/>
                <w:color w:val="000000"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lastRenderedPageBreak/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1977 – 1983 ZŠ Třebechovice pod Orebem, výuka na 1. stupni ZŠ, učitelka</w:t>
            </w:r>
          </w:p>
          <w:p w:rsidR="00A15AB4" w:rsidRPr="00487289" w:rsidRDefault="00A15AB4" w:rsidP="00645DEF">
            <w:pPr>
              <w:tabs>
                <w:tab w:val="left" w:pos="2160"/>
              </w:tabs>
              <w:ind w:left="2160" w:hanging="2160"/>
            </w:pPr>
            <w:r w:rsidRPr="00487289">
              <w:t>1983 – 2017 PdF UHK Hradec Králové, asistent (1983-1984), odborný asistent (1984-2017), zástupce vedoucího katedry</w:t>
            </w:r>
          </w:p>
          <w:p w:rsidR="00A15AB4" w:rsidRPr="00487289" w:rsidRDefault="00A15AB4" w:rsidP="00645DEF">
            <w:pPr>
              <w:tabs>
                <w:tab w:val="left" w:pos="2160"/>
              </w:tabs>
              <w:ind w:left="2160" w:hanging="2160"/>
            </w:pPr>
            <w:r w:rsidRPr="00487289">
              <w:t xml:space="preserve">                     (2013 – 2015), vedoucí oddělení pedagogiky (1993-2017)</w:t>
            </w:r>
            <w:r w:rsidRPr="00487289">
              <w:tab/>
              <w:t xml:space="preserve"> </w:t>
            </w:r>
          </w:p>
          <w:p w:rsidR="00A15AB4" w:rsidRPr="00487289" w:rsidRDefault="00A15AB4" w:rsidP="00645DEF">
            <w:pPr>
              <w:tabs>
                <w:tab w:val="left" w:pos="2160"/>
              </w:tabs>
              <w:ind w:left="2160" w:hanging="2160"/>
              <w:rPr>
                <w:color w:val="000000"/>
              </w:rPr>
            </w:pPr>
            <w:r w:rsidRPr="00487289">
              <w:rPr>
                <w:color w:val="000000"/>
              </w:rPr>
              <w:t>2002 – 2005 LF UK Hradec Králové, Ústav sociálního lékařství, externí učitel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Obhájených několik desítek bakalářských prací, diplomových prací. 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B7742">
        <w:trPr>
          <w:trHeight w:val="2864"/>
        </w:trPr>
        <w:tc>
          <w:tcPr>
            <w:tcW w:w="9893" w:type="dxa"/>
            <w:gridSpan w:val="11"/>
          </w:tcPr>
          <w:p w:rsidR="00667EFA" w:rsidRPr="00487289" w:rsidRDefault="00667EFA" w:rsidP="00667EFA">
            <w:r w:rsidRPr="00487289">
              <w:rPr>
                <w:color w:val="000000"/>
              </w:rPr>
              <w:t xml:space="preserve">Doležalová, J. (2016). Strategie porozumění textu a studenti učitelství. </w:t>
            </w:r>
            <w:r w:rsidRPr="00487289">
              <w:rPr>
                <w:i/>
                <w:color w:val="000000"/>
              </w:rPr>
              <w:t>Orbis scholae</w:t>
            </w:r>
            <w:r w:rsidRPr="00487289">
              <w:rPr>
                <w:color w:val="000000"/>
              </w:rPr>
              <w:t xml:space="preserve">, </w:t>
            </w:r>
            <w:r w:rsidRPr="00487289">
              <w:rPr>
                <w:i/>
                <w:color w:val="000000"/>
              </w:rPr>
              <w:t>9</w:t>
            </w:r>
            <w:r w:rsidRPr="00487289">
              <w:rPr>
                <w:color w:val="000000"/>
              </w:rPr>
              <w:t xml:space="preserve">(3) 11-124. 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 xml:space="preserve">Doležalová, J. (2015). Students’ strategies for learning from the text – conceptual framework and research objectives; Strategies of learning from text used by students of monitored faculties of education. In Juklová, K. </w:t>
            </w:r>
            <w:r w:rsidRPr="00487289">
              <w:rPr>
                <w:i/>
                <w:color w:val="000000"/>
              </w:rPr>
              <w:t>Learning and Reading Strategies of Future Teachers in International Comparison.</w:t>
            </w:r>
            <w:r w:rsidRPr="00487289">
              <w:rPr>
                <w:color w:val="000000"/>
              </w:rPr>
              <w:t xml:space="preserve"> Toruň: Adam Marszalek. 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 xml:space="preserve">Doležalová, J. (2012). Kvalita života studentů pedagogických fakult. In Doležalová, J., Ondráková, J., </w:t>
            </w:r>
            <w:r w:rsidRPr="00487289">
              <w:rPr>
                <w:rFonts w:eastAsiaTheme="minorHAnsi"/>
                <w:lang w:eastAsia="en-US"/>
              </w:rPr>
              <w:t xml:space="preserve">&amp; </w:t>
            </w:r>
            <w:r w:rsidRPr="00487289">
              <w:rPr>
                <w:color w:val="000000"/>
              </w:rPr>
              <w:t>N</w:t>
            </w:r>
            <w:r w:rsidR="0052241B" w:rsidRPr="00487289">
              <w:rPr>
                <w:color w:val="000000"/>
              </w:rPr>
              <w:t>ovosad, I. (e</w:t>
            </w:r>
            <w:r w:rsidRPr="00487289">
              <w:rPr>
                <w:color w:val="000000"/>
              </w:rPr>
              <w:t xml:space="preserve">ds.) </w:t>
            </w:r>
            <w:r w:rsidRPr="00487289">
              <w:rPr>
                <w:i/>
                <w:color w:val="000000"/>
              </w:rPr>
              <w:t>Kvalita života v kontextech vzdělávání</w:t>
            </w:r>
            <w:r w:rsidRPr="00487289">
              <w:rPr>
                <w:color w:val="000000"/>
              </w:rPr>
              <w:t xml:space="preserve"> (pp. 145 - 154).  Zielona Góra: Oficyna Wydawnicza Uniwersytetu Zielonogórskiego.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 xml:space="preserve">Doležalová, J. (2013). Learning style and reading strategies of prospective teachers in international comparison. In </w:t>
            </w:r>
            <w:r w:rsidRPr="00487289">
              <w:rPr>
                <w:i/>
                <w:color w:val="000000"/>
              </w:rPr>
              <w:t>Proceedings of ICERI 2013. 6th International Conference of Education Research and Innovation. 18th-20th November 2013</w:t>
            </w:r>
            <w:r w:rsidRPr="00487289">
              <w:rPr>
                <w:color w:val="000000"/>
              </w:rPr>
              <w:t>, pp. 4321- 4328, Seville, Spain.</w:t>
            </w:r>
          </w:p>
          <w:p w:rsidR="00A15AB4" w:rsidRPr="00487289" w:rsidRDefault="00A15AB4" w:rsidP="00667EFA"/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B7742">
        <w:trPr>
          <w:trHeight w:val="725"/>
        </w:trPr>
        <w:tc>
          <w:tcPr>
            <w:tcW w:w="9893" w:type="dxa"/>
            <w:gridSpan w:val="11"/>
          </w:tcPr>
          <w:p w:rsidR="00A15AB4" w:rsidRPr="00487289" w:rsidRDefault="00A15AB4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64134F" w:rsidP="00645DEF">
            <w:pPr>
              <w:jc w:val="both"/>
            </w:pPr>
            <w:r>
              <w:t>Jana Doležalová,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64134F" w:rsidP="00645DEF">
            <w:pPr>
              <w:jc w:val="both"/>
            </w:pPr>
            <w:r>
              <w:t>30. 5. 2018</w:t>
            </w:r>
          </w:p>
        </w:tc>
      </w:tr>
    </w:tbl>
    <w:p w:rsidR="00B15AB8" w:rsidRDefault="00B15AB8" w:rsidP="00A15AB4"/>
    <w:p w:rsidR="00637C70" w:rsidRPr="00487289" w:rsidRDefault="00637C70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Lucia Ficová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PaedDr., PhD.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1982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DPP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2 hod./</w:t>
            </w:r>
          </w:p>
          <w:p w:rsidR="00A15AB4" w:rsidRPr="00487289" w:rsidRDefault="00A15AB4" w:rsidP="00645DEF">
            <w:pPr>
              <w:jc w:val="both"/>
            </w:pPr>
            <w:r w:rsidRPr="00487289">
              <w:t>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bud.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DPP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2 hod./</w:t>
            </w:r>
          </w:p>
          <w:p w:rsidR="00A15AB4" w:rsidRPr="00487289" w:rsidRDefault="00A15AB4" w:rsidP="00645DEF">
            <w:pPr>
              <w:jc w:val="both"/>
            </w:pPr>
            <w:r w:rsidRPr="00487289">
              <w:t>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bud.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Rozvoj počátečních matematických představ (dále viz BIIa)</w:t>
            </w:r>
            <w:r w:rsidR="00721F41">
              <w:t>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A15AB4">
        <w:trPr>
          <w:trHeight w:val="8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lastRenderedPageBreak/>
              <w:t xml:space="preserve">2006 PdF UK Bratislava, ukončené magisterské studium, aprobace pedagogika a matematika - Mgr.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2009 PdF UK Bratislava, rigorózní zkouška v oboru Předškolní a elementární pedagogika - PaedDr.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2010 PdF UK Bratislava, ukončené doktorské studium v oboru Předškolní a elementární pedagogika - PhD. 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rFonts w:eastAsiaTheme="minorHAnsi"/>
                <w:color w:val="000000"/>
                <w:lang w:eastAsia="en-US"/>
              </w:rPr>
              <w:t>2008 - 2013</w:t>
            </w:r>
            <w:r w:rsidRPr="00487289">
              <w:t xml:space="preserve"> PdF UK Bratislava, odborný asistent a vědecko-výzkumný pracovník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rFonts w:eastAsia="Times New Roman"/>
                <w:color w:val="auto"/>
                <w:sz w:val="20"/>
                <w:szCs w:val="20"/>
                <w:lang w:eastAsia="cs-CZ"/>
              </w:rPr>
            </w:pPr>
            <w:r w:rsidRPr="00487289">
              <w:rPr>
                <w:sz w:val="20"/>
                <w:szCs w:val="20"/>
              </w:rPr>
              <w:t xml:space="preserve">2013 - 2015 </w:t>
            </w:r>
            <w:r w:rsidRPr="00487289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>NÚCEM Bratislava, garant tvorby testovacích nástrojů – oblast matematika a práce s informacemi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2016</w:t>
            </w:r>
            <w:r w:rsidRPr="00487289">
              <w:rPr>
                <w:rFonts w:eastAsia="Times New Roman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487289">
              <w:rPr>
                <w:sz w:val="20"/>
                <w:szCs w:val="20"/>
              </w:rPr>
              <w:t>ZŠ, Bratislava, výuka předmětů matematika, učitel</w:t>
            </w:r>
          </w:p>
          <w:p w:rsidR="00A15AB4" w:rsidRPr="00487289" w:rsidRDefault="00A15AB4" w:rsidP="00645DEF">
            <w:pPr>
              <w:jc w:val="both"/>
            </w:pPr>
            <w:r w:rsidRPr="00487289">
              <w:rPr>
                <w:rFonts w:eastAsiaTheme="minorHAnsi"/>
                <w:color w:val="000000"/>
                <w:lang w:eastAsia="en-US"/>
              </w:rPr>
              <w:t>2016 - dosud</w:t>
            </w:r>
            <w:r w:rsidRPr="00487289">
              <w:t xml:space="preserve"> NÚCEM Bratislava, </w:t>
            </w:r>
            <w:r w:rsidRPr="00487289">
              <w:rPr>
                <w:rFonts w:eastAsiaTheme="minorHAnsi"/>
                <w:color w:val="000000"/>
                <w:lang w:eastAsia="en-US"/>
              </w:rPr>
              <w:t>výzkumný a vývojový zaměstnanec, koordinátor tvorby testů a banky úloh z matematiky a matematické gramotnosti</w:t>
            </w:r>
          </w:p>
          <w:p w:rsidR="00A15AB4" w:rsidRPr="00487289" w:rsidRDefault="00A15AB4" w:rsidP="00667EFA">
            <w:pPr>
              <w:jc w:val="both"/>
            </w:pPr>
            <w:r w:rsidRPr="00487289">
              <w:t>2011 - dosud FHS UTB ve Z</w:t>
            </w:r>
            <w:r w:rsidR="00667EFA">
              <w:t xml:space="preserve">líně, externí odborný asistent 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A15AB4">
        <w:trPr>
          <w:trHeight w:val="398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Obhájených několik desítek bakalářských (minimálně 25) a diplomových (minimálně 15)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667EFA" w:rsidRPr="00487289" w:rsidRDefault="00667EFA" w:rsidP="00667EFA">
            <w:r w:rsidRPr="00487289">
              <w:t xml:space="preserve">Ficová, L., &amp; Pichaničová, I. (2016). </w:t>
            </w:r>
            <w:r w:rsidRPr="00487289">
              <w:rPr>
                <w:i/>
              </w:rPr>
              <w:t>Externé testovania na Slovensku – od papierových testov k e-testovaniu.</w:t>
            </w:r>
            <w:r w:rsidRPr="00487289">
              <w:t xml:space="preserve"> Ostrava: Repronis s. r. o.</w:t>
            </w:r>
          </w:p>
          <w:p w:rsidR="00667EFA" w:rsidRPr="00487289" w:rsidRDefault="00667EFA" w:rsidP="00667EFA">
            <w:r w:rsidRPr="00487289">
              <w:t xml:space="preserve">Ficová, L. (2015). </w:t>
            </w:r>
            <w:r w:rsidRPr="00487289">
              <w:rPr>
                <w:i/>
              </w:rPr>
              <w:t>Možnosť identifikovania úrovne schopností žiakov primárneho matematického vzdelávania prostredníctvom testových úloh</w:t>
            </w:r>
            <w:r w:rsidRPr="00487289">
              <w:t>. Praha: UK PdF.</w:t>
            </w:r>
          </w:p>
          <w:p w:rsidR="00667EFA" w:rsidRPr="00487289" w:rsidRDefault="00667EFA" w:rsidP="00667EFA">
            <w:pPr>
              <w:widowControl w:val="0"/>
              <w:autoSpaceDE w:val="0"/>
              <w:autoSpaceDN w:val="0"/>
              <w:adjustRightInd w:val="0"/>
              <w:ind w:left="480" w:hanging="480"/>
              <w:jc w:val="both"/>
            </w:pPr>
            <w:r w:rsidRPr="00487289">
              <w:t xml:space="preserve">Ficová, L., &amp; Hirschnerová, Z. (2014). </w:t>
            </w:r>
            <w:r w:rsidRPr="00487289">
              <w:rPr>
                <w:i/>
              </w:rPr>
              <w:t>Gramotnosť ako predmet testovania.</w:t>
            </w:r>
            <w:r w:rsidRPr="00487289">
              <w:t xml:space="preserve"> Ostravice: Ostravská univerzita PdF.</w:t>
            </w:r>
          </w:p>
          <w:p w:rsidR="00667EFA" w:rsidRPr="00487289" w:rsidRDefault="00667EFA" w:rsidP="00667EFA">
            <w:r w:rsidRPr="00487289">
              <w:t xml:space="preserve">Ficová, L., &amp; Repovský, M. (2014). </w:t>
            </w:r>
            <w:r w:rsidRPr="00487289">
              <w:rPr>
                <w:i/>
              </w:rPr>
              <w:t xml:space="preserve">Školské a národné testovania z matematiky v elektronickom prostredí E-test. </w:t>
            </w:r>
            <w:r w:rsidRPr="00487289">
              <w:t>Jasná: Žilinská univerzita.</w:t>
            </w:r>
          </w:p>
          <w:p w:rsidR="00667EFA" w:rsidRPr="00487289" w:rsidRDefault="00667EFA" w:rsidP="00667EFA">
            <w:pPr>
              <w:autoSpaceDE w:val="0"/>
              <w:autoSpaceDN w:val="0"/>
              <w:jc w:val="both"/>
              <w:rPr>
                <w:bCs/>
              </w:rPr>
            </w:pPr>
            <w:r w:rsidRPr="00487289">
              <w:rPr>
                <w:bCs/>
              </w:rPr>
              <w:t xml:space="preserve">Ficová, L., &amp; Žilková, K. (2012). </w:t>
            </w:r>
            <w:r w:rsidRPr="00487289">
              <w:rPr>
                <w:i/>
              </w:rPr>
              <w:t>Mentálne mapy ako prostriedok integrácie obsahu primárneho matematického vzdelávania.</w:t>
            </w:r>
            <w:r w:rsidRPr="00487289">
              <w:rPr>
                <w:bCs/>
              </w:rPr>
              <w:t xml:space="preserve"> Prešov: Vydavateľstvo PdF Prešov. </w:t>
            </w:r>
          </w:p>
          <w:p w:rsidR="00A15AB4" w:rsidRPr="00487289" w:rsidRDefault="00A15AB4" w:rsidP="00645DEF">
            <w:pPr>
              <w:widowControl w:val="0"/>
              <w:autoSpaceDE w:val="0"/>
              <w:autoSpaceDN w:val="0"/>
              <w:adjustRightInd w:val="0"/>
              <w:ind w:left="480" w:hanging="480"/>
            </w:pPr>
            <w:r w:rsidRPr="00487289">
              <w:t xml:space="preserve">Ficová, L. (2011). </w:t>
            </w:r>
            <w:r w:rsidRPr="00487289">
              <w:rPr>
                <w:i/>
              </w:rPr>
              <w:t>Záškoláctvo ako problém súčasnej základnej školy</w:t>
            </w:r>
            <w:r w:rsidRPr="00487289">
              <w:t>. Bratislava: OZ V4.</w:t>
            </w:r>
          </w:p>
          <w:p w:rsidR="00D14C38" w:rsidRDefault="00A15AB4" w:rsidP="00071E8E">
            <w:pPr>
              <w:widowControl w:val="0"/>
              <w:autoSpaceDE w:val="0"/>
              <w:autoSpaceDN w:val="0"/>
              <w:adjustRightInd w:val="0"/>
            </w:pPr>
            <w:r w:rsidRPr="00487289">
              <w:t xml:space="preserve">Ficová, L., &amp; Žilková, K. (2011). </w:t>
            </w:r>
            <w:r w:rsidRPr="00487289">
              <w:rPr>
                <w:i/>
              </w:rPr>
              <w:t xml:space="preserve">Charakteristika hry Quarto s akcentom na špecifiká matematiky v primárnom vzdelávaní. </w:t>
            </w:r>
            <w:r w:rsidRPr="00487289">
              <w:t xml:space="preserve">Plzeň: Západočeská univerzita. </w:t>
            </w:r>
          </w:p>
          <w:p w:rsidR="00A15AB4" w:rsidRPr="00487289" w:rsidRDefault="00A15AB4" w:rsidP="00645DEF">
            <w:pPr>
              <w:jc w:val="both"/>
            </w:pPr>
            <w:r w:rsidRPr="00487289">
              <w:t>Recenzování učebnic matematiky pro primární a nižší sekundární stupeň vzdělávání – vydavatelství SPN, Orbis, Aitec.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Člen Odbornej komisie pre primárne matematické vzdelávanie při ŠPÚ (SR).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Člen Odbornej komise pre poskytovanie odborných, hodnotiacich činností pre oddelenie učebnicovej politiky při MŠVVaŠ SR.  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Duben 2010 - Studijní pobyt – Pedagogická fakulta MU v Brně, ČR</w:t>
            </w:r>
          </w:p>
          <w:p w:rsidR="00A15AB4" w:rsidRPr="00487289" w:rsidRDefault="00A15AB4" w:rsidP="00645DEF">
            <w:r w:rsidRPr="00487289">
              <w:t>Duben 2012 – Studijní pobyt – Pedagogická fakulta UK v Praze, ČR</w:t>
            </w:r>
          </w:p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6E45CB" w:rsidP="00645DEF">
            <w:pPr>
              <w:jc w:val="both"/>
            </w:pPr>
            <w:r>
              <w:t>Lucia Ficová,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6E45CB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Markéta Hrozová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Mgr., PhD.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1983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DPP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</w:t>
            </w:r>
            <w:r w:rsidR="0084448F" w:rsidRPr="00487289">
              <w:t xml:space="preserve"> </w:t>
            </w:r>
            <w:r w:rsidRPr="00487289">
              <w:t>hod./</w:t>
            </w:r>
          </w:p>
          <w:p w:rsidR="00A15AB4" w:rsidRPr="00487289" w:rsidRDefault="00A15AB4" w:rsidP="00645DEF">
            <w:pPr>
              <w:jc w:val="both"/>
            </w:pPr>
            <w:r w:rsidRPr="00487289">
              <w:t>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bud.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DPP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</w:t>
            </w:r>
            <w:r w:rsidR="0084448F" w:rsidRPr="00487289">
              <w:t xml:space="preserve"> </w:t>
            </w:r>
            <w:r w:rsidRPr="00487289">
              <w:t>hod./</w:t>
            </w:r>
          </w:p>
          <w:p w:rsidR="00A15AB4" w:rsidRPr="00487289" w:rsidRDefault="00A15AB4" w:rsidP="00645DEF">
            <w:pPr>
              <w:jc w:val="both"/>
            </w:pPr>
            <w:r w:rsidRPr="00487289">
              <w:t>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bud.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523011" w:rsidP="00533C70">
            <w:pPr>
              <w:jc w:val="both"/>
            </w:pPr>
            <w:r w:rsidRPr="00487289">
              <w:t>Kurikulární dokumenty v praxi MŠ</w:t>
            </w:r>
            <w:ins w:id="223" w:author="Jana_PC" w:date="2018-05-24T08:36:00Z">
              <w:r w:rsidR="00CA6A1F">
                <w:t>, Základy podnikatelství</w:t>
              </w:r>
            </w:ins>
            <w:r w:rsidR="00A15AB4" w:rsidRPr="00487289">
              <w:t xml:space="preserve"> (dále viz BIIa)</w:t>
            </w:r>
            <w:r w:rsidR="00721F41">
              <w:t>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CD11C6">
            <w:pPr>
              <w:jc w:val="both"/>
            </w:pPr>
            <w:r w:rsidRPr="00487289">
              <w:lastRenderedPageBreak/>
              <w:t>2009 PdF MU Brno, ukončené magisterské studium, obor Učitelství pro 1. stupeň ZŠ se zaměřením na NJ - Mgr.</w:t>
            </w:r>
          </w:p>
          <w:p w:rsidR="00A15AB4" w:rsidRPr="00487289" w:rsidRDefault="00A15AB4" w:rsidP="00CD11C6">
            <w:pPr>
              <w:jc w:val="both"/>
            </w:pPr>
            <w:r w:rsidRPr="00487289">
              <w:t>2014 PdF MU Brno, ukončené doktorské studium, obor Pedagogika - Ph.D.</w:t>
            </w:r>
          </w:p>
          <w:p w:rsidR="00A15AB4" w:rsidRPr="00487289" w:rsidRDefault="00A15AB4" w:rsidP="00CD11C6">
            <w:pPr>
              <w:jc w:val="both"/>
            </w:pPr>
          </w:p>
          <w:p w:rsidR="00CD11C6" w:rsidRPr="00487289" w:rsidRDefault="00CD11C6" w:rsidP="00CD11C6">
            <w:pPr>
              <w:shd w:val="clear" w:color="auto" w:fill="FFFFFF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CD11C6" w:rsidRPr="00487289" w:rsidRDefault="00CD11C6" w:rsidP="00CD11C6">
            <w:pPr>
              <w:jc w:val="both"/>
            </w:pPr>
            <w:r w:rsidRPr="00487289">
              <w:t>2009 – 2011 MŠ Brno, učitel</w:t>
            </w:r>
          </w:p>
          <w:p w:rsidR="007F35BA" w:rsidRPr="00487289" w:rsidRDefault="007F35BA" w:rsidP="00CD11C6">
            <w:pPr>
              <w:jc w:val="both"/>
            </w:pPr>
            <w:r w:rsidRPr="00487289">
              <w:t>2011 – 2012 PdF MU v Brně, lektor</w:t>
            </w:r>
          </w:p>
          <w:p w:rsidR="007F35BA" w:rsidRPr="00487289" w:rsidRDefault="007F35BA" w:rsidP="00CD11C6">
            <w:pPr>
              <w:jc w:val="both"/>
            </w:pPr>
            <w:r w:rsidRPr="00487289">
              <w:t xml:space="preserve">2012 – 2016 </w:t>
            </w:r>
            <w:r w:rsidR="005B0876" w:rsidRPr="00487289">
              <w:t>MU v Brně, výzkumný pracovník</w:t>
            </w:r>
          </w:p>
          <w:p w:rsidR="00A15AB4" w:rsidRPr="00487289" w:rsidRDefault="00A15AB4" w:rsidP="00645DEF">
            <w:pPr>
              <w:pStyle w:val="Normln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755"/>
              </w:tabs>
              <w:ind w:left="2124" w:hanging="2124"/>
            </w:pPr>
            <w:r w:rsidRPr="00487289">
              <w:t xml:space="preserve">2017 </w:t>
            </w:r>
            <w:r w:rsidR="004E34F2">
              <w:t xml:space="preserve">- </w:t>
            </w:r>
            <w:r w:rsidRPr="00487289">
              <w:t xml:space="preserve">PdF MU v Brně, Katedra tělesné výchovy a výchovy ke zdraví PdF MU, externí odborný lektor </w:t>
            </w:r>
          </w:p>
          <w:p w:rsidR="00A15AB4" w:rsidRPr="00487289" w:rsidRDefault="00A15AB4" w:rsidP="00645DEF">
            <w:pPr>
              <w:pStyle w:val="Normln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755"/>
              </w:tabs>
              <w:ind w:left="2124" w:hanging="2124"/>
            </w:pPr>
            <w:r w:rsidRPr="00487289">
              <w:t>2017 – dosud UTB ve Zlíně - Univerzitní mateřská škola Qočna, ředitelka</w:t>
            </w:r>
          </w:p>
          <w:p w:rsidR="00A15AB4" w:rsidRPr="00487289" w:rsidRDefault="00A15AB4" w:rsidP="007F35BA">
            <w:pPr>
              <w:shd w:val="clear" w:color="auto" w:fill="FFFFFF"/>
            </w:pP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Vedení 1 bakalářské a 1 magisterské práce.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color w:val="auto"/>
                <w:sz w:val="20"/>
                <w:szCs w:val="20"/>
              </w:rPr>
              <w:t>Hrozová, M. (2013). T</w:t>
            </w:r>
            <w:r w:rsidRPr="00487289">
              <w:rPr>
                <w:sz w:val="20"/>
                <w:szCs w:val="20"/>
              </w:rPr>
              <w:t xml:space="preserve">vorba a ověření kategoriálního systému pro obsahovou analýzu didaktického aparátu učebnic prvouky a přírodovědy pro primární školu. </w:t>
            </w:r>
            <w:r w:rsidRPr="00487289">
              <w:rPr>
                <w:color w:val="auto"/>
                <w:sz w:val="20"/>
                <w:szCs w:val="20"/>
              </w:rPr>
              <w:t xml:space="preserve">In </w:t>
            </w:r>
            <w:r w:rsidRPr="00487289">
              <w:rPr>
                <w:iCs/>
                <w:sz w:val="20"/>
                <w:szCs w:val="20"/>
              </w:rPr>
              <w:t xml:space="preserve">Janík, T.,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487289">
              <w:rPr>
                <w:iCs/>
                <w:sz w:val="20"/>
                <w:szCs w:val="20"/>
              </w:rPr>
              <w:t xml:space="preserve">Pešková, K. et al. </w:t>
            </w:r>
            <w:r w:rsidRPr="00487289">
              <w:rPr>
                <w:i/>
                <w:iCs/>
                <w:sz w:val="20"/>
                <w:szCs w:val="20"/>
              </w:rPr>
              <w:t>Školní vzdělávání: od podmínek k výsledkům</w:t>
            </w:r>
            <w:r w:rsidRPr="00487289">
              <w:rPr>
                <w:i/>
                <w:sz w:val="20"/>
                <w:szCs w:val="20"/>
              </w:rPr>
              <w:t xml:space="preserve">. </w:t>
            </w:r>
            <w:r w:rsidRPr="00487289">
              <w:rPr>
                <w:sz w:val="20"/>
                <w:szCs w:val="20"/>
              </w:rPr>
              <w:t>Brno: Masarykova univerzita.</w:t>
            </w:r>
          </w:p>
          <w:p w:rsidR="00A15AB4" w:rsidRPr="00487289" w:rsidRDefault="00A15AB4" w:rsidP="00D10165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Hrozová, M. (2012). Podmínky pro realizaci výchovy ke zdraví v primární škole: teoreticko-metodologická východiska k tvorbě výzkumného nástroje. In</w:t>
            </w:r>
            <w:r w:rsidRPr="00487289">
              <w:rPr>
                <w:rStyle w:val="apple-converted-space"/>
                <w:sz w:val="20"/>
                <w:szCs w:val="20"/>
              </w:rPr>
              <w:t xml:space="preserve"> </w:t>
            </w:r>
            <w:r w:rsidRPr="00487289">
              <w:rPr>
                <w:iCs/>
                <w:sz w:val="20"/>
                <w:szCs w:val="20"/>
              </w:rPr>
              <w:t xml:space="preserve">Janík, T.,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>&amp;</w:t>
            </w:r>
            <w:r w:rsidRPr="00487289">
              <w:rPr>
                <w:iCs/>
                <w:sz w:val="20"/>
                <w:szCs w:val="20"/>
              </w:rPr>
              <w:t xml:space="preserve"> Pešková, K. et al. </w:t>
            </w:r>
            <w:r w:rsidRPr="00487289">
              <w:rPr>
                <w:i/>
                <w:iCs/>
                <w:sz w:val="20"/>
                <w:szCs w:val="20"/>
              </w:rPr>
              <w:t>Školní vzdělávání: podmínky, kurikulum, aktéři, procesy, výsledky</w:t>
            </w:r>
            <w:r w:rsidRPr="00487289">
              <w:rPr>
                <w:sz w:val="20"/>
                <w:szCs w:val="20"/>
              </w:rPr>
              <w:t>. Brno: Masarykova univerzita.</w:t>
            </w:r>
          </w:p>
          <w:p w:rsidR="00A15AB4" w:rsidRPr="00487289" w:rsidRDefault="00A15AB4" w:rsidP="00D10165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  <w:shd w:val="clear" w:color="auto" w:fill="F7F8FC"/>
              </w:rPr>
            </w:pPr>
            <w:r w:rsidRPr="00487289">
              <w:rPr>
                <w:sz w:val="20"/>
                <w:szCs w:val="20"/>
                <w:shd w:val="clear" w:color="auto" w:fill="F7F8FC"/>
              </w:rPr>
              <w:t xml:space="preserve">Hrozová, M. (2012). Zjištění podmínek pro realizaci výchovy ke zdraví na prvním stupni základních škol. In Prídavková A.,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 xml:space="preserve">&amp; </w:t>
            </w:r>
            <w:r w:rsidRPr="00487289">
              <w:rPr>
                <w:sz w:val="20"/>
                <w:szCs w:val="20"/>
                <w:shd w:val="clear" w:color="auto" w:fill="F7F8FC"/>
              </w:rPr>
              <w:t>Klimovič M.</w:t>
            </w:r>
            <w:r w:rsidRPr="00487289">
              <w:rPr>
                <w:rStyle w:val="apple-converted-space"/>
                <w:sz w:val="20"/>
                <w:szCs w:val="20"/>
                <w:shd w:val="clear" w:color="auto" w:fill="F7F8FC"/>
              </w:rPr>
              <w:t> </w:t>
            </w:r>
            <w:r w:rsidRPr="00487289">
              <w:rPr>
                <w:i/>
                <w:iCs/>
                <w:sz w:val="20"/>
                <w:szCs w:val="20"/>
              </w:rPr>
              <w:t>Komplexnosť a integrita v predprimárnej, primárnej a špeciálnej edukácii</w:t>
            </w:r>
            <w:r w:rsidRPr="00487289">
              <w:rPr>
                <w:sz w:val="20"/>
                <w:szCs w:val="20"/>
                <w:shd w:val="clear" w:color="auto" w:fill="F7F8FC"/>
              </w:rPr>
              <w:t>. Prešov: Pedagogická fakulta Prešovskej univerzity.</w:t>
            </w:r>
          </w:p>
          <w:p w:rsidR="00A15AB4" w:rsidRPr="00487289" w:rsidRDefault="00A15AB4" w:rsidP="00D10165">
            <w:pPr>
              <w:pStyle w:val="Default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Hrozová, M. (2011). Klíčové kompetence žáků v oblasti Výchovy ke zdraví v přípravě budoucích učitelů 1. stupně ZŠ. In Šimoník, O. </w:t>
            </w:r>
            <w:r w:rsidRPr="00487289">
              <w:rPr>
                <w:i/>
                <w:iCs/>
                <w:sz w:val="20"/>
                <w:szCs w:val="20"/>
              </w:rPr>
              <w:t>Příprava budoucích učitelů na rozvíjení klíčových kompetencí žáků na jednotlivých úrovních vzdělávání: kooperace, participace, konsekvence</w:t>
            </w:r>
            <w:r w:rsidRPr="00487289">
              <w:rPr>
                <w:iCs/>
                <w:sz w:val="20"/>
                <w:szCs w:val="20"/>
              </w:rPr>
              <w:t xml:space="preserve">. </w:t>
            </w:r>
            <w:r w:rsidRPr="00487289">
              <w:rPr>
                <w:sz w:val="20"/>
                <w:szCs w:val="20"/>
              </w:rPr>
              <w:t>Brno: Masarykova univerzita.</w:t>
            </w:r>
          </w:p>
          <w:p w:rsidR="00A15AB4" w:rsidRPr="00487289" w:rsidRDefault="00A15AB4" w:rsidP="00D10165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Hrozová, M., </w:t>
            </w:r>
            <w:r w:rsidRPr="00487289">
              <w:rPr>
                <w:noProof/>
                <w:sz w:val="20"/>
                <w:szCs w:val="20"/>
                <w:shd w:val="clear" w:color="auto" w:fill="FFFFFF"/>
              </w:rPr>
              <w:t>&amp;</w:t>
            </w:r>
            <w:r w:rsidRPr="00487289">
              <w:rPr>
                <w:sz w:val="20"/>
                <w:szCs w:val="20"/>
              </w:rPr>
              <w:t xml:space="preserve"> Dusíková, M. (2011). School Psychologist and Teacher with the Possibility of Cooperation in the Care of gifted pupils in Elementary schools. In </w:t>
            </w:r>
            <w:r w:rsidRPr="00487289">
              <w:rPr>
                <w:rStyle w:val="apple-converted-space"/>
                <w:sz w:val="20"/>
                <w:szCs w:val="20"/>
              </w:rPr>
              <w:t xml:space="preserve">Šimoník, O. </w:t>
            </w:r>
            <w:r w:rsidRPr="00487289">
              <w:rPr>
                <w:i/>
                <w:iCs/>
                <w:sz w:val="20"/>
                <w:szCs w:val="20"/>
              </w:rPr>
              <w:t>Talented Learner.</w:t>
            </w:r>
            <w:r w:rsidRPr="00487289">
              <w:rPr>
                <w:sz w:val="20"/>
                <w:szCs w:val="20"/>
              </w:rPr>
              <w:t xml:space="preserve"> Brno: Masarykova univerzita.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B7742">
        <w:trPr>
          <w:trHeight w:val="503"/>
        </w:trPr>
        <w:tc>
          <w:tcPr>
            <w:tcW w:w="9893" w:type="dxa"/>
            <w:gridSpan w:val="11"/>
          </w:tcPr>
          <w:p w:rsidR="00A15AB4" w:rsidRPr="00487289" w:rsidRDefault="00A15AB4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 xml:space="preserve">Markéta Hrozová,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>
      <w:pPr>
        <w:rPr>
          <w:ins w:id="224" w:author="§.opiékoiíkkoíikoíi" w:date="2018-05-27T13:06:00Z"/>
        </w:rPr>
      </w:pPr>
    </w:p>
    <w:p w:rsidR="00A235DD" w:rsidRDefault="00A235DD" w:rsidP="00A15AB4">
      <w:pPr>
        <w:rPr>
          <w:ins w:id="225" w:author="§.opiékoiíkkoíikoíi" w:date="2018-05-27T13:18:00Z"/>
        </w:rPr>
      </w:pP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07"/>
        <w:gridCol w:w="829"/>
        <w:gridCol w:w="1721"/>
        <w:gridCol w:w="524"/>
        <w:gridCol w:w="468"/>
        <w:gridCol w:w="994"/>
        <w:gridCol w:w="709"/>
        <w:gridCol w:w="77"/>
        <w:gridCol w:w="632"/>
        <w:gridCol w:w="123"/>
        <w:gridCol w:w="585"/>
        <w:gridCol w:w="679"/>
      </w:tblGrid>
      <w:tr w:rsidR="00A235DD" w:rsidRPr="00944A9E" w:rsidTr="00071E8E">
        <w:trPr>
          <w:jc w:val="center"/>
          <w:ins w:id="226" w:author="§.opiékoiíkkoíikoíi" w:date="2018-05-27T13:18:00Z"/>
        </w:trPr>
        <w:tc>
          <w:tcPr>
            <w:tcW w:w="10048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FF027D" w:rsidRDefault="00A235DD">
            <w:pPr>
              <w:jc w:val="both"/>
              <w:rPr>
                <w:ins w:id="227" w:author="§.opiékoiíkkoíikoíi" w:date="2018-05-27T13:18:00Z"/>
                <w:b/>
                <w:sz w:val="28"/>
                <w:szCs w:val="28"/>
              </w:rPr>
            </w:pPr>
            <w:ins w:id="228" w:author="§.opiékoiíkkoíikoíi" w:date="2018-05-27T13:18:00Z">
              <w:r w:rsidRPr="00944A9E">
                <w:rPr>
                  <w:b/>
                  <w:sz w:val="28"/>
                  <w:szCs w:val="28"/>
                </w:rPr>
                <w:t>C – I – Personální zabezpečení</w:t>
              </w:r>
            </w:ins>
          </w:p>
        </w:tc>
      </w:tr>
      <w:tr w:rsidR="00A235DD" w:rsidRPr="00944A9E" w:rsidTr="00071E8E">
        <w:trPr>
          <w:jc w:val="center"/>
          <w:ins w:id="229" w:author="§.opiékoiíkkoíikoíi" w:date="2018-05-27T13:18:00Z"/>
        </w:trPr>
        <w:tc>
          <w:tcPr>
            <w:tcW w:w="2707" w:type="dxa"/>
            <w:tcBorders>
              <w:top w:val="double" w:sz="4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30" w:author="§.opiékoiíkkoíikoíi" w:date="2018-05-27T13:18:00Z"/>
                <w:b/>
              </w:rPr>
            </w:pPr>
            <w:ins w:id="231" w:author="§.opiékoiíkkoíikoíi" w:date="2018-05-27T13:18:00Z">
              <w:r w:rsidRPr="00944A9E">
                <w:rPr>
                  <w:b/>
                </w:rPr>
                <w:t>Vysoká škola</w:t>
              </w:r>
            </w:ins>
          </w:p>
        </w:tc>
        <w:tc>
          <w:tcPr>
            <w:tcW w:w="7341" w:type="dxa"/>
            <w:gridSpan w:val="11"/>
          </w:tcPr>
          <w:p w:rsidR="00A235DD" w:rsidRPr="00944A9E" w:rsidRDefault="00A235DD" w:rsidP="00396536">
            <w:pPr>
              <w:jc w:val="both"/>
              <w:rPr>
                <w:ins w:id="232" w:author="§.opiékoiíkkoíikoíi" w:date="2018-05-27T13:18:00Z"/>
              </w:rPr>
            </w:pPr>
            <w:ins w:id="233" w:author="§.opiékoiíkkoíikoíi" w:date="2018-05-27T13:18:00Z">
              <w:r w:rsidRPr="00944A9E">
                <w:t>UTB ve Zlíně</w:t>
              </w:r>
            </w:ins>
          </w:p>
        </w:tc>
      </w:tr>
      <w:tr w:rsidR="00A235DD" w:rsidRPr="00944A9E" w:rsidTr="00071E8E">
        <w:trPr>
          <w:jc w:val="center"/>
          <w:ins w:id="234" w:author="§.opiékoiíkkoíikoíi" w:date="2018-05-27T13:18:00Z"/>
        </w:trPr>
        <w:tc>
          <w:tcPr>
            <w:tcW w:w="2707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35" w:author="§.opiékoiíkkoíikoíi" w:date="2018-05-27T13:18:00Z"/>
                <w:b/>
              </w:rPr>
            </w:pPr>
            <w:ins w:id="236" w:author="§.opiékoiíkkoíikoíi" w:date="2018-05-27T13:18:00Z">
              <w:r w:rsidRPr="00944A9E">
                <w:rPr>
                  <w:b/>
                </w:rPr>
                <w:t>Součást vysoké školy</w:t>
              </w:r>
            </w:ins>
          </w:p>
        </w:tc>
        <w:tc>
          <w:tcPr>
            <w:tcW w:w="7341" w:type="dxa"/>
            <w:gridSpan w:val="11"/>
          </w:tcPr>
          <w:p w:rsidR="00A235DD" w:rsidRPr="00944A9E" w:rsidRDefault="00A235DD" w:rsidP="00396536">
            <w:pPr>
              <w:jc w:val="both"/>
              <w:rPr>
                <w:ins w:id="237" w:author="§.opiékoiíkkoíikoíi" w:date="2018-05-27T13:18:00Z"/>
              </w:rPr>
            </w:pPr>
            <w:ins w:id="238" w:author="§.opiékoiíkkoíikoíi" w:date="2018-05-27T13:19:00Z">
              <w:r>
                <w:t>FHS UTB ve Zlíně</w:t>
              </w:r>
            </w:ins>
          </w:p>
        </w:tc>
      </w:tr>
      <w:tr w:rsidR="00A235DD" w:rsidRPr="00944A9E" w:rsidTr="00071E8E">
        <w:trPr>
          <w:jc w:val="center"/>
          <w:ins w:id="239" w:author="§.opiékoiíkkoíikoíi" w:date="2018-05-27T13:18:00Z"/>
        </w:trPr>
        <w:tc>
          <w:tcPr>
            <w:tcW w:w="2707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40" w:author="§.opiékoiíkkoíikoíi" w:date="2018-05-27T13:18:00Z"/>
                <w:b/>
              </w:rPr>
            </w:pPr>
            <w:ins w:id="241" w:author="§.opiékoiíkkoíikoíi" w:date="2018-05-27T13:18:00Z">
              <w:r w:rsidRPr="00944A9E">
                <w:rPr>
                  <w:b/>
                </w:rPr>
                <w:t>Název studijního programu</w:t>
              </w:r>
            </w:ins>
          </w:p>
        </w:tc>
        <w:tc>
          <w:tcPr>
            <w:tcW w:w="7341" w:type="dxa"/>
            <w:gridSpan w:val="11"/>
          </w:tcPr>
          <w:p w:rsidR="00A235DD" w:rsidRPr="00944A9E" w:rsidRDefault="00A235DD" w:rsidP="00396536">
            <w:pPr>
              <w:jc w:val="both"/>
              <w:rPr>
                <w:ins w:id="242" w:author="§.opiékoiíkkoíikoíi" w:date="2018-05-27T13:18:00Z"/>
              </w:rPr>
            </w:pPr>
            <w:ins w:id="243" w:author="§.opiékoiíkkoíikoíi" w:date="2018-05-27T13:18:00Z">
              <w:r w:rsidRPr="00944A9E">
                <w:t>Učitelství pr</w:t>
              </w:r>
            </w:ins>
            <w:ins w:id="244" w:author="§.opiékoiíkkoíikoíi" w:date="2018-05-27T13:19:00Z">
              <w:r>
                <w:t>o mateřské školy</w:t>
              </w:r>
            </w:ins>
          </w:p>
        </w:tc>
      </w:tr>
      <w:tr w:rsidR="00A235DD" w:rsidRPr="00944A9E" w:rsidTr="00071E8E">
        <w:trPr>
          <w:trHeight w:val="207"/>
          <w:jc w:val="center"/>
          <w:ins w:id="245" w:author="§.opiékoiíkkoíikoíi" w:date="2018-05-27T13:18:00Z"/>
        </w:trPr>
        <w:tc>
          <w:tcPr>
            <w:tcW w:w="2707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46" w:author="§.opiékoiíkkoíikoíi" w:date="2018-05-27T13:18:00Z"/>
                <w:b/>
              </w:rPr>
            </w:pPr>
            <w:ins w:id="247" w:author="§.opiékoiíkkoíikoíi" w:date="2018-05-27T13:18:00Z">
              <w:r w:rsidRPr="00944A9E">
                <w:rPr>
                  <w:b/>
                </w:rPr>
                <w:t>Jméno a příjmení</w:t>
              </w:r>
            </w:ins>
          </w:p>
        </w:tc>
        <w:tc>
          <w:tcPr>
            <w:tcW w:w="4536" w:type="dxa"/>
            <w:gridSpan w:val="5"/>
          </w:tcPr>
          <w:p w:rsidR="00A235DD" w:rsidRPr="00944A9E" w:rsidRDefault="00A235DD" w:rsidP="00396536">
            <w:pPr>
              <w:rPr>
                <w:ins w:id="248" w:author="§.opiékoiíkkoíikoíi" w:date="2018-05-27T13:18:00Z"/>
              </w:rPr>
            </w:pPr>
            <w:ins w:id="249" w:author="§.opiékoiíkkoíikoíi" w:date="2018-05-27T13:18:00Z">
              <w:r w:rsidRPr="00944A9E">
                <w:t>Marcela Janíková</w:t>
              </w:r>
            </w:ins>
          </w:p>
        </w:tc>
        <w:tc>
          <w:tcPr>
            <w:tcW w:w="709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50" w:author="§.opiékoiíkkoíikoíi" w:date="2018-05-27T13:18:00Z"/>
                <w:b/>
              </w:rPr>
            </w:pPr>
            <w:ins w:id="251" w:author="§.opiékoiíkkoíikoíi" w:date="2018-05-27T13:18:00Z">
              <w:r w:rsidRPr="00944A9E">
                <w:rPr>
                  <w:b/>
                </w:rPr>
                <w:t>Tituly</w:t>
              </w:r>
            </w:ins>
          </w:p>
        </w:tc>
        <w:tc>
          <w:tcPr>
            <w:tcW w:w="2096" w:type="dxa"/>
            <w:gridSpan w:val="5"/>
          </w:tcPr>
          <w:p w:rsidR="00A235DD" w:rsidRPr="00944A9E" w:rsidRDefault="00A235DD" w:rsidP="00396536">
            <w:pPr>
              <w:rPr>
                <w:ins w:id="252" w:author="§.opiékoiíkkoíikoíi" w:date="2018-05-27T13:18:00Z"/>
              </w:rPr>
            </w:pPr>
            <w:ins w:id="253" w:author="§.opiékoiíkkoíikoíi" w:date="2018-05-27T13:18:00Z">
              <w:r w:rsidRPr="00944A9E">
                <w:t>PhDr.</w:t>
              </w:r>
            </w:ins>
            <w:ins w:id="254" w:author="Hana Navrátilová" w:date="2018-05-31T14:13:00Z">
              <w:r w:rsidR="00CF6FCC">
                <w:t xml:space="preserve"> </w:t>
              </w:r>
            </w:ins>
            <w:ins w:id="255" w:author="§.opiékoiíkkoíikoíi" w:date="2018-05-27T13:18:00Z">
              <w:del w:id="256" w:author="Hana Navrátilová" w:date="2018-05-31T14:13:00Z">
                <w:r w:rsidRPr="00944A9E" w:rsidDel="00CF6FCC">
                  <w:delText xml:space="preserve">, </w:delText>
                </w:r>
              </w:del>
              <w:r w:rsidRPr="00944A9E">
                <w:t>Mgr., Ph.D.</w:t>
              </w:r>
            </w:ins>
          </w:p>
        </w:tc>
      </w:tr>
      <w:tr w:rsidR="00A235DD" w:rsidRPr="00944A9E" w:rsidTr="00071E8E">
        <w:trPr>
          <w:jc w:val="center"/>
          <w:ins w:id="257" w:author="§.opiékoiíkkoíikoíi" w:date="2018-05-27T13:18:00Z"/>
        </w:trPr>
        <w:tc>
          <w:tcPr>
            <w:tcW w:w="2707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58" w:author="§.opiékoiíkkoíikoíi" w:date="2018-05-27T13:18:00Z"/>
                <w:b/>
              </w:rPr>
            </w:pPr>
            <w:ins w:id="259" w:author="§.opiékoiíkkoíikoíi" w:date="2018-05-27T13:18:00Z">
              <w:r w:rsidRPr="00944A9E">
                <w:rPr>
                  <w:b/>
                </w:rPr>
                <w:t>Rok narození</w:t>
              </w:r>
            </w:ins>
          </w:p>
        </w:tc>
        <w:tc>
          <w:tcPr>
            <w:tcW w:w="829" w:type="dxa"/>
          </w:tcPr>
          <w:p w:rsidR="00A235DD" w:rsidRPr="00944A9E" w:rsidRDefault="00A235DD" w:rsidP="00396536">
            <w:pPr>
              <w:jc w:val="both"/>
              <w:rPr>
                <w:ins w:id="260" w:author="§.opiékoiíkkoíikoíi" w:date="2018-05-27T13:18:00Z"/>
              </w:rPr>
            </w:pPr>
            <w:ins w:id="261" w:author="§.opiékoiíkkoíikoíi" w:date="2018-05-27T13:18:00Z">
              <w:r w:rsidRPr="00944A9E">
                <w:t>1979</w:t>
              </w:r>
            </w:ins>
          </w:p>
        </w:tc>
        <w:tc>
          <w:tcPr>
            <w:tcW w:w="1721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62" w:author="§.opiékoiíkkoíikoíi" w:date="2018-05-27T13:18:00Z"/>
                <w:b/>
              </w:rPr>
            </w:pPr>
            <w:ins w:id="263" w:author="§.opiékoiíkkoíikoíi" w:date="2018-05-27T13:18:00Z">
              <w:r w:rsidRPr="00944A9E">
                <w:rPr>
                  <w:b/>
                </w:rPr>
                <w:t>typ vztahu k VŠ</w:t>
              </w:r>
            </w:ins>
          </w:p>
        </w:tc>
        <w:tc>
          <w:tcPr>
            <w:tcW w:w="992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264" w:author="§.opiékoiíkkoíikoíi" w:date="2018-05-27T13:18:00Z"/>
              </w:rPr>
            </w:pPr>
            <w:ins w:id="265" w:author="§.opiékoiíkkoíikoíi" w:date="2018-05-27T13:18:00Z">
              <w:r>
                <w:t>pp.</w:t>
              </w:r>
            </w:ins>
          </w:p>
        </w:tc>
        <w:tc>
          <w:tcPr>
            <w:tcW w:w="994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66" w:author="§.opiékoiíkkoíikoíi" w:date="2018-05-27T13:18:00Z"/>
                <w:b/>
              </w:rPr>
            </w:pPr>
            <w:ins w:id="267" w:author="§.opiékoiíkkoíikoíi" w:date="2018-05-27T13:18:00Z">
              <w:r w:rsidRPr="00944A9E">
                <w:rPr>
                  <w:b/>
                </w:rPr>
                <w:t>rozsah</w:t>
              </w:r>
            </w:ins>
          </w:p>
        </w:tc>
        <w:tc>
          <w:tcPr>
            <w:tcW w:w="709" w:type="dxa"/>
          </w:tcPr>
          <w:p w:rsidR="00A235DD" w:rsidRPr="00944A9E" w:rsidRDefault="00A235DD" w:rsidP="00396536">
            <w:pPr>
              <w:jc w:val="both"/>
              <w:rPr>
                <w:ins w:id="268" w:author="§.opiékoiíkkoíikoíi" w:date="2018-05-27T13:18:00Z"/>
              </w:rPr>
            </w:pPr>
            <w:ins w:id="269" w:author="§.opiékoiíkkoíikoíi" w:date="2018-05-27T13:18:00Z">
              <w:r>
                <w:t>20 h.</w:t>
              </w:r>
            </w:ins>
          </w:p>
        </w:tc>
        <w:tc>
          <w:tcPr>
            <w:tcW w:w="832" w:type="dxa"/>
            <w:gridSpan w:val="3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70" w:author="§.opiékoiíkkoíikoíi" w:date="2018-05-27T13:18:00Z"/>
                <w:b/>
              </w:rPr>
            </w:pPr>
            <w:ins w:id="271" w:author="§.opiékoiíkkoíikoíi" w:date="2018-05-27T13:18:00Z">
              <w:r w:rsidRPr="00944A9E">
                <w:rPr>
                  <w:b/>
                </w:rPr>
                <w:t>do kdy</w:t>
              </w:r>
            </w:ins>
          </w:p>
        </w:tc>
        <w:tc>
          <w:tcPr>
            <w:tcW w:w="1264" w:type="dxa"/>
            <w:gridSpan w:val="2"/>
          </w:tcPr>
          <w:p w:rsidR="00A235DD" w:rsidRDefault="00A235DD" w:rsidP="00396536">
            <w:pPr>
              <w:jc w:val="both"/>
              <w:rPr>
                <w:ins w:id="272" w:author="§.opiékoiíkkoíikoíi" w:date="2018-05-27T13:18:00Z"/>
              </w:rPr>
            </w:pPr>
            <w:ins w:id="273" w:author="§.opiékoiíkkoíikoíi" w:date="2018-05-27T13:18:00Z">
              <w:r>
                <w:t>082020</w:t>
              </w:r>
            </w:ins>
          </w:p>
          <w:p w:rsidR="00A235DD" w:rsidRPr="00944A9E" w:rsidRDefault="00A235DD" w:rsidP="00396536">
            <w:pPr>
              <w:rPr>
                <w:ins w:id="274" w:author="§.opiékoiíkkoíikoíi" w:date="2018-05-27T13:18:00Z"/>
              </w:rPr>
            </w:pPr>
            <w:ins w:id="275" w:author="§.opiékoiíkkoíikoíi" w:date="2018-05-27T13:18:00Z">
              <w:r w:rsidRPr="00686322">
                <w:rPr>
                  <w:sz w:val="16"/>
                  <w:szCs w:val="16"/>
                </w:rPr>
                <w:t>př</w:t>
              </w:r>
              <w:r>
                <w:rPr>
                  <w:sz w:val="16"/>
                  <w:szCs w:val="16"/>
                </w:rPr>
                <w:t xml:space="preserve">edpokládá </w:t>
              </w:r>
              <w:r w:rsidRPr="00686322">
                <w:rPr>
                  <w:sz w:val="16"/>
                  <w:szCs w:val="16"/>
                </w:rPr>
                <w:t xml:space="preserve">se </w:t>
              </w:r>
              <w:r>
                <w:rPr>
                  <w:sz w:val="16"/>
                  <w:szCs w:val="16"/>
                </w:rPr>
                <w:t>další spolupráce</w:t>
              </w:r>
            </w:ins>
          </w:p>
        </w:tc>
      </w:tr>
      <w:tr w:rsidR="00A235DD" w:rsidRPr="00944A9E" w:rsidTr="00071E8E">
        <w:trPr>
          <w:jc w:val="center"/>
          <w:ins w:id="276" w:author="§.opiékoiíkkoíikoíi" w:date="2018-05-27T13:18:00Z"/>
        </w:trPr>
        <w:tc>
          <w:tcPr>
            <w:tcW w:w="5257" w:type="dxa"/>
            <w:gridSpan w:val="3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77" w:author="§.opiékoiíkkoíikoíi" w:date="2018-05-27T13:18:00Z"/>
                <w:b/>
              </w:rPr>
            </w:pPr>
            <w:ins w:id="278" w:author="§.opiékoiíkkoíikoíi" w:date="2018-05-27T13:18:00Z">
              <w:r w:rsidRPr="00944A9E">
                <w:rPr>
                  <w:b/>
                </w:rPr>
                <w:t>Typ vztahu na součásti VŠ, která uskutečňuje st. program</w:t>
              </w:r>
            </w:ins>
          </w:p>
        </w:tc>
        <w:tc>
          <w:tcPr>
            <w:tcW w:w="992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279" w:author="§.opiékoiíkkoíikoíi" w:date="2018-05-27T13:18:00Z"/>
              </w:rPr>
            </w:pPr>
            <w:ins w:id="280" w:author="§.opiékoiíkkoíikoíi" w:date="2018-05-27T13:18:00Z">
              <w:r>
                <w:t>pp.</w:t>
              </w:r>
            </w:ins>
          </w:p>
        </w:tc>
        <w:tc>
          <w:tcPr>
            <w:tcW w:w="994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81" w:author="§.opiékoiíkkoíikoíi" w:date="2018-05-27T13:18:00Z"/>
                <w:b/>
              </w:rPr>
            </w:pPr>
            <w:ins w:id="282" w:author="§.opiékoiíkkoíikoíi" w:date="2018-05-27T13:18:00Z">
              <w:r w:rsidRPr="00944A9E">
                <w:rPr>
                  <w:b/>
                </w:rPr>
                <w:t>rozsah</w:t>
              </w:r>
            </w:ins>
          </w:p>
        </w:tc>
        <w:tc>
          <w:tcPr>
            <w:tcW w:w="709" w:type="dxa"/>
          </w:tcPr>
          <w:p w:rsidR="00A235DD" w:rsidRPr="00944A9E" w:rsidRDefault="00A235DD" w:rsidP="00396536">
            <w:pPr>
              <w:jc w:val="both"/>
              <w:rPr>
                <w:ins w:id="283" w:author="§.opiékoiíkkoíikoíi" w:date="2018-05-27T13:18:00Z"/>
                <w:lang w:val="sk-SK"/>
              </w:rPr>
            </w:pPr>
            <w:ins w:id="284" w:author="§.opiékoiíkkoíikoíi" w:date="2018-05-27T13:18:00Z">
              <w:r>
                <w:rPr>
                  <w:lang w:val="sk-SK"/>
                </w:rPr>
                <w:t>20 h.</w:t>
              </w:r>
            </w:ins>
          </w:p>
        </w:tc>
        <w:tc>
          <w:tcPr>
            <w:tcW w:w="832" w:type="dxa"/>
            <w:gridSpan w:val="3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85" w:author="§.opiékoiíkkoíikoíi" w:date="2018-05-27T13:18:00Z"/>
                <w:b/>
              </w:rPr>
            </w:pPr>
            <w:ins w:id="286" w:author="§.opiékoiíkkoíikoíi" w:date="2018-05-27T13:18:00Z">
              <w:r w:rsidRPr="00944A9E">
                <w:rPr>
                  <w:b/>
                </w:rPr>
                <w:t>do kdy</w:t>
              </w:r>
            </w:ins>
          </w:p>
        </w:tc>
        <w:tc>
          <w:tcPr>
            <w:tcW w:w="1264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287" w:author="§.opiékoiíkkoíikoíi" w:date="2018-05-27T13:18:00Z"/>
              </w:rPr>
            </w:pPr>
            <w:ins w:id="288" w:author="§.opiékoiíkkoíikoíi" w:date="2018-05-27T13:18:00Z">
              <w:r>
                <w:t>082020</w:t>
              </w:r>
            </w:ins>
          </w:p>
        </w:tc>
      </w:tr>
      <w:tr w:rsidR="00A235DD" w:rsidRPr="00944A9E" w:rsidTr="00071E8E">
        <w:trPr>
          <w:jc w:val="center"/>
          <w:ins w:id="289" w:author="§.opiékoiíkkoíikoíi" w:date="2018-05-27T13:18:00Z"/>
        </w:trPr>
        <w:tc>
          <w:tcPr>
            <w:tcW w:w="6249" w:type="dxa"/>
            <w:gridSpan w:val="5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90" w:author="§.opiékoiíkkoíikoíi" w:date="2018-05-27T13:18:00Z"/>
              </w:rPr>
            </w:pPr>
            <w:ins w:id="291" w:author="§.opiékoiíkkoíikoíi" w:date="2018-05-27T13:18:00Z">
              <w:r w:rsidRPr="00944A9E">
                <w:rPr>
                  <w:b/>
                </w:rPr>
                <w:t>Další současná působení jako akademický pracovník na jiných VŠ</w:t>
              </w:r>
            </w:ins>
          </w:p>
        </w:tc>
        <w:tc>
          <w:tcPr>
            <w:tcW w:w="1703" w:type="dxa"/>
            <w:gridSpan w:val="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92" w:author="§.opiékoiíkkoíikoíi" w:date="2018-05-27T13:18:00Z"/>
                <w:b/>
              </w:rPr>
            </w:pPr>
            <w:ins w:id="293" w:author="§.opiékoiíkkoíikoíi" w:date="2018-05-27T13:18:00Z">
              <w:r w:rsidRPr="00944A9E">
                <w:rPr>
                  <w:b/>
                </w:rPr>
                <w:t>typ prac. vztahu</w:t>
              </w:r>
            </w:ins>
          </w:p>
        </w:tc>
        <w:tc>
          <w:tcPr>
            <w:tcW w:w="2096" w:type="dxa"/>
            <w:gridSpan w:val="5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294" w:author="§.opiékoiíkkoíikoíi" w:date="2018-05-27T13:18:00Z"/>
                <w:b/>
              </w:rPr>
            </w:pPr>
            <w:ins w:id="295" w:author="§.opiékoiíkkoíikoíi" w:date="2018-05-27T13:18:00Z">
              <w:r w:rsidRPr="00944A9E">
                <w:rPr>
                  <w:b/>
                </w:rPr>
                <w:t>rozsah</w:t>
              </w:r>
            </w:ins>
          </w:p>
        </w:tc>
      </w:tr>
      <w:tr w:rsidR="00A235DD" w:rsidRPr="00944A9E" w:rsidTr="00071E8E">
        <w:trPr>
          <w:jc w:val="center"/>
          <w:ins w:id="296" w:author="§.opiékoiíkkoíikoíi" w:date="2018-05-27T13:18:00Z"/>
        </w:trPr>
        <w:tc>
          <w:tcPr>
            <w:tcW w:w="6249" w:type="dxa"/>
            <w:gridSpan w:val="5"/>
          </w:tcPr>
          <w:p w:rsidR="00A235DD" w:rsidRPr="00944A9E" w:rsidRDefault="00A235DD" w:rsidP="00396536">
            <w:pPr>
              <w:jc w:val="both"/>
              <w:rPr>
                <w:ins w:id="297" w:author="§.opiékoiíkkoíikoíi" w:date="2018-05-27T13:18:00Z"/>
              </w:rPr>
            </w:pPr>
            <w:ins w:id="298" w:author="§.opiékoiíkkoíikoíi" w:date="2018-05-27T13:18:00Z">
              <w:r w:rsidRPr="00944A9E">
                <w:t>Fakulta sportovních studií MU, Brno</w:t>
              </w:r>
            </w:ins>
          </w:p>
        </w:tc>
        <w:tc>
          <w:tcPr>
            <w:tcW w:w="1703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299" w:author="§.opiékoiíkkoíikoíi" w:date="2018-05-27T13:18:00Z"/>
              </w:rPr>
            </w:pPr>
            <w:ins w:id="300" w:author="§.opiékoiíkkoíikoíi" w:date="2018-05-27T13:18:00Z">
              <w:r w:rsidRPr="00944A9E">
                <w:t>pp</w:t>
              </w:r>
              <w:r>
                <w:t>.</w:t>
              </w:r>
            </w:ins>
          </w:p>
        </w:tc>
        <w:tc>
          <w:tcPr>
            <w:tcW w:w="2096" w:type="dxa"/>
            <w:gridSpan w:val="5"/>
          </w:tcPr>
          <w:p w:rsidR="00A235DD" w:rsidRPr="00944A9E" w:rsidRDefault="00A235DD" w:rsidP="00396536">
            <w:pPr>
              <w:jc w:val="both"/>
              <w:rPr>
                <w:ins w:id="301" w:author="§.opiékoiíkkoíikoíi" w:date="2018-05-27T13:18:00Z"/>
              </w:rPr>
            </w:pPr>
            <w:ins w:id="302" w:author="§.opiékoiíkkoíikoíi" w:date="2018-05-27T13:18:00Z">
              <w:r w:rsidRPr="00944A9E">
                <w:t>40</w:t>
              </w:r>
              <w:r>
                <w:t xml:space="preserve"> h.</w:t>
              </w:r>
            </w:ins>
          </w:p>
        </w:tc>
      </w:tr>
      <w:tr w:rsidR="00A235DD" w:rsidRPr="00944A9E" w:rsidTr="00071E8E">
        <w:trPr>
          <w:jc w:val="center"/>
          <w:ins w:id="303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04" w:author="§.opiékoiíkkoíikoíi" w:date="2018-05-27T13:18:00Z"/>
              </w:rPr>
            </w:pPr>
            <w:ins w:id="305" w:author="§.opiékoiíkkoíikoíi" w:date="2018-05-27T13:18:00Z">
              <w:r w:rsidRPr="00944A9E">
                <w:rPr>
                  <w:b/>
                </w:rPr>
                <w:t>Předměty příslušného studijního programu a způsob zapojení do jejich výuky, příp. další zapojení do uskutečňování studijního programu</w:t>
              </w:r>
            </w:ins>
          </w:p>
        </w:tc>
      </w:tr>
      <w:tr w:rsidR="00A235DD" w:rsidRPr="00944A9E" w:rsidTr="00071E8E">
        <w:trPr>
          <w:trHeight w:val="195"/>
          <w:jc w:val="center"/>
          <w:ins w:id="306" w:author="§.opiékoiíkkoíikoíi" w:date="2018-05-27T13:18:00Z"/>
        </w:trPr>
        <w:tc>
          <w:tcPr>
            <w:tcW w:w="10048" w:type="dxa"/>
            <w:gridSpan w:val="12"/>
            <w:tcBorders>
              <w:top w:val="nil"/>
            </w:tcBorders>
          </w:tcPr>
          <w:p w:rsidR="00A235DD" w:rsidRPr="00944A9E" w:rsidRDefault="00A235DD" w:rsidP="00396536">
            <w:pPr>
              <w:rPr>
                <w:ins w:id="307" w:author="§.opiékoiíkkoíikoíi" w:date="2018-05-27T13:18:00Z"/>
              </w:rPr>
            </w:pPr>
            <w:ins w:id="308" w:author="§.opiékoiíkkoíikoíi" w:date="2018-05-27T13:18:00Z">
              <w:r>
                <w:t>Základy tělesné kultury, Rozvoj základních lokomocí dítěte (dále viz BIIa).</w:t>
              </w:r>
            </w:ins>
          </w:p>
        </w:tc>
      </w:tr>
      <w:tr w:rsidR="00A235DD" w:rsidRPr="00944A9E" w:rsidTr="00071E8E">
        <w:trPr>
          <w:jc w:val="center"/>
          <w:ins w:id="309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10" w:author="§.opiékoiíkkoíikoíi" w:date="2018-05-27T13:18:00Z"/>
              </w:rPr>
            </w:pPr>
            <w:ins w:id="311" w:author="§.opiékoiíkkoíikoíi" w:date="2018-05-27T13:18:00Z">
              <w:r w:rsidRPr="00944A9E">
                <w:rPr>
                  <w:b/>
                </w:rPr>
                <w:t xml:space="preserve">Údaje o vzdělání na VŠ </w:t>
              </w:r>
            </w:ins>
          </w:p>
        </w:tc>
      </w:tr>
      <w:tr w:rsidR="00A235DD" w:rsidRPr="00944A9E" w:rsidTr="00071E8E">
        <w:trPr>
          <w:trHeight w:val="1055"/>
          <w:jc w:val="center"/>
          <w:ins w:id="312" w:author="§.opiékoiíkkoíikoíi" w:date="2018-05-27T13:18:00Z"/>
        </w:trPr>
        <w:tc>
          <w:tcPr>
            <w:tcW w:w="10048" w:type="dxa"/>
            <w:gridSpan w:val="12"/>
          </w:tcPr>
          <w:p w:rsidR="00A235DD" w:rsidRPr="004B1641" w:rsidRDefault="00A235DD" w:rsidP="00396536">
            <w:pPr>
              <w:rPr>
                <w:ins w:id="313" w:author="§.opiékoiíkkoíikoíi" w:date="2018-05-27T13:18:00Z"/>
                <w:lang w:eastAsia="en-US"/>
              </w:rPr>
            </w:pPr>
            <w:ins w:id="314" w:author="§.opiékoiíkkoíikoíi" w:date="2018-05-27T13:18:00Z">
              <w:r w:rsidRPr="004B1641">
                <w:rPr>
                  <w:lang w:eastAsia="en-US"/>
                </w:rPr>
                <w:lastRenderedPageBreak/>
                <w:t>2001 PdF MU Brno,  ukončené magisterské studium, obor Učitelství pro 1. stupeň ZŠ, specializace německý jazyk – Mgr.</w:t>
              </w:r>
            </w:ins>
          </w:p>
          <w:p w:rsidR="00A235DD" w:rsidRPr="004B1641" w:rsidRDefault="00A235DD" w:rsidP="00396536">
            <w:pPr>
              <w:rPr>
                <w:ins w:id="315" w:author="§.opiékoiíkkoíikoíi" w:date="2018-05-27T13:18:00Z"/>
                <w:lang w:eastAsia="en-US"/>
              </w:rPr>
            </w:pPr>
            <w:ins w:id="316" w:author="§.opiékoiíkkoíikoíi" w:date="2018-05-27T13:18:00Z">
              <w:r w:rsidRPr="004B1641">
                <w:rPr>
                  <w:lang w:eastAsia="en-US"/>
                </w:rPr>
                <w:t>2005 PdF MU Brno, rigorózní zkouška v oboru Pedagogika – PhDr.</w:t>
              </w:r>
            </w:ins>
          </w:p>
          <w:p w:rsidR="00A235DD" w:rsidRPr="004B1641" w:rsidRDefault="00A235DD" w:rsidP="00396536">
            <w:pPr>
              <w:rPr>
                <w:ins w:id="317" w:author="§.opiékoiíkkoíikoíi" w:date="2018-05-27T13:18:00Z"/>
                <w:lang w:eastAsia="en-US"/>
              </w:rPr>
            </w:pPr>
            <w:ins w:id="318" w:author="§.opiékoiíkkoíikoíi" w:date="2018-05-27T13:18:00Z">
              <w:r w:rsidRPr="004B1641">
                <w:rPr>
                  <w:lang w:eastAsia="en-US"/>
                </w:rPr>
                <w:t xml:space="preserve">2006 PdF MU Brno, </w:t>
              </w:r>
              <w:r w:rsidRPr="00487289">
                <w:t xml:space="preserve">ukončené doktorské studium v oboru </w:t>
              </w:r>
              <w:r w:rsidRPr="004B1641">
                <w:rPr>
                  <w:lang w:eastAsia="en-US"/>
                </w:rPr>
                <w:t>Pedagogika – Ph.D.</w:t>
              </w:r>
            </w:ins>
          </w:p>
          <w:p w:rsidR="00A235DD" w:rsidRPr="004B1641" w:rsidRDefault="00A235DD" w:rsidP="00396536">
            <w:pPr>
              <w:rPr>
                <w:ins w:id="319" w:author="§.opiékoiíkkoíikoíi" w:date="2018-05-27T13:18:00Z"/>
                <w:lang w:val="de-DE" w:eastAsia="en-US"/>
              </w:rPr>
            </w:pPr>
            <w:ins w:id="320" w:author="§.opiékoiíkkoíikoíi" w:date="2018-05-27T13:18:00Z">
              <w:r w:rsidRPr="004B1641">
                <w:rPr>
                  <w:lang w:val="de-DE" w:eastAsia="en-US"/>
                </w:rPr>
                <w:t>2008 FF MU Brno, funkční studium školského managementu II</w:t>
              </w:r>
            </w:ins>
          </w:p>
          <w:p w:rsidR="00A235DD" w:rsidRPr="00944A9E" w:rsidRDefault="00A235DD" w:rsidP="00396536">
            <w:pPr>
              <w:jc w:val="both"/>
              <w:rPr>
                <w:ins w:id="321" w:author="§.opiékoiíkkoíikoíi" w:date="2018-05-27T13:18:00Z"/>
              </w:rPr>
            </w:pPr>
          </w:p>
        </w:tc>
      </w:tr>
      <w:tr w:rsidR="00A235DD" w:rsidRPr="00944A9E" w:rsidTr="00071E8E">
        <w:trPr>
          <w:jc w:val="center"/>
          <w:ins w:id="322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23" w:author="§.opiékoiíkkoíikoíi" w:date="2018-05-27T13:18:00Z"/>
                <w:b/>
              </w:rPr>
            </w:pPr>
            <w:ins w:id="324" w:author="§.opiékoiíkkoíikoíi" w:date="2018-05-27T13:18:00Z">
              <w:r w:rsidRPr="00944A9E">
                <w:rPr>
                  <w:b/>
                </w:rPr>
                <w:t>Údaje o odborném působení od absolvování VŠ</w:t>
              </w:r>
            </w:ins>
          </w:p>
        </w:tc>
      </w:tr>
      <w:tr w:rsidR="00A235DD" w:rsidRPr="00944A9E" w:rsidTr="00071E8E">
        <w:trPr>
          <w:trHeight w:val="1327"/>
          <w:jc w:val="center"/>
          <w:ins w:id="325" w:author="§.opiékoiíkkoíikoíi" w:date="2018-05-27T13:18:00Z"/>
        </w:trPr>
        <w:tc>
          <w:tcPr>
            <w:tcW w:w="10048" w:type="dxa"/>
            <w:gridSpan w:val="12"/>
          </w:tcPr>
          <w:p w:rsidR="00A235DD" w:rsidRPr="004B1641" w:rsidRDefault="00A235DD" w:rsidP="00396536">
            <w:pPr>
              <w:rPr>
                <w:ins w:id="326" w:author="§.opiékoiíkkoíikoíi" w:date="2018-05-27T13:18:00Z"/>
                <w:lang w:eastAsia="en-US"/>
              </w:rPr>
            </w:pPr>
            <w:ins w:id="327" w:author="§.opiékoiíkkoíikoíi" w:date="2018-05-27T13:18:00Z">
              <w:r w:rsidRPr="004B1641">
                <w:rPr>
                  <w:lang w:eastAsia="en-US"/>
                </w:rPr>
                <w:t>2005 – 2005 VUT Brno, lektor</w:t>
              </w:r>
            </w:ins>
          </w:p>
          <w:p w:rsidR="00A235DD" w:rsidRPr="00944A9E" w:rsidRDefault="00A235DD" w:rsidP="00396536">
            <w:pPr>
              <w:rPr>
                <w:ins w:id="328" w:author="§.opiékoiíkkoíikoíi" w:date="2018-05-27T13:18:00Z"/>
              </w:rPr>
            </w:pPr>
            <w:ins w:id="329" w:author="§.opiékoiíkkoíikoíi" w:date="2018-05-27T13:18:00Z">
              <w:r w:rsidRPr="004B1641">
                <w:rPr>
                  <w:lang w:eastAsia="en-US"/>
                </w:rPr>
                <w:t>2002 – 2007 Vyšší odborná škola sociálně právní v Brně, učitel</w:t>
              </w:r>
              <w:r w:rsidRPr="004B1641">
                <w:rPr>
                  <w:lang w:eastAsia="en-US"/>
                </w:rPr>
                <w:br/>
                <w:t>2005 – dosud Fakulta sportovních studií MU v Brně, odborný asistent</w:t>
              </w:r>
              <w:r w:rsidRPr="004B1641">
                <w:rPr>
                  <w:lang w:eastAsia="en-US"/>
                </w:rPr>
                <w:br/>
                <w:t>2005 – dosud PdF MU v Brně, oborný asistent</w:t>
              </w:r>
              <w:r w:rsidRPr="004B1641">
                <w:rPr>
                  <w:lang w:eastAsia="en-US"/>
                </w:rPr>
                <w:br/>
              </w:r>
            </w:ins>
          </w:p>
        </w:tc>
      </w:tr>
      <w:tr w:rsidR="00A235DD" w:rsidRPr="00944A9E" w:rsidTr="00071E8E">
        <w:trPr>
          <w:trHeight w:val="250"/>
          <w:jc w:val="center"/>
          <w:ins w:id="330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31" w:author="§.opiékoiíkkoíikoíi" w:date="2018-05-27T13:18:00Z"/>
              </w:rPr>
            </w:pPr>
            <w:ins w:id="332" w:author="§.opiékoiíkkoíikoíi" w:date="2018-05-27T13:18:00Z">
              <w:r w:rsidRPr="00944A9E">
                <w:rPr>
                  <w:b/>
                </w:rPr>
                <w:t>Zkušenosti s vedením kvalifikačních a rigorózních prací</w:t>
              </w:r>
            </w:ins>
          </w:p>
        </w:tc>
      </w:tr>
      <w:tr w:rsidR="00A235DD" w:rsidRPr="00944A9E" w:rsidTr="00071E8E">
        <w:trPr>
          <w:trHeight w:val="491"/>
          <w:jc w:val="center"/>
          <w:ins w:id="333" w:author="§.opiékoiíkkoíikoíi" w:date="2018-05-27T13:18:00Z"/>
        </w:trPr>
        <w:tc>
          <w:tcPr>
            <w:tcW w:w="10048" w:type="dxa"/>
            <w:gridSpan w:val="12"/>
          </w:tcPr>
          <w:p w:rsidR="00A235DD" w:rsidRPr="00944A9E" w:rsidRDefault="00A235DD" w:rsidP="00396536">
            <w:pPr>
              <w:jc w:val="both"/>
              <w:rPr>
                <w:ins w:id="334" w:author="§.opiékoiíkkoíikoíi" w:date="2018-05-27T13:18:00Z"/>
              </w:rPr>
            </w:pPr>
            <w:ins w:id="335" w:author="§.opiékoiíkkoíikoíi" w:date="2018-05-27T13:18:00Z">
              <w:r w:rsidRPr="00944A9E">
                <w:t>1 úspěšně obhájené bakalářská práce, 29 úspěšně obhájených diplomových prací, konzultant disertační práce</w:t>
              </w:r>
            </w:ins>
          </w:p>
        </w:tc>
      </w:tr>
      <w:tr w:rsidR="00A235DD" w:rsidRPr="00944A9E" w:rsidTr="00071E8E">
        <w:trPr>
          <w:jc w:val="center"/>
          <w:ins w:id="336" w:author="§.opiékoiíkkoíikoíi" w:date="2018-05-27T13:18:00Z"/>
        </w:trPr>
        <w:tc>
          <w:tcPr>
            <w:tcW w:w="3536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37" w:author="§.opiékoiíkkoíikoíi" w:date="2018-05-27T13:18:00Z"/>
              </w:rPr>
            </w:pPr>
            <w:ins w:id="338" w:author="§.opiékoiíkkoíikoíi" w:date="2018-05-27T13:18:00Z">
              <w:r w:rsidRPr="00944A9E">
                <w:rPr>
                  <w:b/>
                </w:rPr>
                <w:t xml:space="preserve">Obor habilitačního řízení </w:t>
              </w:r>
            </w:ins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39" w:author="§.opiékoiíkkoíikoíi" w:date="2018-05-27T13:18:00Z"/>
              </w:rPr>
            </w:pPr>
            <w:ins w:id="340" w:author="§.opiékoiíkkoíikoíi" w:date="2018-05-27T13:18:00Z">
              <w:r w:rsidRPr="00944A9E">
                <w:rPr>
                  <w:b/>
                </w:rPr>
                <w:t>Rok udělení hodnosti</w:t>
              </w:r>
            </w:ins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41" w:author="§.opiékoiíkkoíikoíi" w:date="2018-05-27T13:18:00Z"/>
              </w:rPr>
            </w:pPr>
            <w:ins w:id="342" w:author="§.opiékoiíkkoíikoíi" w:date="2018-05-27T13:18:00Z">
              <w:r w:rsidRPr="00944A9E">
                <w:rPr>
                  <w:b/>
                </w:rPr>
                <w:t>Řízení konáno na VŠ</w:t>
              </w:r>
            </w:ins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43" w:author="§.opiékoiíkkoíikoíi" w:date="2018-05-27T13:18:00Z"/>
                <w:b/>
              </w:rPr>
            </w:pPr>
            <w:ins w:id="344" w:author="§.opiékoiíkkoíikoíi" w:date="2018-05-27T13:18:00Z">
              <w:r w:rsidRPr="00944A9E">
                <w:rPr>
                  <w:b/>
                </w:rPr>
                <w:t>Ohlasy publikací</w:t>
              </w:r>
            </w:ins>
          </w:p>
        </w:tc>
      </w:tr>
      <w:tr w:rsidR="00A235DD" w:rsidRPr="00944A9E" w:rsidTr="00071E8E">
        <w:trPr>
          <w:jc w:val="center"/>
          <w:ins w:id="345" w:author="§.opiékoiíkkoíikoíi" w:date="2018-05-27T13:18:00Z"/>
        </w:trPr>
        <w:tc>
          <w:tcPr>
            <w:tcW w:w="3536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346" w:author="§.opiékoiíkkoíikoíi" w:date="2018-05-27T13:18:00Z"/>
              </w:rPr>
            </w:pPr>
          </w:p>
        </w:tc>
        <w:tc>
          <w:tcPr>
            <w:tcW w:w="2245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347" w:author="§.opiékoiíkkoíikoíi" w:date="2018-05-27T13:18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235DD" w:rsidRPr="00944A9E" w:rsidRDefault="00A235DD" w:rsidP="00396536">
            <w:pPr>
              <w:jc w:val="both"/>
              <w:rPr>
                <w:ins w:id="348" w:author="§.opiékoiíkkoíikoíi" w:date="2018-05-27T13:18:00Z"/>
              </w:rPr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49" w:author="§.opiékoiíkkoíikoíi" w:date="2018-05-27T13:18:00Z"/>
                <w:sz w:val="18"/>
                <w:szCs w:val="18"/>
              </w:rPr>
            </w:pPr>
            <w:ins w:id="350" w:author="§.opiékoiíkkoíikoíi" w:date="2018-05-27T13:18:00Z">
              <w:r w:rsidRPr="00944A9E">
                <w:rPr>
                  <w:b/>
                  <w:sz w:val="18"/>
                  <w:szCs w:val="18"/>
                </w:rPr>
                <w:t>WOS</w:t>
              </w:r>
            </w:ins>
          </w:p>
        </w:tc>
        <w:tc>
          <w:tcPr>
            <w:tcW w:w="708" w:type="dxa"/>
            <w:gridSpan w:val="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51" w:author="§.opiékoiíkkoíikoíi" w:date="2018-05-27T13:18:00Z"/>
                <w:sz w:val="18"/>
                <w:szCs w:val="18"/>
              </w:rPr>
            </w:pPr>
            <w:ins w:id="352" w:author="§.opiékoiíkkoíikoíi" w:date="2018-05-27T13:18:00Z">
              <w:r w:rsidRPr="00944A9E">
                <w:rPr>
                  <w:b/>
                  <w:sz w:val="18"/>
                  <w:szCs w:val="18"/>
                </w:rPr>
                <w:t>Scopus</w:t>
              </w:r>
            </w:ins>
          </w:p>
        </w:tc>
        <w:tc>
          <w:tcPr>
            <w:tcW w:w="679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53" w:author="§.opiékoiíkkoíikoíi" w:date="2018-05-27T13:18:00Z"/>
                <w:sz w:val="18"/>
                <w:szCs w:val="18"/>
              </w:rPr>
            </w:pPr>
            <w:ins w:id="354" w:author="§.opiékoiíkkoíikoíi" w:date="2018-05-27T13:18:00Z">
              <w:r w:rsidRPr="00944A9E">
                <w:rPr>
                  <w:b/>
                  <w:sz w:val="18"/>
                  <w:szCs w:val="18"/>
                </w:rPr>
                <w:t>ostatní</w:t>
              </w:r>
            </w:ins>
          </w:p>
        </w:tc>
      </w:tr>
      <w:tr w:rsidR="00A235DD" w:rsidRPr="00944A9E" w:rsidTr="00071E8E">
        <w:trPr>
          <w:trHeight w:val="70"/>
          <w:jc w:val="center"/>
          <w:ins w:id="355" w:author="§.opiékoiíkkoíikoíi" w:date="2018-05-27T13:18:00Z"/>
        </w:trPr>
        <w:tc>
          <w:tcPr>
            <w:tcW w:w="3536" w:type="dxa"/>
            <w:gridSpan w:val="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56" w:author="§.opiékoiíkkoíikoíi" w:date="2018-05-27T13:18:00Z"/>
              </w:rPr>
            </w:pPr>
            <w:ins w:id="357" w:author="§.opiékoiíkkoíikoíi" w:date="2018-05-27T13:18:00Z">
              <w:r w:rsidRPr="00944A9E">
                <w:rPr>
                  <w:b/>
                </w:rPr>
                <w:t>Obor jmenovacího řízení</w:t>
              </w:r>
            </w:ins>
          </w:p>
        </w:tc>
        <w:tc>
          <w:tcPr>
            <w:tcW w:w="2245" w:type="dxa"/>
            <w:gridSpan w:val="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58" w:author="§.opiékoiíkkoíikoíi" w:date="2018-05-27T13:18:00Z"/>
              </w:rPr>
            </w:pPr>
            <w:ins w:id="359" w:author="§.opiékoiíkkoíikoíi" w:date="2018-05-27T13:18:00Z">
              <w:r w:rsidRPr="00944A9E">
                <w:rPr>
                  <w:b/>
                </w:rPr>
                <w:t>Rok udělení hodnosti</w:t>
              </w:r>
            </w:ins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60" w:author="§.opiékoiíkkoíikoíi" w:date="2018-05-27T13:18:00Z"/>
              </w:rPr>
            </w:pPr>
            <w:ins w:id="361" w:author="§.opiékoiíkkoíikoíi" w:date="2018-05-27T13:18:00Z">
              <w:r w:rsidRPr="00944A9E">
                <w:rPr>
                  <w:b/>
                </w:rPr>
                <w:t>Řízení konáno na VŠ</w:t>
              </w:r>
            </w:ins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235DD" w:rsidRPr="00944A9E" w:rsidRDefault="00A235DD" w:rsidP="00396536">
            <w:pPr>
              <w:jc w:val="both"/>
              <w:rPr>
                <w:ins w:id="362" w:author="§.opiékoiíkkoíikoíi" w:date="2018-05-27T13:18:00Z"/>
              </w:rPr>
            </w:pPr>
            <w:ins w:id="363" w:author="§.opiékoiíkkoíikoíi" w:date="2018-05-27T13:18:00Z">
              <w:r w:rsidRPr="00944A9E">
                <w:t>0</w:t>
              </w:r>
            </w:ins>
          </w:p>
        </w:tc>
        <w:tc>
          <w:tcPr>
            <w:tcW w:w="708" w:type="dxa"/>
            <w:gridSpan w:val="2"/>
            <w:vMerge w:val="restart"/>
          </w:tcPr>
          <w:p w:rsidR="00A235DD" w:rsidRPr="00944A9E" w:rsidRDefault="00A235DD" w:rsidP="00396536">
            <w:pPr>
              <w:jc w:val="both"/>
              <w:rPr>
                <w:ins w:id="364" w:author="§.opiékoiíkkoíikoíi" w:date="2018-05-27T13:18:00Z"/>
              </w:rPr>
            </w:pPr>
            <w:ins w:id="365" w:author="§.opiékoiíkkoíikoíi" w:date="2018-05-27T13:18:00Z">
              <w:r w:rsidRPr="00944A9E">
                <w:t>0</w:t>
              </w:r>
            </w:ins>
          </w:p>
        </w:tc>
        <w:tc>
          <w:tcPr>
            <w:tcW w:w="679" w:type="dxa"/>
            <w:vMerge w:val="restart"/>
          </w:tcPr>
          <w:p w:rsidR="00A235DD" w:rsidRPr="00944A9E" w:rsidRDefault="00A235DD" w:rsidP="00396536">
            <w:pPr>
              <w:jc w:val="both"/>
              <w:rPr>
                <w:ins w:id="366" w:author="§.opiékoiíkkoíikoíi" w:date="2018-05-27T13:18:00Z"/>
              </w:rPr>
            </w:pPr>
            <w:ins w:id="367" w:author="§.opiékoiíkkoíikoíi" w:date="2018-05-27T13:18:00Z">
              <w:r w:rsidRPr="00944A9E">
                <w:t>136</w:t>
              </w:r>
            </w:ins>
          </w:p>
        </w:tc>
      </w:tr>
      <w:tr w:rsidR="00A235DD" w:rsidRPr="00944A9E" w:rsidTr="00071E8E">
        <w:trPr>
          <w:trHeight w:val="205"/>
          <w:jc w:val="center"/>
          <w:ins w:id="368" w:author="§.opiékoiíkkoíikoíi" w:date="2018-05-27T13:18:00Z"/>
        </w:trPr>
        <w:tc>
          <w:tcPr>
            <w:tcW w:w="3536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369" w:author="§.opiékoiíkkoíikoíi" w:date="2018-05-27T13:18:00Z"/>
              </w:rPr>
            </w:pPr>
          </w:p>
        </w:tc>
        <w:tc>
          <w:tcPr>
            <w:tcW w:w="2245" w:type="dxa"/>
            <w:gridSpan w:val="2"/>
          </w:tcPr>
          <w:p w:rsidR="00A235DD" w:rsidRPr="00944A9E" w:rsidRDefault="00A235DD" w:rsidP="00396536">
            <w:pPr>
              <w:jc w:val="both"/>
              <w:rPr>
                <w:ins w:id="370" w:author="§.opiékoiíkkoíikoíi" w:date="2018-05-27T13:18:00Z"/>
              </w:rPr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235DD" w:rsidRPr="00944A9E" w:rsidRDefault="00A235DD" w:rsidP="00396536">
            <w:pPr>
              <w:jc w:val="both"/>
              <w:rPr>
                <w:ins w:id="371" w:author="§.opiékoiíkkoíikoíi" w:date="2018-05-27T13:18:00Z"/>
              </w:rPr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235DD" w:rsidRPr="00944A9E" w:rsidRDefault="00A235DD" w:rsidP="00396536">
            <w:pPr>
              <w:rPr>
                <w:ins w:id="372" w:author="§.opiékoiíkkoíikoíi" w:date="2018-05-27T13:18:00Z"/>
                <w:b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A235DD" w:rsidRPr="00944A9E" w:rsidRDefault="00A235DD" w:rsidP="00396536">
            <w:pPr>
              <w:rPr>
                <w:ins w:id="373" w:author="§.opiékoiíkkoíikoíi" w:date="2018-05-27T13:18:00Z"/>
                <w:b/>
              </w:rPr>
            </w:pPr>
          </w:p>
        </w:tc>
        <w:tc>
          <w:tcPr>
            <w:tcW w:w="679" w:type="dxa"/>
            <w:vMerge/>
            <w:vAlign w:val="center"/>
          </w:tcPr>
          <w:p w:rsidR="00A235DD" w:rsidRPr="00944A9E" w:rsidRDefault="00A235DD" w:rsidP="00396536">
            <w:pPr>
              <w:rPr>
                <w:ins w:id="374" w:author="§.opiékoiíkkoíikoíi" w:date="2018-05-27T13:18:00Z"/>
                <w:b/>
              </w:rPr>
            </w:pPr>
          </w:p>
        </w:tc>
      </w:tr>
      <w:tr w:rsidR="00A235DD" w:rsidRPr="00944A9E" w:rsidTr="00071E8E">
        <w:trPr>
          <w:jc w:val="center"/>
          <w:ins w:id="375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76" w:author="§.opiékoiíkkoíikoíi" w:date="2018-05-27T13:18:00Z"/>
                <w:b/>
              </w:rPr>
            </w:pPr>
            <w:ins w:id="377" w:author="§.opiékoiíkkoíikoíi" w:date="2018-05-27T13:18:00Z">
              <w:r w:rsidRPr="00944A9E">
                <w:rPr>
                  <w:b/>
                </w:rPr>
                <w:t xml:space="preserve">Přehled o nejvýznamnější publikační a další tvůrčí činnosti nebo další profesní činnosti u odborníků z praxe vztahující se k zabezpečovaným předmětům </w:t>
              </w:r>
            </w:ins>
          </w:p>
        </w:tc>
      </w:tr>
      <w:tr w:rsidR="00A235DD" w:rsidRPr="00944A9E" w:rsidTr="00071E8E">
        <w:trPr>
          <w:trHeight w:val="70"/>
          <w:jc w:val="center"/>
          <w:ins w:id="378" w:author="§.opiékoiíkkoíikoíi" w:date="2018-05-27T13:18:00Z"/>
        </w:trPr>
        <w:tc>
          <w:tcPr>
            <w:tcW w:w="10048" w:type="dxa"/>
            <w:gridSpan w:val="12"/>
          </w:tcPr>
          <w:p w:rsidR="00A235DD" w:rsidRPr="00944A9E" w:rsidRDefault="00A235DD" w:rsidP="00396536">
            <w:pPr>
              <w:rPr>
                <w:ins w:id="379" w:author="§.opiékoiíkkoíikoíi" w:date="2018-05-27T13:18:00Z"/>
              </w:rPr>
            </w:pPr>
            <w:ins w:id="380" w:author="§.opiékoiíkkoíikoíi" w:date="2018-05-27T13:18:00Z">
              <w:r w:rsidRPr="00944A9E">
                <w:t xml:space="preserve">Havel, J., Janíková, M., Mužík, V., &amp; Mužíková, L. (2016). </w:t>
              </w:r>
              <w:r w:rsidRPr="00944A9E">
                <w:rPr>
                  <w:i/>
                </w:rPr>
                <w:t>Analýza a perspektivy utváření pohybového a výživového režimu žáků na prvním stupni základní školy</w:t>
              </w:r>
              <w:r w:rsidRPr="00944A9E">
                <w:t xml:space="preserve">. Brno: Masarykova univerzita. </w:t>
              </w:r>
            </w:ins>
          </w:p>
          <w:p w:rsidR="00A235DD" w:rsidRPr="00944A9E" w:rsidRDefault="00A235DD" w:rsidP="00396536">
            <w:pPr>
              <w:rPr>
                <w:ins w:id="381" w:author="§.opiékoiíkkoíikoíi" w:date="2018-05-27T13:18:00Z"/>
              </w:rPr>
            </w:pPr>
            <w:ins w:id="382" w:author="§.opiékoiíkkoíikoíi" w:date="2018-05-27T13:18:00Z">
              <w:r w:rsidRPr="00944A9E">
                <w:t xml:space="preserve">Sliacky, J., &amp; Janíková, M. (2013). Spektrum didaktických řídicích stylů ve výuce tělesné výchovy na 2. stupni základní školy. </w:t>
              </w:r>
              <w:r w:rsidRPr="00944A9E">
                <w:rPr>
                  <w:i/>
                </w:rPr>
                <w:t>Studia sportiva.</w:t>
              </w:r>
              <w:r w:rsidRPr="00944A9E">
                <w:t xml:space="preserve"> Brno: Fakulta sportovních studií Masarykovy univerzity. 7 (1), 81-97.</w:t>
              </w:r>
            </w:ins>
          </w:p>
          <w:p w:rsidR="00A235DD" w:rsidRPr="00944A9E" w:rsidRDefault="00A235DD" w:rsidP="00396536">
            <w:pPr>
              <w:rPr>
                <w:ins w:id="383" w:author="§.opiékoiíkkoíikoíi" w:date="2018-05-27T13:18:00Z"/>
              </w:rPr>
            </w:pPr>
            <w:ins w:id="384" w:author="§.opiékoiíkkoíikoíi" w:date="2018-05-27T13:18:00Z">
              <w:r w:rsidRPr="00944A9E">
                <w:t xml:space="preserve">Janíková, M. (2011). </w:t>
              </w:r>
              <w:r w:rsidRPr="00944A9E">
                <w:rPr>
                  <w:i/>
                </w:rPr>
                <w:t>Interakce a komunikace učitelů tělesné výchovy</w:t>
              </w:r>
              <w:r w:rsidRPr="00944A9E">
                <w:t>. Brno: Paido.</w:t>
              </w:r>
            </w:ins>
          </w:p>
          <w:p w:rsidR="00A235DD" w:rsidRPr="00944A9E" w:rsidRDefault="00A235DD" w:rsidP="00396536">
            <w:pPr>
              <w:rPr>
                <w:ins w:id="385" w:author="§.opiékoiíkkoíikoíi" w:date="2018-05-27T13:18:00Z"/>
              </w:rPr>
            </w:pPr>
          </w:p>
          <w:p w:rsidR="00A235DD" w:rsidRPr="00944A9E" w:rsidRDefault="00A235DD" w:rsidP="00396536">
            <w:pPr>
              <w:rPr>
                <w:ins w:id="386" w:author="§.opiékoiíkkoíikoíi" w:date="2018-05-27T13:18:00Z"/>
              </w:rPr>
            </w:pPr>
          </w:p>
          <w:p w:rsidR="00A235DD" w:rsidRPr="00944A9E" w:rsidRDefault="00A235DD" w:rsidP="00396536">
            <w:pPr>
              <w:rPr>
                <w:ins w:id="387" w:author="§.opiékoiíkkoíikoíi" w:date="2018-05-27T13:18:00Z"/>
                <w:lang w:val="en-US" w:eastAsia="en-US"/>
              </w:rPr>
            </w:pPr>
          </w:p>
        </w:tc>
      </w:tr>
      <w:tr w:rsidR="00A235DD" w:rsidRPr="00944A9E" w:rsidTr="00071E8E">
        <w:trPr>
          <w:trHeight w:val="218"/>
          <w:jc w:val="center"/>
          <w:ins w:id="388" w:author="§.opiékoiíkkoíikoíi" w:date="2018-05-27T13:18:00Z"/>
        </w:trPr>
        <w:tc>
          <w:tcPr>
            <w:tcW w:w="10048" w:type="dxa"/>
            <w:gridSpan w:val="12"/>
            <w:shd w:val="clear" w:color="auto" w:fill="F7CAAC"/>
          </w:tcPr>
          <w:p w:rsidR="00A235DD" w:rsidRPr="00944A9E" w:rsidRDefault="00A235DD" w:rsidP="00396536">
            <w:pPr>
              <w:rPr>
                <w:ins w:id="389" w:author="§.opiékoiíkkoíikoíi" w:date="2018-05-27T13:18:00Z"/>
                <w:b/>
              </w:rPr>
            </w:pPr>
            <w:ins w:id="390" w:author="§.opiékoiíkkoíikoíi" w:date="2018-05-27T13:18:00Z">
              <w:r w:rsidRPr="00944A9E">
                <w:rPr>
                  <w:b/>
                </w:rPr>
                <w:t>Působení v zahraničí</w:t>
              </w:r>
            </w:ins>
          </w:p>
        </w:tc>
      </w:tr>
      <w:tr w:rsidR="00A235DD" w:rsidRPr="00944A9E" w:rsidTr="00071E8E">
        <w:trPr>
          <w:trHeight w:val="1217"/>
          <w:jc w:val="center"/>
          <w:ins w:id="391" w:author="§.opiékoiíkkoíikoíi" w:date="2018-05-27T13:18:00Z"/>
        </w:trPr>
        <w:tc>
          <w:tcPr>
            <w:tcW w:w="10048" w:type="dxa"/>
            <w:gridSpan w:val="12"/>
          </w:tcPr>
          <w:p w:rsidR="00A235DD" w:rsidRPr="00944A9E" w:rsidRDefault="00A235DD" w:rsidP="00396536">
            <w:pPr>
              <w:rPr>
                <w:ins w:id="392" w:author="§.opiékoiíkkoíikoíi" w:date="2018-05-27T13:18:00Z"/>
              </w:rPr>
            </w:pPr>
            <w:ins w:id="393" w:author="§.opiékoiíkkoíikoíi" w:date="2018-05-27T13:18:00Z">
              <w:r w:rsidRPr="00944A9E">
                <w:t>2017 Norsko Institutt for pedagogikk, Fakultet for humaniora og pedagogikk, Universitetet i Agder, Visiting Researcher</w:t>
              </w:r>
            </w:ins>
          </w:p>
        </w:tc>
      </w:tr>
      <w:tr w:rsidR="00A235DD" w:rsidRPr="00944A9E" w:rsidTr="00071E8E">
        <w:trPr>
          <w:trHeight w:val="412"/>
          <w:jc w:val="center"/>
          <w:ins w:id="394" w:author="§.opiékoiíkkoíikoíi" w:date="2018-05-27T13:18:00Z"/>
        </w:trPr>
        <w:tc>
          <w:tcPr>
            <w:tcW w:w="2707" w:type="dxa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95" w:author="§.opiékoiíkkoíikoíi" w:date="2018-05-27T13:18:00Z"/>
                <w:b/>
              </w:rPr>
            </w:pPr>
            <w:ins w:id="396" w:author="§.opiékoiíkkoíikoíi" w:date="2018-05-27T13:18:00Z">
              <w:r w:rsidRPr="00944A9E">
                <w:rPr>
                  <w:b/>
                </w:rPr>
                <w:t xml:space="preserve">Podpis </w:t>
              </w:r>
            </w:ins>
          </w:p>
        </w:tc>
        <w:tc>
          <w:tcPr>
            <w:tcW w:w="4536" w:type="dxa"/>
            <w:gridSpan w:val="5"/>
          </w:tcPr>
          <w:p w:rsidR="00A235DD" w:rsidRPr="00944A9E" w:rsidRDefault="00A235DD" w:rsidP="00396536">
            <w:pPr>
              <w:jc w:val="both"/>
              <w:rPr>
                <w:ins w:id="397" w:author="§.opiékoiíkkoíikoíi" w:date="2018-05-27T13:18:00Z"/>
              </w:rPr>
            </w:pPr>
            <w:ins w:id="398" w:author="§.opiékoiíkkoíikoíi" w:date="2018-05-27T13:18:00Z">
              <w:r>
                <w:t>Marcela Janíková, v. r.</w:t>
              </w:r>
            </w:ins>
          </w:p>
        </w:tc>
        <w:tc>
          <w:tcPr>
            <w:tcW w:w="786" w:type="dxa"/>
            <w:gridSpan w:val="2"/>
            <w:shd w:val="clear" w:color="auto" w:fill="F7CAAC"/>
          </w:tcPr>
          <w:p w:rsidR="00A235DD" w:rsidRPr="00944A9E" w:rsidRDefault="00A235DD" w:rsidP="00396536">
            <w:pPr>
              <w:jc w:val="both"/>
              <w:rPr>
                <w:ins w:id="399" w:author="§.opiékoiíkkoíikoíi" w:date="2018-05-27T13:18:00Z"/>
              </w:rPr>
            </w:pPr>
            <w:ins w:id="400" w:author="§.opiékoiíkkoíikoíi" w:date="2018-05-27T13:18:00Z">
              <w:r w:rsidRPr="00944A9E">
                <w:rPr>
                  <w:b/>
                </w:rPr>
                <w:t>datum</w:t>
              </w:r>
            </w:ins>
          </w:p>
        </w:tc>
        <w:tc>
          <w:tcPr>
            <w:tcW w:w="2019" w:type="dxa"/>
            <w:gridSpan w:val="4"/>
          </w:tcPr>
          <w:p w:rsidR="00A235DD" w:rsidRPr="00944A9E" w:rsidRDefault="00A235DD" w:rsidP="00396536">
            <w:pPr>
              <w:jc w:val="both"/>
              <w:rPr>
                <w:ins w:id="401" w:author="§.opiékoiíkkoíikoíi" w:date="2018-05-27T13:18:00Z"/>
              </w:rPr>
            </w:pPr>
            <w:ins w:id="402" w:author="§.opiékoiíkkoíikoíi" w:date="2018-05-27T13:18:00Z">
              <w:r>
                <w:t>30. 5. 2018</w:t>
              </w:r>
            </w:ins>
          </w:p>
        </w:tc>
      </w:tr>
    </w:tbl>
    <w:p w:rsidR="00B15AB8" w:rsidRDefault="00B15AB8" w:rsidP="00A15AB4"/>
    <w:p w:rsidR="00B15AB8" w:rsidRDefault="00B15AB8" w:rsidP="00A15AB4"/>
    <w:p w:rsidR="00E243F7" w:rsidRDefault="00E243F7" w:rsidP="00A15AB4"/>
    <w:p w:rsidR="00E243F7" w:rsidRDefault="00E243F7" w:rsidP="00A15AB4"/>
    <w:p w:rsidR="00E243F7" w:rsidRPr="00487289" w:rsidRDefault="00E243F7" w:rsidP="00A15AB4"/>
    <w:p w:rsidR="00A15AB4" w:rsidRPr="00487289" w:rsidRDefault="00A15AB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Ilona Kočvarová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Mgr., Ph.D.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1983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FB532E" w:rsidP="00504FD4">
            <w:pPr>
              <w:jc w:val="both"/>
            </w:pPr>
            <w:r>
              <w:t>082021</w:t>
            </w:r>
            <w:r w:rsidR="00504FD4">
              <w:t xml:space="preserve"> 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080D34" w:rsidP="00645DEF">
            <w:pPr>
              <w:jc w:val="both"/>
            </w:pPr>
            <w:r>
              <w:t>p</w:t>
            </w:r>
            <w:r w:rsidR="00A15AB4" w:rsidRPr="00487289">
              <w:t>p</w:t>
            </w:r>
            <w:r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</w:t>
            </w:r>
            <w:r w:rsidR="00504FD4">
              <w:t>2</w:t>
            </w:r>
            <w:r w:rsidR="00FB532E">
              <w:t>1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7E1B3E" w:rsidP="00645DEF">
            <w:pPr>
              <w:jc w:val="both"/>
            </w:pPr>
            <w:r>
              <w:t>Pedagogická evaluace v předškolním vzdělávání</w:t>
            </w:r>
            <w:r w:rsidR="00A15AB4" w:rsidRPr="00487289">
              <w:t xml:space="preserve"> (dále viz BIIa).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lastRenderedPageBreak/>
              <w:t xml:space="preserve">Údaje o vzdělání na VŠ </w:t>
            </w:r>
          </w:p>
        </w:tc>
      </w:tr>
      <w:tr w:rsidR="00A15AB4" w:rsidRPr="00487289" w:rsidTr="00A15AB4">
        <w:trPr>
          <w:trHeight w:val="8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>2008 PdF UP Olomouc, ukončené magisterské studium, aprobace pedagogika a základy společenských věd pro SŠ – Mgr.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>2011 PdF UP Olomouc, ukončené doktorské studium v oboru Pedagogika – Ph.D.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rPr>
                <w:rFonts w:eastAsia="MS Mincho"/>
              </w:rPr>
            </w:pPr>
            <w:r w:rsidRPr="00487289">
              <w:rPr>
                <w:rFonts w:eastAsia="MS Mincho"/>
              </w:rPr>
              <w:t>2008 SŠE, Lipník nad Bečvou, učitel</w:t>
            </w:r>
          </w:p>
          <w:p w:rsidR="00A15AB4" w:rsidRPr="00487289" w:rsidRDefault="00A15AB4" w:rsidP="00645DEF">
            <w:pPr>
              <w:ind w:left="2832" w:hanging="2832"/>
              <w:rPr>
                <w:rFonts w:eastAsia="MS Mincho"/>
              </w:rPr>
            </w:pPr>
            <w:r w:rsidRPr="00487289">
              <w:rPr>
                <w:rFonts w:eastAsia="MS Mincho"/>
              </w:rPr>
              <w:t>2009 SPŠS, Olomouc, učitel</w:t>
            </w:r>
          </w:p>
          <w:p w:rsidR="00A15AB4" w:rsidRPr="00487289" w:rsidRDefault="00A15AB4" w:rsidP="00645DEF">
            <w:pPr>
              <w:ind w:left="2832" w:hanging="2832"/>
              <w:rPr>
                <w:rFonts w:eastAsia="MS Mincho"/>
              </w:rPr>
            </w:pPr>
            <w:r w:rsidRPr="00487289">
              <w:rPr>
                <w:rFonts w:eastAsia="MS Mincho"/>
              </w:rPr>
              <w:t>2009 - 2012 SŠOGD, Olomouc, učitel</w:t>
            </w:r>
          </w:p>
          <w:p w:rsidR="00A15AB4" w:rsidRPr="00487289" w:rsidRDefault="00A15AB4" w:rsidP="00645DEF">
            <w:pPr>
              <w:ind w:left="2832" w:hanging="2832"/>
              <w:rPr>
                <w:rFonts w:eastAsia="MS Mincho"/>
              </w:rPr>
            </w:pPr>
            <w:r w:rsidRPr="00487289">
              <w:rPr>
                <w:rFonts w:eastAsia="MS Mincho"/>
              </w:rPr>
              <w:t>2009 - 2012 FTK UP Olomouc, lektor</w:t>
            </w:r>
          </w:p>
          <w:p w:rsidR="00A15AB4" w:rsidRPr="00487289" w:rsidRDefault="00A15AB4" w:rsidP="00645DEF">
            <w:pPr>
              <w:ind w:left="2832" w:hanging="2832"/>
              <w:rPr>
                <w:rFonts w:eastAsia="MS Mincho"/>
              </w:rPr>
            </w:pPr>
            <w:r w:rsidRPr="00487289">
              <w:rPr>
                <w:rFonts w:eastAsia="MS Mincho"/>
              </w:rPr>
              <w:t>2012 - dosud FHS UTB ve Zlíně, odborný asistent</w:t>
            </w:r>
          </w:p>
          <w:p w:rsidR="00A15AB4" w:rsidRPr="00487289" w:rsidRDefault="00A15AB4" w:rsidP="00645DEF">
            <w:pPr>
              <w:rPr>
                <w:color w:val="000000"/>
              </w:rPr>
            </w:pPr>
            <w:r w:rsidRPr="00487289">
              <w:rPr>
                <w:color w:val="000000"/>
              </w:rPr>
              <w:t>Od roku 2016 garant bakalářského studijního programu Specializace v pedagogice: Učitelství odborných předmětů pro střední školy. Program je uskutečňován na FHS UTB ve Zlíně.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342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Obhájených 34 bakalářských prací a 45 diplomových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  <w:r w:rsidRPr="00487289">
              <w:t>20</w:t>
            </w: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Soukup, P., &amp; Kočvarová, I. (2016). Velikost a reprezentativita výběrového souboru v kvantitativně orientovaném pedagogickém výzkumu. </w:t>
            </w:r>
            <w:r w:rsidRPr="00487289">
              <w:rPr>
                <w:i/>
              </w:rPr>
              <w:t>Pedagogická orientace</w:t>
            </w:r>
            <w:r w:rsidRPr="00487289">
              <w:t>, 26(3), 512–536. </w:t>
            </w:r>
          </w:p>
          <w:p w:rsidR="00A15AB4" w:rsidRPr="00487289" w:rsidRDefault="00A15AB4" w:rsidP="00645DEF">
            <w:r w:rsidRPr="00487289">
              <w:t>Majerčíková, J., Kasáčová, B., &amp; Kočvarová, I. (2015). </w:t>
            </w:r>
            <w:r w:rsidRPr="00487289">
              <w:rPr>
                <w:i/>
              </w:rPr>
              <w:t>Předškolní edukace a dítě: výzvy pro pedagogickou teorii a výzkum</w:t>
            </w:r>
            <w:r w:rsidRPr="00487289">
              <w:t>. Zlín: Univerzita Tomáše Bati ve Zlíně, Fakulta humanitních studií.</w:t>
            </w:r>
          </w:p>
          <w:p w:rsidR="00A15AB4" w:rsidRPr="00487289" w:rsidRDefault="00A15AB4" w:rsidP="00645DEF">
            <w:r w:rsidRPr="00487289">
              <w:t>Chráska, M., &amp; Kočvarová, I. (2015). </w:t>
            </w:r>
            <w:r w:rsidRPr="00487289">
              <w:rPr>
                <w:i/>
              </w:rPr>
              <w:t>Kvantitativní metody sběru dat v pedagogických výzkumech</w:t>
            </w:r>
            <w:r w:rsidRPr="00487289">
              <w:t>. Zlín: Univerzita Tomáše Bati ve Zlíně, Fakulta humanitních studií.</w:t>
            </w:r>
          </w:p>
          <w:p w:rsidR="00A15AB4" w:rsidRPr="00487289" w:rsidRDefault="00A15AB4" w:rsidP="00645DEF">
            <w:r w:rsidRPr="00487289">
              <w:t>Majerčíková, J. &amp; Kočvarová, I. (2015). Postponement of school attendance as a specific of education in the Czech Republic. </w:t>
            </w:r>
            <w:r w:rsidRPr="00487289">
              <w:rPr>
                <w:i/>
              </w:rPr>
              <w:t>ICERI2015 Proceedings</w:t>
            </w:r>
            <w:r w:rsidRPr="00487289">
              <w:t>. 6146-6154.</w:t>
            </w:r>
          </w:p>
          <w:p w:rsidR="00A15AB4" w:rsidRPr="00487289" w:rsidRDefault="00A15AB4" w:rsidP="00645DEF">
            <w:r w:rsidRPr="00487289">
              <w:t>Kočvarová, I., &amp; Majerčíková, J. (2014). Oczekiwania studentów od opiekuna pracy dyplomowej w warunkach czeskiego uniwersytetu. </w:t>
            </w:r>
            <w:r w:rsidRPr="00487289">
              <w:rPr>
                <w:i/>
              </w:rPr>
              <w:t>Studia Pedagogiczne</w:t>
            </w:r>
            <w:r w:rsidRPr="00487289">
              <w:t>. </w:t>
            </w:r>
            <w:r w:rsidRPr="00695C72">
              <w:rPr>
                <w:i/>
              </w:rPr>
              <w:t>24</w:t>
            </w:r>
            <w:r w:rsidR="00695C72">
              <w:t>(</w:t>
            </w:r>
            <w:r w:rsidRPr="00487289">
              <w:t>24</w:t>
            </w:r>
            <w:r w:rsidR="00695C72">
              <w:t>)</w:t>
            </w:r>
            <w:r w:rsidRPr="00487289">
              <w:t>, 405 – 424.</w:t>
            </w:r>
          </w:p>
          <w:p w:rsidR="00A15AB4" w:rsidRPr="00487289" w:rsidRDefault="00A15AB4" w:rsidP="00645DEF">
            <w:r w:rsidRPr="00487289">
              <w:t>Recenzování vědeckých studií pro časopisy Sociální pedagogika, Pedagogická orientace, ePedagogium, Evaluační teorie a praxe.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Říjen 2017 - Pracovně-studijní stáž, Anglie, University of Sussex, Brighton</w:t>
            </w:r>
          </w:p>
          <w:p w:rsidR="00A15AB4" w:rsidRPr="00487289" w:rsidRDefault="00A15AB4" w:rsidP="00645DEF">
            <w:r w:rsidRPr="00487289">
              <w:t>Únor 2016 - Účast na workshopu PIPERS Train The Trainer Workshop, Vídeň</w:t>
            </w:r>
          </w:p>
          <w:p w:rsidR="00A15AB4" w:rsidRPr="00487289" w:rsidRDefault="00A15AB4" w:rsidP="00645DEF">
            <w:r w:rsidRPr="00487289">
              <w:t>Březen 2015 – ERASMUS - Slovinsko, Univerzita v Lublani, Lublaň</w:t>
            </w:r>
          </w:p>
          <w:p w:rsidR="00A15AB4" w:rsidRPr="00487289" w:rsidRDefault="00A15AB4" w:rsidP="00645DEF">
            <w:r w:rsidRPr="00487289">
              <w:t>Listopad – prosinec 2014 - Studijní jazykový pobyt Embassy English, Cambridge</w:t>
            </w:r>
          </w:p>
          <w:p w:rsidR="00A15AB4" w:rsidRPr="00487289" w:rsidRDefault="00A15AB4" w:rsidP="005E4642">
            <w:r w:rsidRPr="00487289">
              <w:t>Duben 2014 – ERASMUS - Slovensko, Univerzita Mateja Bela, B</w:t>
            </w:r>
            <w:r w:rsidR="005E4642">
              <w:t>a</w:t>
            </w:r>
            <w:r w:rsidRPr="00487289">
              <w:t>nská Bystrica</w:t>
            </w:r>
          </w:p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 xml:space="preserve">Ilona Kočvarová,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504FD4" w:rsidRDefault="00504FD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83307F" w:rsidRPr="00833531" w:rsidTr="0083307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83307F" w:rsidRPr="00833531" w:rsidRDefault="0083307F" w:rsidP="0083307F">
            <w:pPr>
              <w:jc w:val="both"/>
              <w:rPr>
                <w:b/>
                <w:sz w:val="28"/>
              </w:rPr>
            </w:pPr>
            <w:r w:rsidRPr="00833531">
              <w:rPr>
                <w:b/>
                <w:sz w:val="28"/>
              </w:rPr>
              <w:t>C-I – Personální zabezpečení</w:t>
            </w:r>
          </w:p>
        </w:tc>
      </w:tr>
      <w:tr w:rsidR="0083307F" w:rsidRPr="00833531" w:rsidTr="0083307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83307F" w:rsidRPr="00833531" w:rsidRDefault="0083307F" w:rsidP="0083307F">
            <w:pPr>
              <w:jc w:val="both"/>
            </w:pPr>
            <w:r>
              <w:t>UTB ve Zlíně</w:t>
            </w:r>
          </w:p>
        </w:tc>
      </w:tr>
      <w:tr w:rsidR="0083307F" w:rsidRPr="00833531" w:rsidTr="0083307F">
        <w:tc>
          <w:tcPr>
            <w:tcW w:w="2552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83307F" w:rsidRPr="00833531" w:rsidRDefault="0083307F" w:rsidP="0083307F">
            <w:pPr>
              <w:jc w:val="both"/>
            </w:pPr>
            <w:r>
              <w:t>FHS UTB ve Zlíně</w:t>
            </w:r>
          </w:p>
        </w:tc>
      </w:tr>
      <w:tr w:rsidR="0083307F" w:rsidRPr="00833531" w:rsidTr="0083307F">
        <w:tc>
          <w:tcPr>
            <w:tcW w:w="2552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83307F" w:rsidRPr="00833531" w:rsidRDefault="0083307F" w:rsidP="0083307F">
            <w:pPr>
              <w:jc w:val="both"/>
            </w:pPr>
            <w:r>
              <w:t>Učitelství pro mateřské školy</w:t>
            </w:r>
          </w:p>
        </w:tc>
      </w:tr>
      <w:tr w:rsidR="0083307F" w:rsidRPr="00833531" w:rsidTr="0083307F">
        <w:tc>
          <w:tcPr>
            <w:tcW w:w="2552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83307F" w:rsidRPr="00833531" w:rsidRDefault="0083307F" w:rsidP="0083307F">
            <w:pPr>
              <w:jc w:val="both"/>
            </w:pPr>
            <w:r>
              <w:t>Věra Kozáková</w:t>
            </w:r>
          </w:p>
        </w:tc>
        <w:tc>
          <w:tcPr>
            <w:tcW w:w="709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83307F" w:rsidRPr="00833531" w:rsidRDefault="0083307F" w:rsidP="0083307F">
            <w:pPr>
              <w:jc w:val="both"/>
            </w:pPr>
            <w:r>
              <w:t>Mgr., Ph.D.</w:t>
            </w:r>
          </w:p>
        </w:tc>
      </w:tr>
      <w:tr w:rsidR="0083307F" w:rsidRPr="00833531" w:rsidTr="0083307F">
        <w:tc>
          <w:tcPr>
            <w:tcW w:w="2552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83307F" w:rsidRPr="00833531" w:rsidRDefault="0083307F" w:rsidP="0083307F">
            <w:pPr>
              <w:jc w:val="both"/>
            </w:pPr>
            <w:r>
              <w:t>1957</w:t>
            </w:r>
          </w:p>
        </w:tc>
        <w:tc>
          <w:tcPr>
            <w:tcW w:w="1721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83307F" w:rsidRPr="007616E8" w:rsidRDefault="0083307F" w:rsidP="0083307F">
            <w:pPr>
              <w:jc w:val="both"/>
            </w:pPr>
            <w:r w:rsidRPr="007616E8">
              <w:t>pp.</w:t>
            </w:r>
          </w:p>
        </w:tc>
        <w:tc>
          <w:tcPr>
            <w:tcW w:w="994" w:type="dxa"/>
            <w:shd w:val="clear" w:color="auto" w:fill="F7CAAC"/>
          </w:tcPr>
          <w:p w:rsidR="0083307F" w:rsidRPr="007616E8" w:rsidRDefault="0083307F" w:rsidP="0083307F">
            <w:pPr>
              <w:jc w:val="both"/>
              <w:rPr>
                <w:b/>
              </w:rPr>
            </w:pPr>
            <w:r w:rsidRPr="007616E8">
              <w:rPr>
                <w:b/>
              </w:rPr>
              <w:t>rozsah</w:t>
            </w:r>
          </w:p>
        </w:tc>
        <w:tc>
          <w:tcPr>
            <w:tcW w:w="709" w:type="dxa"/>
          </w:tcPr>
          <w:p w:rsidR="0083307F" w:rsidRPr="007616E8" w:rsidRDefault="0083307F" w:rsidP="0083307F">
            <w:pPr>
              <w:jc w:val="both"/>
            </w:pPr>
            <w:r w:rsidRPr="007616E8">
              <w:t>40</w:t>
            </w:r>
            <w:r>
              <w:t xml:space="preserve">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3307F" w:rsidRPr="007616E8" w:rsidRDefault="0083307F" w:rsidP="0083307F">
            <w:pPr>
              <w:jc w:val="both"/>
              <w:rPr>
                <w:b/>
              </w:rPr>
            </w:pPr>
            <w:r w:rsidRPr="007616E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3307F" w:rsidRPr="007616E8" w:rsidRDefault="0083307F" w:rsidP="0083307F">
            <w:pPr>
              <w:jc w:val="both"/>
            </w:pPr>
            <w:r>
              <w:t>N</w:t>
            </w:r>
          </w:p>
        </w:tc>
      </w:tr>
      <w:tr w:rsidR="0083307F" w:rsidRPr="00833531" w:rsidTr="0083307F">
        <w:tc>
          <w:tcPr>
            <w:tcW w:w="5102" w:type="dxa"/>
            <w:gridSpan w:val="3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83307F" w:rsidRPr="00833531" w:rsidRDefault="0083307F" w:rsidP="0083307F">
            <w:pPr>
              <w:jc w:val="both"/>
            </w:pPr>
            <w:r>
              <w:t>pp.</w:t>
            </w:r>
          </w:p>
        </w:tc>
        <w:tc>
          <w:tcPr>
            <w:tcW w:w="994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  <w:tc>
          <w:tcPr>
            <w:tcW w:w="709" w:type="dxa"/>
          </w:tcPr>
          <w:p w:rsidR="0083307F" w:rsidRPr="00D6100D" w:rsidRDefault="0083307F" w:rsidP="0083307F">
            <w:pPr>
              <w:jc w:val="both"/>
              <w:rPr>
                <w:lang w:val="sk-SK"/>
              </w:rPr>
            </w:pPr>
            <w:r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3307F" w:rsidRPr="00833531" w:rsidRDefault="0083307F" w:rsidP="0083307F">
            <w:pPr>
              <w:jc w:val="both"/>
            </w:pPr>
            <w:r w:rsidRPr="0029393F">
              <w:t>N</w:t>
            </w:r>
          </w:p>
        </w:tc>
      </w:tr>
      <w:tr w:rsidR="0083307F" w:rsidRPr="00833531" w:rsidTr="0083307F">
        <w:tc>
          <w:tcPr>
            <w:tcW w:w="6094" w:type="dxa"/>
            <w:gridSpan w:val="5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rozsah</w:t>
            </w:r>
          </w:p>
        </w:tc>
      </w:tr>
      <w:tr w:rsidR="0083307F" w:rsidRPr="00833531" w:rsidTr="0083307F">
        <w:tc>
          <w:tcPr>
            <w:tcW w:w="6094" w:type="dxa"/>
            <w:gridSpan w:val="5"/>
          </w:tcPr>
          <w:p w:rsidR="0083307F" w:rsidRPr="00833531" w:rsidRDefault="0083307F" w:rsidP="0083307F">
            <w:pPr>
              <w:jc w:val="both"/>
            </w:pPr>
            <w:r>
              <w:t>nejsou</w:t>
            </w:r>
          </w:p>
        </w:tc>
        <w:tc>
          <w:tcPr>
            <w:tcW w:w="1703" w:type="dxa"/>
            <w:gridSpan w:val="2"/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2096" w:type="dxa"/>
            <w:gridSpan w:val="4"/>
          </w:tcPr>
          <w:p w:rsidR="0083307F" w:rsidRPr="00833531" w:rsidRDefault="0083307F" w:rsidP="0083307F">
            <w:pPr>
              <w:jc w:val="both"/>
            </w:pPr>
          </w:p>
        </w:tc>
      </w:tr>
      <w:tr w:rsidR="0083307F" w:rsidRPr="00833531" w:rsidTr="0083307F">
        <w:tc>
          <w:tcPr>
            <w:tcW w:w="9893" w:type="dxa"/>
            <w:gridSpan w:val="11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3307F" w:rsidRPr="00833531" w:rsidTr="0083307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83307F" w:rsidRPr="00833531" w:rsidRDefault="0083307F" w:rsidP="0083307F">
            <w:pPr>
              <w:jc w:val="both"/>
            </w:pPr>
            <w:r>
              <w:t>Výběrový cizí jazyk I a II (dále viz BIIa).</w:t>
            </w:r>
          </w:p>
        </w:tc>
      </w:tr>
      <w:tr w:rsidR="0083307F" w:rsidRPr="00833531" w:rsidTr="0083307F">
        <w:tc>
          <w:tcPr>
            <w:tcW w:w="9893" w:type="dxa"/>
            <w:gridSpan w:val="11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lastRenderedPageBreak/>
              <w:t xml:space="preserve">Údaje o vzdělání na VŠ </w:t>
            </w:r>
          </w:p>
        </w:tc>
      </w:tr>
      <w:tr w:rsidR="0083307F" w:rsidRPr="00833531" w:rsidTr="0083307F">
        <w:trPr>
          <w:trHeight w:val="1055"/>
        </w:trPr>
        <w:tc>
          <w:tcPr>
            <w:tcW w:w="9893" w:type="dxa"/>
            <w:gridSpan w:val="11"/>
          </w:tcPr>
          <w:p w:rsidR="00320489" w:rsidRDefault="0083307F" w:rsidP="00320489">
            <w:pPr>
              <w:tabs>
                <w:tab w:val="left" w:pos="1418"/>
              </w:tabs>
              <w:autoSpaceDE w:val="0"/>
              <w:autoSpaceDN w:val="0"/>
              <w:adjustRightInd w:val="0"/>
              <w:ind w:left="1416" w:hanging="1416"/>
              <w:rPr>
                <w:bCs/>
                <w:color w:val="000000"/>
                <w:szCs w:val="24"/>
              </w:rPr>
            </w:pPr>
            <w:r w:rsidRPr="00320489">
              <w:rPr>
                <w:bCs/>
                <w:color w:val="000000"/>
                <w:szCs w:val="24"/>
              </w:rPr>
              <w:t>1</w:t>
            </w:r>
            <w:r w:rsidR="00320489">
              <w:rPr>
                <w:bCs/>
                <w:color w:val="000000"/>
                <w:szCs w:val="24"/>
              </w:rPr>
              <w:t xml:space="preserve">982 </w:t>
            </w:r>
            <w:r w:rsidRPr="00320489">
              <w:rPr>
                <w:color w:val="000000"/>
                <w:szCs w:val="24"/>
              </w:rPr>
              <w:t xml:space="preserve">Univerzita J. E. Purkyně v Brně, Pedagogická fakulta, obor ruský jazyk </w:t>
            </w:r>
            <w:r w:rsidR="00654341">
              <w:rPr>
                <w:color w:val="000000"/>
                <w:szCs w:val="24"/>
              </w:rPr>
              <w:t xml:space="preserve"> - </w:t>
            </w:r>
            <w:r w:rsidRPr="00320489">
              <w:rPr>
                <w:color w:val="000000"/>
                <w:szCs w:val="24"/>
              </w:rPr>
              <w:t>Mgr.</w:t>
            </w:r>
            <w:r w:rsidR="00320489" w:rsidRPr="00320489">
              <w:rPr>
                <w:bCs/>
                <w:color w:val="000000"/>
                <w:szCs w:val="24"/>
              </w:rPr>
              <w:t xml:space="preserve"> </w:t>
            </w:r>
          </w:p>
          <w:p w:rsidR="00320489" w:rsidRPr="00320489" w:rsidRDefault="00320489" w:rsidP="00320489">
            <w:pPr>
              <w:tabs>
                <w:tab w:val="left" w:pos="1418"/>
              </w:tabs>
              <w:autoSpaceDE w:val="0"/>
              <w:autoSpaceDN w:val="0"/>
              <w:adjustRightInd w:val="0"/>
              <w:ind w:left="1416" w:hanging="1416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1993 </w:t>
            </w:r>
            <w:r w:rsidRPr="00320489">
              <w:rPr>
                <w:color w:val="000000"/>
                <w:szCs w:val="24"/>
              </w:rPr>
              <w:t>Palackého univerzita v Olomouci, Filozofická fakulta, obor německý jazyk – rozšiřující studium</w:t>
            </w:r>
          </w:p>
          <w:p w:rsidR="00320489" w:rsidRPr="00320489" w:rsidRDefault="00320489" w:rsidP="00320489">
            <w:pPr>
              <w:tabs>
                <w:tab w:val="left" w:pos="1418"/>
              </w:tabs>
              <w:autoSpaceDE w:val="0"/>
              <w:autoSpaceDN w:val="0"/>
              <w:adjustRightInd w:val="0"/>
              <w:ind w:left="1416" w:hanging="1416"/>
              <w:rPr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2003 </w:t>
            </w:r>
            <w:r w:rsidRPr="00320489">
              <w:rPr>
                <w:color w:val="000000"/>
                <w:szCs w:val="24"/>
              </w:rPr>
              <w:t>Palackého univerzita v Olomouci, Filozof</w:t>
            </w:r>
            <w:r w:rsidR="00654341">
              <w:rPr>
                <w:color w:val="000000"/>
                <w:szCs w:val="24"/>
              </w:rPr>
              <w:t xml:space="preserve">ická fakulta, obor ruský jazyk - </w:t>
            </w:r>
            <w:r w:rsidRPr="00320489">
              <w:rPr>
                <w:color w:val="000000"/>
                <w:szCs w:val="24"/>
              </w:rPr>
              <w:t>Ph.D.</w:t>
            </w:r>
          </w:p>
          <w:p w:rsidR="0083307F" w:rsidRPr="000E064A" w:rsidRDefault="0083307F" w:rsidP="0083307F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360"/>
              <w:ind w:left="1418" w:hanging="1418"/>
            </w:pPr>
          </w:p>
        </w:tc>
      </w:tr>
      <w:tr w:rsidR="0083307F" w:rsidRPr="00833531" w:rsidTr="0083307F">
        <w:tc>
          <w:tcPr>
            <w:tcW w:w="9893" w:type="dxa"/>
            <w:gridSpan w:val="11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Údaje o odborném působení od absolvování VŠ</w:t>
            </w:r>
          </w:p>
        </w:tc>
      </w:tr>
      <w:tr w:rsidR="0083307F" w:rsidRPr="00833531" w:rsidTr="0083307F">
        <w:trPr>
          <w:trHeight w:val="1090"/>
        </w:trPr>
        <w:tc>
          <w:tcPr>
            <w:tcW w:w="9893" w:type="dxa"/>
            <w:gridSpan w:val="11"/>
          </w:tcPr>
          <w:p w:rsidR="0083307F" w:rsidRPr="00320489" w:rsidRDefault="0083307F" w:rsidP="0083307F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320489">
              <w:rPr>
                <w:bCs/>
                <w:color w:val="000000"/>
                <w:szCs w:val="24"/>
              </w:rPr>
              <w:t>1995 – dosud UTB ve Zlíně, Fakulta humanitních studií, Centrum jazykového vzdělávání, akademický pracovník</w:t>
            </w:r>
          </w:p>
          <w:p w:rsidR="0083307F" w:rsidRDefault="0083307F" w:rsidP="0083307F">
            <w:pPr>
              <w:jc w:val="both"/>
              <w:rPr>
                <w:color w:val="000000"/>
                <w:szCs w:val="24"/>
              </w:rPr>
            </w:pPr>
          </w:p>
          <w:p w:rsidR="00320489" w:rsidRPr="00647BB1" w:rsidRDefault="00320489" w:rsidP="0083307F">
            <w:pPr>
              <w:jc w:val="both"/>
            </w:pPr>
            <w:r>
              <w:rPr>
                <w:color w:val="000000"/>
                <w:szCs w:val="24"/>
              </w:rPr>
              <w:t>Ředitelka Centra jazykového vzdělávání na FHS UTB ve Zlíně.</w:t>
            </w:r>
          </w:p>
        </w:tc>
      </w:tr>
      <w:tr w:rsidR="0083307F" w:rsidRPr="00833531" w:rsidTr="0083307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83307F" w:rsidRPr="00AC71B6" w:rsidRDefault="0083307F" w:rsidP="0083307F">
            <w:pPr>
              <w:jc w:val="both"/>
            </w:pPr>
            <w:r w:rsidRPr="00AC71B6">
              <w:rPr>
                <w:b/>
              </w:rPr>
              <w:t>Zkušenosti s vedením kvalifikačních a rigorózních prací</w:t>
            </w:r>
          </w:p>
        </w:tc>
      </w:tr>
      <w:tr w:rsidR="0083307F" w:rsidRPr="00833531" w:rsidTr="0083307F">
        <w:trPr>
          <w:trHeight w:val="491"/>
        </w:trPr>
        <w:tc>
          <w:tcPr>
            <w:tcW w:w="9893" w:type="dxa"/>
            <w:gridSpan w:val="11"/>
          </w:tcPr>
          <w:p w:rsidR="0083307F" w:rsidRPr="00AC71B6" w:rsidRDefault="00320489" w:rsidP="0083307F">
            <w:pPr>
              <w:jc w:val="both"/>
            </w:pPr>
            <w:r>
              <w:t>Obhájených 6 bakalářských prací v německém jazyce.</w:t>
            </w:r>
          </w:p>
        </w:tc>
      </w:tr>
      <w:tr w:rsidR="0083307F" w:rsidRPr="00833531" w:rsidTr="0083307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3307F" w:rsidRPr="00AC71B6" w:rsidRDefault="0083307F" w:rsidP="0083307F">
            <w:pPr>
              <w:jc w:val="both"/>
            </w:pPr>
            <w:r w:rsidRPr="00AC71B6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>Ohlasy publikací</w:t>
            </w:r>
          </w:p>
        </w:tc>
      </w:tr>
      <w:tr w:rsidR="0083307F" w:rsidRPr="00833531" w:rsidTr="0083307F">
        <w:trPr>
          <w:cantSplit/>
        </w:trPr>
        <w:tc>
          <w:tcPr>
            <w:tcW w:w="3381" w:type="dxa"/>
            <w:gridSpan w:val="2"/>
          </w:tcPr>
          <w:p w:rsidR="0083307F" w:rsidRPr="00AC71B6" w:rsidRDefault="0083307F" w:rsidP="0083307F">
            <w:pPr>
              <w:jc w:val="both"/>
            </w:pPr>
          </w:p>
        </w:tc>
        <w:tc>
          <w:tcPr>
            <w:tcW w:w="2245" w:type="dxa"/>
            <w:gridSpan w:val="2"/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sz w:val="18"/>
              </w:rPr>
            </w:pPr>
            <w:r w:rsidRPr="00833531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  <w:sz w:val="18"/>
              </w:rPr>
              <w:t>ostatní</w:t>
            </w:r>
          </w:p>
        </w:tc>
      </w:tr>
      <w:tr w:rsidR="0083307F" w:rsidRPr="00833531" w:rsidTr="0083307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83307F" w:rsidRPr="00D62569" w:rsidRDefault="0083307F" w:rsidP="0083307F">
            <w:pPr>
              <w:jc w:val="both"/>
            </w:pPr>
          </w:p>
        </w:tc>
        <w:tc>
          <w:tcPr>
            <w:tcW w:w="693" w:type="dxa"/>
            <w:vMerge w:val="restart"/>
          </w:tcPr>
          <w:p w:rsidR="0083307F" w:rsidRPr="00D62569" w:rsidRDefault="0083307F" w:rsidP="0083307F">
            <w:pPr>
              <w:jc w:val="both"/>
            </w:pPr>
          </w:p>
        </w:tc>
        <w:tc>
          <w:tcPr>
            <w:tcW w:w="694" w:type="dxa"/>
            <w:vMerge w:val="restart"/>
          </w:tcPr>
          <w:p w:rsidR="0083307F" w:rsidRPr="00D62569" w:rsidRDefault="0083307F" w:rsidP="0083307F">
            <w:pPr>
              <w:jc w:val="both"/>
            </w:pPr>
          </w:p>
        </w:tc>
      </w:tr>
      <w:tr w:rsidR="0083307F" w:rsidRPr="00833531" w:rsidTr="0083307F">
        <w:trPr>
          <w:trHeight w:val="205"/>
        </w:trPr>
        <w:tc>
          <w:tcPr>
            <w:tcW w:w="3381" w:type="dxa"/>
            <w:gridSpan w:val="2"/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2245" w:type="dxa"/>
            <w:gridSpan w:val="2"/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3307F" w:rsidRPr="00833531" w:rsidRDefault="0083307F" w:rsidP="0083307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83307F" w:rsidRPr="00833531" w:rsidRDefault="0083307F" w:rsidP="0083307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83307F" w:rsidRPr="00833531" w:rsidRDefault="0083307F" w:rsidP="0083307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83307F" w:rsidRPr="00833531" w:rsidRDefault="0083307F" w:rsidP="0083307F">
            <w:pPr>
              <w:rPr>
                <w:b/>
              </w:rPr>
            </w:pPr>
          </w:p>
        </w:tc>
      </w:tr>
      <w:tr w:rsidR="0083307F" w:rsidRPr="00833531" w:rsidTr="0083307F">
        <w:tc>
          <w:tcPr>
            <w:tcW w:w="9893" w:type="dxa"/>
            <w:gridSpan w:val="11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83307F" w:rsidRPr="00833531" w:rsidTr="00071E8E">
        <w:trPr>
          <w:trHeight w:val="2650"/>
        </w:trPr>
        <w:tc>
          <w:tcPr>
            <w:tcW w:w="9893" w:type="dxa"/>
            <w:gridSpan w:val="11"/>
          </w:tcPr>
          <w:p w:rsidR="00D14C38" w:rsidRDefault="00654341" w:rsidP="00071E8E">
            <w:pPr>
              <w:jc w:val="both"/>
              <w:rPr>
                <w:sz w:val="21"/>
                <w:szCs w:val="21"/>
              </w:rPr>
            </w:pPr>
            <w:r>
              <w:t>Kozáková</w:t>
            </w:r>
            <w:r>
              <w:rPr>
                <w:caps/>
              </w:rPr>
              <w:t xml:space="preserve">, V. (2016). </w:t>
            </w:r>
            <w:r>
              <w:t>P</w:t>
            </w:r>
            <w:r w:rsidRPr="00654341">
              <w:t>odpora prezentace vlastní práce a didaktických strategií v cizím jazyce</w:t>
            </w:r>
            <w:r w:rsidRPr="00654341">
              <w:rPr>
                <w:caps/>
              </w:rPr>
              <w:t>.</w:t>
            </w:r>
            <w:r>
              <w:rPr>
                <w:caps/>
              </w:rPr>
              <w:t xml:space="preserve"> </w:t>
            </w:r>
            <w:r>
              <w:rPr>
                <w:sz w:val="21"/>
                <w:szCs w:val="21"/>
              </w:rPr>
              <w:t xml:space="preserve">In </w:t>
            </w:r>
            <w:r>
              <w:t>Wiegerová</w:t>
            </w:r>
            <w:r>
              <w:rPr>
                <w:caps/>
              </w:rPr>
              <w:t xml:space="preserve">, a. </w:t>
            </w:r>
            <w:r>
              <w:rPr>
                <w:sz w:val="21"/>
                <w:szCs w:val="21"/>
              </w:rPr>
              <w:t xml:space="preserve">(Ed.) </w:t>
            </w:r>
            <w:r w:rsidRPr="00654341">
              <w:rPr>
                <w:i/>
                <w:caps/>
              </w:rPr>
              <w:t>O</w:t>
            </w:r>
            <w:r w:rsidRPr="00654341">
              <w:rPr>
                <w:i/>
                <w:sz w:val="21"/>
                <w:szCs w:val="21"/>
              </w:rPr>
              <w:t>d začátečníka k mentorovi (podpůrné strategie vzdělávání učitelů ve Zlínském regionu</w:t>
            </w:r>
            <w:r>
              <w:rPr>
                <w:sz w:val="21"/>
                <w:szCs w:val="21"/>
              </w:rPr>
              <w:t xml:space="preserve">. Studijní materiály k 16 modulům projektu Fondu vzdělávací politiky MŠMT. </w:t>
            </w:r>
          </w:p>
          <w:p w:rsidR="00D14C38" w:rsidRDefault="00654341" w:rsidP="00071E8E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Kozáková, V. (2014). </w:t>
            </w:r>
            <w:r w:rsidRPr="00654341">
              <w:rPr>
                <w:i/>
                <w:sz w:val="21"/>
                <w:szCs w:val="21"/>
              </w:rPr>
              <w:t>Obchodní němčina. Wirtschaftsdeutsch</w:t>
            </w:r>
            <w:r>
              <w:rPr>
                <w:sz w:val="21"/>
                <w:szCs w:val="21"/>
              </w:rPr>
              <w:t xml:space="preserve">. Brno: Albatros Media, a.s. </w:t>
            </w:r>
          </w:p>
          <w:p w:rsidR="00D14C38" w:rsidRDefault="00320489" w:rsidP="00071E8E">
            <w:pPr>
              <w:jc w:val="both"/>
              <w:rPr>
                <w:sz w:val="21"/>
                <w:szCs w:val="21"/>
              </w:rPr>
            </w:pPr>
            <w:r w:rsidRPr="00654341">
              <w:rPr>
                <w:sz w:val="21"/>
                <w:szCs w:val="21"/>
              </w:rPr>
              <w:t>Kozáková</w:t>
            </w:r>
            <w:r w:rsidR="0083307F" w:rsidRPr="00654341">
              <w:rPr>
                <w:sz w:val="21"/>
                <w:szCs w:val="21"/>
              </w:rPr>
              <w:t xml:space="preserve">, V. </w:t>
            </w:r>
            <w:r w:rsidR="00654341" w:rsidRPr="00654341">
              <w:rPr>
                <w:sz w:val="21"/>
                <w:szCs w:val="21"/>
              </w:rPr>
              <w:t xml:space="preserve">(2010). </w:t>
            </w:r>
            <w:r w:rsidR="0083307F" w:rsidRPr="00654341">
              <w:rPr>
                <w:sz w:val="21"/>
                <w:szCs w:val="21"/>
              </w:rPr>
              <w:t>Didaktisierung der Sprichwörter</w:t>
            </w:r>
            <w:r w:rsidR="00654341" w:rsidRPr="00654341">
              <w:rPr>
                <w:sz w:val="21"/>
                <w:szCs w:val="21"/>
              </w:rPr>
              <w:t>. In Gester, S., &amp; Marek</w:t>
            </w:r>
            <w:r w:rsidR="0083307F" w:rsidRPr="00654341">
              <w:rPr>
                <w:sz w:val="21"/>
                <w:szCs w:val="21"/>
              </w:rPr>
              <w:t xml:space="preserve">, L. (Hrsg.) </w:t>
            </w:r>
            <w:r w:rsidR="0083307F" w:rsidRPr="00654341">
              <w:rPr>
                <w:i/>
                <w:sz w:val="21"/>
                <w:szCs w:val="21"/>
              </w:rPr>
              <w:t>Phraseologismen und Sprichwörter in der modernen deutschen Sprache</w:t>
            </w:r>
            <w:r w:rsidR="00654341">
              <w:rPr>
                <w:sz w:val="21"/>
                <w:szCs w:val="21"/>
              </w:rPr>
              <w:t xml:space="preserve">, 36 – 46. </w:t>
            </w:r>
            <w:r w:rsidR="0083307F" w:rsidRPr="00654341">
              <w:rPr>
                <w:sz w:val="21"/>
                <w:szCs w:val="21"/>
              </w:rPr>
              <w:t>Zlín</w:t>
            </w:r>
            <w:r w:rsidR="00654341">
              <w:rPr>
                <w:sz w:val="21"/>
                <w:szCs w:val="21"/>
              </w:rPr>
              <w:t>. : UTB ve Zlíně.</w:t>
            </w:r>
          </w:p>
          <w:p w:rsidR="00D14C38" w:rsidRDefault="00D14C38" w:rsidP="00071E8E">
            <w:pPr>
              <w:jc w:val="both"/>
              <w:rPr>
                <w:sz w:val="21"/>
                <w:szCs w:val="21"/>
              </w:rPr>
            </w:pPr>
          </w:p>
          <w:p w:rsidR="00D14C38" w:rsidRDefault="0083307F" w:rsidP="00071E8E">
            <w:pPr>
              <w:jc w:val="both"/>
            </w:pPr>
            <w:r>
              <w:rPr>
                <w:sz w:val="21"/>
                <w:szCs w:val="21"/>
              </w:rPr>
              <w:t>2011 Mezinárodní projekt AKTION  - spoluřešitel 60p4 Kommunikative Aktivitäten als Bestandteil des Marketings für die Erhaltung der österreichischen und tschechischen Bierkultur: Wege aus der Krise. Řešitel: doc. Ing. Vratislav Kozák, Ph.D.</w:t>
            </w:r>
          </w:p>
        </w:tc>
      </w:tr>
      <w:tr w:rsidR="0083307F" w:rsidRPr="00833531" w:rsidTr="0083307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83307F" w:rsidRPr="00833531" w:rsidRDefault="0083307F" w:rsidP="0083307F">
            <w:pPr>
              <w:rPr>
                <w:b/>
              </w:rPr>
            </w:pPr>
            <w:r w:rsidRPr="00833531">
              <w:rPr>
                <w:b/>
              </w:rPr>
              <w:t>Působení v</w:t>
            </w:r>
            <w:r>
              <w:rPr>
                <w:b/>
              </w:rPr>
              <w:t> </w:t>
            </w:r>
            <w:r w:rsidRPr="00833531">
              <w:rPr>
                <w:b/>
              </w:rPr>
              <w:t>zahraničí</w:t>
            </w:r>
          </w:p>
        </w:tc>
      </w:tr>
      <w:tr w:rsidR="0083307F" w:rsidRPr="0073679C" w:rsidTr="006B7742">
        <w:trPr>
          <w:trHeight w:val="458"/>
        </w:trPr>
        <w:tc>
          <w:tcPr>
            <w:tcW w:w="9893" w:type="dxa"/>
            <w:gridSpan w:val="11"/>
          </w:tcPr>
          <w:p w:rsidR="0083307F" w:rsidRPr="00D66731" w:rsidRDefault="0083307F" w:rsidP="0083307F"/>
        </w:tc>
      </w:tr>
      <w:tr w:rsidR="0083307F" w:rsidRPr="00833531" w:rsidTr="0083307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83307F" w:rsidRPr="00833531" w:rsidRDefault="0083307F" w:rsidP="0083307F">
            <w:pPr>
              <w:jc w:val="both"/>
              <w:rPr>
                <w:b/>
              </w:rPr>
            </w:pPr>
            <w:r w:rsidRPr="00833531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83307F" w:rsidRPr="00833531" w:rsidRDefault="005E4642" w:rsidP="0083307F">
            <w:pPr>
              <w:jc w:val="both"/>
            </w:pPr>
            <w:r>
              <w:t>Věra Kozáková,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83307F" w:rsidRPr="00833531" w:rsidRDefault="0083307F" w:rsidP="0083307F">
            <w:pPr>
              <w:jc w:val="both"/>
            </w:pPr>
            <w:r w:rsidRPr="00833531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83307F" w:rsidRPr="00833531" w:rsidRDefault="005E4642" w:rsidP="0083307F">
            <w:pPr>
              <w:jc w:val="both"/>
            </w:pPr>
            <w:r>
              <w:t>30. 5. 2018</w:t>
            </w:r>
          </w:p>
        </w:tc>
      </w:tr>
    </w:tbl>
    <w:p w:rsidR="00B15AB8" w:rsidRDefault="00B15AB8" w:rsidP="00A15AB4"/>
    <w:p w:rsidR="00DE4109" w:rsidRDefault="00DE4109" w:rsidP="00A15AB4"/>
    <w:p w:rsidR="00DE4109" w:rsidRDefault="00DE4109" w:rsidP="00A15AB4"/>
    <w:p w:rsidR="00DE4109" w:rsidRDefault="00DE4109" w:rsidP="00A15AB4"/>
    <w:p w:rsidR="0083307F" w:rsidRPr="00487289" w:rsidRDefault="0083307F" w:rsidP="00A15AB4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Fakulta humanitních studií </w:t>
            </w:r>
          </w:p>
        </w:tc>
      </w:tr>
      <w:tr w:rsidR="00A15AB4" w:rsidRPr="00487289" w:rsidTr="00645DEF"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Ludmila Kozubíková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Ing., Ph.D.</w:t>
            </w:r>
          </w:p>
        </w:tc>
      </w:tr>
      <w:tr w:rsidR="00A15AB4" w:rsidRPr="00487289" w:rsidTr="00645DEF"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1977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Default="00A15AB4" w:rsidP="00645DEF">
            <w:pPr>
              <w:jc w:val="both"/>
              <w:rPr>
                <w:ins w:id="403" w:author="§.opiékoiíkkoíikoíi" w:date="2018-05-27T13:44:00Z"/>
              </w:rPr>
            </w:pPr>
            <w:r w:rsidRPr="00487289">
              <w:t>082019</w:t>
            </w:r>
          </w:p>
          <w:p w:rsidR="00E66642" w:rsidRPr="00071E8E" w:rsidRDefault="00CC0716" w:rsidP="00645DEF">
            <w:pPr>
              <w:jc w:val="both"/>
              <w:rPr>
                <w:sz w:val="18"/>
                <w:szCs w:val="18"/>
              </w:rPr>
            </w:pPr>
            <w:ins w:id="404" w:author="§.opiékoiíkkoíikoíi" w:date="2018-05-27T13:45:00Z">
              <w:r w:rsidRPr="00071E8E">
                <w:rPr>
                  <w:sz w:val="18"/>
                  <w:szCs w:val="18"/>
                </w:rPr>
                <w:t>p</w:t>
              </w:r>
            </w:ins>
            <w:ins w:id="405" w:author="§.opiékoiíkkoíikoíi" w:date="2018-05-27T13:44:00Z">
              <w:r w:rsidRPr="00071E8E">
                <w:rPr>
                  <w:sz w:val="18"/>
                  <w:szCs w:val="18"/>
                </w:rPr>
                <w:t>ředpokládá se další spoluprác</w:t>
              </w:r>
            </w:ins>
            <w:ins w:id="406" w:author="§.opiékoiíkkoíikoíi" w:date="2018-05-27T13:45:00Z">
              <w:r w:rsidRPr="00071E8E">
                <w:rPr>
                  <w:sz w:val="18"/>
                  <w:szCs w:val="18"/>
                </w:rPr>
                <w:t>e</w:t>
              </w:r>
            </w:ins>
          </w:p>
        </w:tc>
      </w:tr>
      <w:tr w:rsidR="00A15AB4" w:rsidRPr="00487289" w:rsidTr="00645DEF">
        <w:tc>
          <w:tcPr>
            <w:tcW w:w="5068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6060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60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85"/>
        </w:trPr>
        <w:tc>
          <w:tcPr>
            <w:tcW w:w="9859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Základy podnikatelství (dále viz BIIa).</w:t>
            </w:r>
          </w:p>
        </w:tc>
      </w:tr>
      <w:tr w:rsidR="00A15AB4" w:rsidRPr="00487289" w:rsidTr="00645DEF"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lastRenderedPageBreak/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59" w:type="dxa"/>
            <w:gridSpan w:val="11"/>
          </w:tcPr>
          <w:p w:rsidR="00A15AB4" w:rsidRPr="00487289" w:rsidRDefault="00320489" w:rsidP="00645DEF">
            <w:pPr>
              <w:tabs>
                <w:tab w:val="left" w:pos="1985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2001 VŠE </w:t>
            </w:r>
            <w:r w:rsidR="00A15AB4" w:rsidRPr="00487289">
              <w:t>Praha, Fakulta financí a účetnictví, studijní obor Účetnictví a finanční řízení podniku – Ing.</w:t>
            </w:r>
          </w:p>
          <w:p w:rsidR="00A15AB4" w:rsidRPr="00487289" w:rsidRDefault="00320489" w:rsidP="00645DEF">
            <w:pPr>
              <w:tabs>
                <w:tab w:val="left" w:pos="1985"/>
              </w:tabs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2004 VŠE </w:t>
            </w:r>
            <w:r w:rsidR="00A15AB4" w:rsidRPr="00487289">
              <w:t>Praha, Fakulta financí a účetnictví, ukončené doktorské studium v oboru Teorie vyučování ekonomických předmětů – Ph.D.</w:t>
            </w:r>
          </w:p>
          <w:p w:rsidR="00A15AB4" w:rsidRPr="00487289" w:rsidRDefault="00A15AB4" w:rsidP="00645DEF">
            <w:pPr>
              <w:tabs>
                <w:tab w:val="left" w:pos="1985"/>
              </w:tabs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A15AB4" w:rsidRPr="00487289" w:rsidTr="00645DEF"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59" w:type="dxa"/>
            <w:gridSpan w:val="11"/>
          </w:tcPr>
          <w:p w:rsidR="00A15AB4" w:rsidRPr="00487289" w:rsidRDefault="00A15AB4" w:rsidP="00645DEF">
            <w:pPr>
              <w:overflowPunct w:val="0"/>
              <w:autoSpaceDE w:val="0"/>
              <w:autoSpaceDN w:val="0"/>
              <w:adjustRightInd w:val="0"/>
              <w:jc w:val="both"/>
            </w:pPr>
            <w:r w:rsidRPr="00487289">
              <w:t xml:space="preserve">2001 - 2013 – Obchodní akademie T. Bati a Vyšší odborná škola ekonomická Zlín, učitelka odborných ekonomických předmětů v bakalářských studijních programech </w:t>
            </w:r>
          </w:p>
          <w:p w:rsidR="00A15AB4" w:rsidRPr="00487289" w:rsidRDefault="00A15AB4" w:rsidP="00645DEF">
            <w:pPr>
              <w:overflowPunct w:val="0"/>
              <w:autoSpaceDE w:val="0"/>
              <w:autoSpaceDN w:val="0"/>
              <w:adjustRightInd w:val="0"/>
              <w:jc w:val="both"/>
            </w:pPr>
            <w:r w:rsidRPr="00487289">
              <w:t>2004 – 2005 – členka akreditační komise pro neuniverzitní vysoké školy</w:t>
            </w:r>
          </w:p>
          <w:p w:rsidR="00A15AB4" w:rsidRPr="00487289" w:rsidRDefault="00080D34" w:rsidP="00645DEF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2013 - </w:t>
            </w:r>
            <w:r w:rsidR="00A15AB4" w:rsidRPr="00487289">
              <w:t>dosud – FAME UTB, Ústav podnikové ekonomiky, odborný asistent</w:t>
            </w:r>
          </w:p>
          <w:p w:rsidR="00A15AB4" w:rsidRPr="00487289" w:rsidRDefault="00A15AB4" w:rsidP="00645DEF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A15AB4" w:rsidRPr="00487289" w:rsidTr="00645DEF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523"/>
        </w:trPr>
        <w:tc>
          <w:tcPr>
            <w:tcW w:w="9859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Vedení bakalářských a diplomových prací tematicky zaměřených na podnikovou ekonomiku, podnikatelské prostředí malých a středních podniků a manažerské účetnictví.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</w:tr>
      <w:tr w:rsidR="00A15AB4" w:rsidRPr="00487289" w:rsidTr="00645DEF">
        <w:trPr>
          <w:trHeight w:val="205"/>
        </w:trPr>
        <w:tc>
          <w:tcPr>
            <w:tcW w:w="3347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2347"/>
        </w:trPr>
        <w:tc>
          <w:tcPr>
            <w:tcW w:w="9859" w:type="dxa"/>
            <w:gridSpan w:val="11"/>
          </w:tcPr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 xml:space="preserve">Rahman, A., Rozsa, Z., Kozubikova, L., </w:t>
            </w:r>
            <w:r w:rsidRPr="00487289">
              <w:rPr>
                <w:rFonts w:eastAsia="Calibri"/>
                <w:color w:val="000000"/>
              </w:rPr>
              <w:sym w:font="Symbol" w:char="F026"/>
            </w:r>
            <w:r w:rsidRPr="00487289">
              <w:rPr>
                <w:rFonts w:eastAsia="Calibri"/>
                <w:color w:val="000000"/>
              </w:rPr>
              <w:t xml:space="preserve"> Cepel, M. (2017). Determinants of loan maturity in small business lending. </w:t>
            </w:r>
            <w:r w:rsidRPr="00487289">
              <w:rPr>
                <w:rFonts w:eastAsia="Calibri"/>
                <w:i/>
                <w:color w:val="000000"/>
              </w:rPr>
              <w:t xml:space="preserve">Journal of International Studies, </w:t>
            </w:r>
            <w:r w:rsidR="00F9239D" w:rsidRPr="00F9239D">
              <w:rPr>
                <w:rFonts w:eastAsia="Calibri"/>
                <w:i/>
                <w:color w:val="000000"/>
              </w:rPr>
              <w:t>10</w:t>
            </w:r>
            <w:r w:rsidR="00F9239D">
              <w:rPr>
                <w:rFonts w:eastAsia="Calibri"/>
                <w:color w:val="000000"/>
              </w:rPr>
              <w:t>(2),</w:t>
            </w:r>
            <w:r w:rsidRPr="00487289">
              <w:rPr>
                <w:rFonts w:eastAsia="Calibri"/>
                <w:color w:val="000000"/>
              </w:rPr>
              <w:t xml:space="preserve"> 104-118. </w:t>
            </w:r>
          </w:p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>Rahman, A., Civelek, M., &amp;</w:t>
            </w:r>
            <w:r w:rsidR="00645DEF" w:rsidRPr="00487289">
              <w:rPr>
                <w:rFonts w:eastAsia="Calibri"/>
                <w:color w:val="000000"/>
              </w:rPr>
              <w:t xml:space="preserve"> </w:t>
            </w:r>
            <w:r w:rsidRPr="00487289">
              <w:rPr>
                <w:rFonts w:eastAsia="Calibri"/>
                <w:color w:val="000000"/>
              </w:rPr>
              <w:t xml:space="preserve">Kozubikova, L. (2016). Proactiveness, Competitive Aggressiveness and Autonomy: A Comparative Study from the Czech Republic. </w:t>
            </w:r>
            <w:r w:rsidRPr="00487289">
              <w:rPr>
                <w:rFonts w:eastAsia="Calibri"/>
                <w:i/>
                <w:color w:val="000000"/>
              </w:rPr>
              <w:t>Equilibrium-Quarterly Journal of Economics and Economic Policy</w:t>
            </w:r>
            <w:r w:rsidRPr="00487289">
              <w:rPr>
                <w:rFonts w:eastAsia="Calibri"/>
                <w:color w:val="000000"/>
              </w:rPr>
              <w:t xml:space="preserve">, </w:t>
            </w:r>
            <w:r w:rsidR="00F9239D" w:rsidRPr="00F9239D">
              <w:rPr>
                <w:rFonts w:eastAsia="Calibri"/>
                <w:i/>
                <w:color w:val="000000"/>
              </w:rPr>
              <w:t>11</w:t>
            </w:r>
            <w:r w:rsidR="00F9239D">
              <w:rPr>
                <w:rFonts w:eastAsia="Calibri"/>
                <w:color w:val="000000"/>
              </w:rPr>
              <w:t xml:space="preserve">(3), </w:t>
            </w:r>
            <w:r w:rsidRPr="00487289">
              <w:rPr>
                <w:rFonts w:eastAsia="Calibri"/>
                <w:color w:val="000000"/>
              </w:rPr>
              <w:t>631-650.</w:t>
            </w:r>
          </w:p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 xml:space="preserve">Kozubikova, L., &amp; Zoubkova, A. (2016). Entrepreneur´s attitude towards innovativeness and competitive aggressiveness. </w:t>
            </w:r>
            <w:r w:rsidRPr="00487289">
              <w:rPr>
                <w:rFonts w:eastAsia="Calibri"/>
                <w:i/>
                <w:color w:val="000000"/>
              </w:rPr>
              <w:t>Journal of International Studies</w:t>
            </w:r>
            <w:r w:rsidRPr="00721F41">
              <w:rPr>
                <w:rFonts w:eastAsia="Calibri"/>
                <w:color w:val="000000"/>
              </w:rPr>
              <w:t xml:space="preserve">, </w:t>
            </w:r>
            <w:r w:rsidR="00721F41" w:rsidRPr="00721F41">
              <w:rPr>
                <w:rFonts w:eastAsia="Calibri"/>
                <w:color w:val="000000"/>
              </w:rPr>
              <w:t>9</w:t>
            </w:r>
            <w:r w:rsidR="00721F41">
              <w:rPr>
                <w:rFonts w:eastAsia="Calibri"/>
                <w:color w:val="000000"/>
              </w:rPr>
              <w:t>(1),</w:t>
            </w:r>
            <w:r w:rsidRPr="00487289">
              <w:rPr>
                <w:rFonts w:eastAsia="Calibri"/>
                <w:color w:val="000000"/>
              </w:rPr>
              <w:t xml:space="preserve"> 192-204.</w:t>
            </w:r>
          </w:p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 xml:space="preserve">Kozubikova, L., Vojtovic, S., Rahman, A., &amp; Smrcka, L. (2016). The Role of Entrepreneur´s Gender, Age and Firm´s Age in Autonomy. The Case Study from the Czech Republic. </w:t>
            </w:r>
            <w:r w:rsidRPr="00487289">
              <w:rPr>
                <w:rFonts w:eastAsia="Calibri"/>
                <w:i/>
                <w:color w:val="000000"/>
              </w:rPr>
              <w:t xml:space="preserve">Economics and Sociology, </w:t>
            </w:r>
            <w:r w:rsidR="00721F41" w:rsidRPr="00721F41">
              <w:rPr>
                <w:rFonts w:eastAsia="Calibri"/>
                <w:i/>
                <w:color w:val="000000"/>
              </w:rPr>
              <w:t>9</w:t>
            </w:r>
            <w:r w:rsidR="00721F41">
              <w:rPr>
                <w:rFonts w:eastAsia="Calibri"/>
                <w:color w:val="000000"/>
              </w:rPr>
              <w:t xml:space="preserve">(2), </w:t>
            </w:r>
            <w:r w:rsidRPr="00487289">
              <w:rPr>
                <w:rFonts w:eastAsia="Calibri"/>
                <w:color w:val="000000"/>
              </w:rPr>
              <w:t>168-182.</w:t>
            </w:r>
          </w:p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 xml:space="preserve">Kozubikova, L., Belas, J., Kljucnikov, A., &amp; Virglerova, Z. (2015). Differences in approach to selected constructs of entrepreneurial orientation in SME segment regarding the selected socio-demographic factors. </w:t>
            </w:r>
            <w:r w:rsidRPr="00487289">
              <w:rPr>
                <w:rFonts w:eastAsia="Calibri"/>
                <w:i/>
                <w:color w:val="000000"/>
              </w:rPr>
              <w:t xml:space="preserve">Transformations in Business </w:t>
            </w:r>
            <w:r w:rsidRPr="00487289">
              <w:rPr>
                <w:rFonts w:eastAsia="Calibri"/>
                <w:i/>
                <w:color w:val="000000"/>
              </w:rPr>
              <w:sym w:font="Symbol" w:char="F026"/>
            </w:r>
            <w:r w:rsidRPr="00487289">
              <w:rPr>
                <w:rFonts w:eastAsia="Calibri"/>
                <w:i/>
                <w:color w:val="000000"/>
              </w:rPr>
              <w:t xml:space="preserve"> Economics, </w:t>
            </w:r>
            <w:r w:rsidR="00F9239D" w:rsidRPr="00F9239D">
              <w:rPr>
                <w:rFonts w:eastAsia="Calibri"/>
                <w:i/>
                <w:color w:val="000000"/>
              </w:rPr>
              <w:t>14</w:t>
            </w:r>
            <w:r w:rsidR="00F9239D">
              <w:rPr>
                <w:rFonts w:eastAsia="Calibri"/>
                <w:color w:val="000000"/>
              </w:rPr>
              <w:t>(3),</w:t>
            </w:r>
            <w:r w:rsidRPr="00487289">
              <w:rPr>
                <w:rFonts w:eastAsia="Calibri"/>
                <w:color w:val="000000"/>
              </w:rPr>
              <w:t xml:space="preserve"> 333-355.</w:t>
            </w:r>
          </w:p>
          <w:p w:rsidR="00A15AB4" w:rsidRPr="00487289" w:rsidRDefault="00A15AB4" w:rsidP="00645DEF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87289">
              <w:rPr>
                <w:rFonts w:eastAsia="Calibri"/>
                <w:color w:val="000000"/>
              </w:rPr>
              <w:t xml:space="preserve">Kozubikova, L., Belas, J., Bilan, Y., &amp; Bartos, P. (2015). Personal characteristics of entrepreneurs in the context of perception and management of business risk in the SME segment. </w:t>
            </w:r>
            <w:r w:rsidRPr="00487289">
              <w:rPr>
                <w:rFonts w:eastAsia="Calibri"/>
                <w:i/>
                <w:color w:val="000000"/>
              </w:rPr>
              <w:t xml:space="preserve">Economics </w:t>
            </w:r>
            <w:r w:rsidRPr="00487289">
              <w:rPr>
                <w:rFonts w:eastAsia="Calibri"/>
                <w:i/>
                <w:color w:val="000000"/>
              </w:rPr>
              <w:sym w:font="Symbol" w:char="F026"/>
            </w:r>
            <w:r w:rsidRPr="00487289">
              <w:rPr>
                <w:rFonts w:eastAsia="Calibri"/>
                <w:i/>
                <w:color w:val="000000"/>
              </w:rPr>
              <w:t xml:space="preserve"> Sociology, </w:t>
            </w:r>
            <w:r w:rsidR="00F9239D" w:rsidRPr="00F9239D">
              <w:rPr>
                <w:rFonts w:eastAsia="Calibri"/>
                <w:i/>
                <w:color w:val="000000"/>
              </w:rPr>
              <w:t>8</w:t>
            </w:r>
            <w:r w:rsidR="00F9239D">
              <w:rPr>
                <w:rFonts w:eastAsia="Calibri"/>
                <w:color w:val="000000"/>
              </w:rPr>
              <w:t>(1),</w:t>
            </w:r>
            <w:r w:rsidRPr="00487289">
              <w:rPr>
                <w:rFonts w:eastAsia="Calibri"/>
                <w:color w:val="000000"/>
              </w:rPr>
              <w:t xml:space="preserve"> 41-54.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97"/>
            </w:tblGrid>
            <w:tr w:rsidR="00A15AB4" w:rsidRPr="00487289" w:rsidTr="00645DEF">
              <w:trPr>
                <w:trHeight w:val="284"/>
              </w:trPr>
              <w:tc>
                <w:tcPr>
                  <w:tcW w:w="5497" w:type="dxa"/>
                </w:tcPr>
                <w:p w:rsidR="00A15AB4" w:rsidRPr="00487289" w:rsidRDefault="00A15AB4" w:rsidP="00645DEF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</w:tr>
      <w:tr w:rsidR="00A15AB4" w:rsidRPr="00487289" w:rsidTr="00645DEF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 zahraničí</w:t>
            </w:r>
          </w:p>
        </w:tc>
      </w:tr>
      <w:tr w:rsidR="00A15AB4" w:rsidRPr="00487289" w:rsidTr="00645DEF">
        <w:trPr>
          <w:trHeight w:val="326"/>
        </w:trPr>
        <w:tc>
          <w:tcPr>
            <w:tcW w:w="9859" w:type="dxa"/>
            <w:gridSpan w:val="11"/>
          </w:tcPr>
          <w:p w:rsidR="00A15AB4" w:rsidRPr="00487289" w:rsidRDefault="00A15AB4" w:rsidP="00645DEF">
            <w:pPr>
              <w:rPr>
                <w:b/>
              </w:rPr>
            </w:pPr>
          </w:p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>Ludmila Kozubíková,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645DEF" w:rsidRPr="00487289" w:rsidRDefault="00645DEF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Eva Machů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Mgr., Ph.D.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1981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9C7486" w:rsidP="00645DEF">
            <w:pPr>
              <w:jc w:val="both"/>
            </w:pPr>
            <w:r>
              <w:t>MD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B207BF" w:rsidP="00504FD4">
            <w:pPr>
              <w:jc w:val="both"/>
            </w:pPr>
            <w:r>
              <w:t>N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9C7486" w:rsidP="00645DEF">
            <w:pPr>
              <w:jc w:val="both"/>
            </w:pPr>
            <w:r>
              <w:t>MD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B207BF" w:rsidP="00645DEF">
            <w:pPr>
              <w:jc w:val="both"/>
            </w:pPr>
            <w:r>
              <w:t>N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Hudební tvorba dítěte (dále viz BIIa).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lastRenderedPageBreak/>
              <w:t>2004  PdF UP v Olomouci, ukončené magisterské studium v oboru Učitelství pro II. stupeň ZŠ (český jazyk, hudební výchova)  - Mgr.</w:t>
            </w:r>
          </w:p>
          <w:p w:rsidR="00A15AB4" w:rsidRPr="00487289" w:rsidDel="004D5028" w:rsidRDefault="00A15AB4" w:rsidP="00645DEF">
            <w:pPr>
              <w:rPr>
                <w:del w:id="407" w:author="Jana_PC" w:date="2018-05-28T14:55:00Z"/>
              </w:rPr>
            </w:pPr>
            <w:r w:rsidRPr="00487289">
              <w:t>2009  PdF MU v Brně, ukončené doktor</w:t>
            </w:r>
            <w:r w:rsidR="008B3205" w:rsidRPr="00487289">
              <w:t>ské studium v oboru Pedagogika -</w:t>
            </w:r>
            <w:r w:rsidRPr="00487289">
              <w:t xml:space="preserve"> Ph.D.</w:t>
            </w:r>
          </w:p>
          <w:p w:rsidR="00A15AB4" w:rsidRPr="00487289" w:rsidRDefault="00A15AB4" w:rsidP="00645DEF"/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t xml:space="preserve"> </w:t>
            </w:r>
            <w:r w:rsidRPr="00487289">
              <w:rPr>
                <w:b/>
              </w:rPr>
              <w:t>Praxe:</w:t>
            </w:r>
          </w:p>
          <w:p w:rsidR="00A15AB4" w:rsidRPr="00487289" w:rsidRDefault="00A15AB4" w:rsidP="00645DEF">
            <w:r w:rsidRPr="00487289">
              <w:t>2004 - 2009  učitelka základní ško</w:t>
            </w:r>
            <w:r w:rsidR="00080D34">
              <w:t>ly, výuka předmětů na I. a II. s</w:t>
            </w:r>
            <w:r w:rsidRPr="00487289">
              <w:t>t. ZŠ (hudební výchova, český ja</w:t>
            </w:r>
            <w:r w:rsidR="00080D34">
              <w:t>zyk, anglický jazyk)</w:t>
            </w:r>
            <w:r w:rsidR="00080D34">
              <w:br/>
              <w:t>2009 - do</w:t>
            </w:r>
            <w:r w:rsidRPr="00487289">
              <w:t xml:space="preserve">sud </w:t>
            </w:r>
            <w:r w:rsidR="00080D34" w:rsidRPr="00487289">
              <w:t>FHS UTB ve Zlíně</w:t>
            </w:r>
            <w:r w:rsidR="00080D34">
              <w:t>,</w:t>
            </w:r>
            <w:r w:rsidR="00080D34" w:rsidRPr="00487289">
              <w:t xml:space="preserve"> </w:t>
            </w:r>
            <w:r w:rsidR="00080D34">
              <w:t>odborný asistent</w:t>
            </w:r>
            <w:r w:rsidRPr="00487289">
              <w:t xml:space="preserve"> 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color w:val="000000"/>
              </w:rPr>
              <w:t>Obhájených několik desítek bakalářských a diplomových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95208E">
        <w:trPr>
          <w:trHeight w:val="3115"/>
        </w:trPr>
        <w:tc>
          <w:tcPr>
            <w:tcW w:w="9893" w:type="dxa"/>
            <w:gridSpan w:val="11"/>
          </w:tcPr>
          <w:p w:rsidR="00080D34" w:rsidRPr="00487289" w:rsidRDefault="00080D34" w:rsidP="00080D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87289">
              <w:t xml:space="preserve">Machů, E. (2016). Teachers´ Attitudes Toward Education of Gifted Pupils, 2016. In Aytekin, I. (Ed.) </w:t>
            </w:r>
            <w:r w:rsidRPr="00487289">
              <w:rPr>
                <w:i/>
              </w:rPr>
              <w:t xml:space="preserve">The Tourkish Online Journal of Educational Technology. Special Issue for INTE 2016. </w:t>
            </w:r>
            <w:r w:rsidRPr="00487289">
              <w:t>621 – 626.</w:t>
            </w:r>
            <w:r w:rsidRPr="00487289">
              <w:rPr>
                <w:i/>
              </w:rPr>
              <w:t xml:space="preserve"> </w:t>
            </w:r>
          </w:p>
          <w:p w:rsidR="00080D34" w:rsidRPr="00487289" w:rsidRDefault="00080D34" w:rsidP="00080D34">
            <w:pPr>
              <w:jc w:val="both"/>
            </w:pPr>
            <w:r w:rsidRPr="00487289">
              <w:t>Machů, E. (2015). Analyzing Differentiated Instructions in Inclusive Education of Gifted Preschoolers</w:t>
            </w:r>
            <w:r w:rsidRPr="00487289">
              <w:rPr>
                <w:i/>
              </w:rPr>
              <w:t>. Proceedia – Social and Behavioral Sciences.</w:t>
            </w:r>
            <w:r w:rsidRPr="00487289">
              <w:t xml:space="preserve"> Elsevier. 171, 1147- 1155. </w:t>
            </w:r>
          </w:p>
          <w:p w:rsidR="00080D34" w:rsidRPr="00487289" w:rsidRDefault="00080D34" w:rsidP="00080D34">
            <w:pPr>
              <w:jc w:val="both"/>
            </w:pPr>
            <w:r w:rsidRPr="00487289">
              <w:t xml:space="preserve">Pacholík, V., Lipnická, M., Machů, E., Leix, A., &amp; Nedělová, M. (2015). </w:t>
            </w:r>
            <w:r w:rsidRPr="00487289">
              <w:rPr>
                <w:i/>
              </w:rPr>
              <w:t>Specifika edukace dětí se speciálními vzdělávacími potřebami v mateřských školách.</w:t>
            </w:r>
            <w:r w:rsidRPr="00487289">
              <w:t xml:space="preserve"> Zlín: Univerzita Tomáše Bati ve Zlíně. </w:t>
            </w:r>
          </w:p>
          <w:p w:rsidR="00080D34" w:rsidRPr="00487289" w:rsidRDefault="00080D34" w:rsidP="00080D34">
            <w:pPr>
              <w:jc w:val="both"/>
            </w:pPr>
            <w:r w:rsidRPr="00487289">
              <w:t xml:space="preserve">Machů, E. (2013). </w:t>
            </w:r>
            <w:r w:rsidRPr="00487289">
              <w:rPr>
                <w:rFonts w:eastAsia="Calibri"/>
              </w:rPr>
              <w:t>Gifted Preschoolers - Case studies.</w:t>
            </w:r>
            <w:r w:rsidRPr="00487289">
              <w:t xml:space="preserve"> In Janda, M., Šťáva, J., &amp;Věchtová, G. </w:t>
            </w:r>
            <w:r w:rsidRPr="00487289">
              <w:rPr>
                <w:i/>
              </w:rPr>
              <w:t>Guiding Gifted Pupils and Students in Czech School</w:t>
            </w:r>
            <w:r w:rsidRPr="00487289">
              <w:t>. Brno: MSD, 22-33.</w:t>
            </w:r>
          </w:p>
          <w:p w:rsidR="00080D34" w:rsidRPr="00487289" w:rsidRDefault="00080D34" w:rsidP="00080D34">
            <w:pPr>
              <w:pStyle w:val="Nzev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Machů, E., &amp; Kočvarová, I. et al</w:t>
            </w:r>
            <w:r w:rsidRPr="00487289">
              <w:rPr>
                <w:b w:val="0"/>
                <w:sz w:val="20"/>
              </w:rPr>
              <w:t xml:space="preserve">. (2013). </w:t>
            </w:r>
            <w:r w:rsidRPr="00487289">
              <w:rPr>
                <w:b w:val="0"/>
                <w:i/>
                <w:sz w:val="20"/>
              </w:rPr>
              <w:t>Kvalita školy z hlediska péče o nadané žáky.</w:t>
            </w:r>
            <w:r w:rsidRPr="00487289">
              <w:rPr>
                <w:b w:val="0"/>
                <w:sz w:val="20"/>
              </w:rPr>
              <w:t xml:space="preserve"> Zlín: Univerzita Tomáše Bati ve Zlíně. </w:t>
            </w:r>
          </w:p>
          <w:p w:rsidR="00080D34" w:rsidRPr="00487289" w:rsidRDefault="00080D34" w:rsidP="00080D34">
            <w:pPr>
              <w:pStyle w:val="Normlnweb3"/>
              <w:shd w:val="clear" w:color="auto" w:fill="FFFFFF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Machů, E. (2012). Rozvoj matematických dovedností u nadaných dětí předškolního věku. In Novotná, J. (ed). </w:t>
            </w:r>
            <w:r w:rsidRPr="00487289">
              <w:rPr>
                <w:i/>
                <w:sz w:val="20"/>
                <w:szCs w:val="20"/>
              </w:rPr>
              <w:t>Motivace nadaných žáků a studentů v matematice a přírodních vědách.</w:t>
            </w:r>
            <w:r w:rsidRPr="00487289">
              <w:rPr>
                <w:sz w:val="20"/>
                <w:szCs w:val="20"/>
              </w:rPr>
              <w:t xml:space="preserve"> Brno: Pedagogická fakulta MU, 30 - 41. </w:t>
            </w:r>
          </w:p>
          <w:p w:rsidR="00D14C38" w:rsidRDefault="00A15AB4" w:rsidP="0095208E">
            <w:pPr>
              <w:pStyle w:val="Nzev"/>
              <w:jc w:val="both"/>
            </w:pPr>
            <w:r w:rsidRPr="00487289">
              <w:rPr>
                <w:b w:val="0"/>
                <w:sz w:val="20"/>
              </w:rPr>
              <w:t>Machů, E.</w:t>
            </w:r>
            <w:r w:rsidR="00080D34">
              <w:rPr>
                <w:b w:val="0"/>
                <w:sz w:val="20"/>
              </w:rPr>
              <w:t xml:space="preserve"> </w:t>
            </w:r>
            <w:r w:rsidRPr="00487289">
              <w:rPr>
                <w:b w:val="0"/>
                <w:sz w:val="20"/>
              </w:rPr>
              <w:t xml:space="preserve">(2010). </w:t>
            </w:r>
            <w:r w:rsidRPr="00487289">
              <w:rPr>
                <w:b w:val="0"/>
                <w:i/>
                <w:sz w:val="20"/>
              </w:rPr>
              <w:t>Nadaný žák</w:t>
            </w:r>
            <w:r w:rsidRPr="00487289">
              <w:rPr>
                <w:b w:val="0"/>
                <w:sz w:val="20"/>
              </w:rPr>
              <w:t>. Brno: Paido.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Pr="00487289" w:rsidRDefault="00A15AB4" w:rsidP="00645DEF"/>
        </w:tc>
      </w:tr>
      <w:tr w:rsidR="00A15AB4" w:rsidRPr="00487289" w:rsidTr="0095208E">
        <w:trPr>
          <w:cantSplit/>
          <w:trHeight w:val="269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 xml:space="preserve">Eva Machů,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B15AB8" w:rsidRDefault="00B15AB8" w:rsidP="00A15AB4"/>
    <w:p w:rsidR="00B15AB8" w:rsidRDefault="00B15AB8" w:rsidP="00A15AB4"/>
    <w:p w:rsidR="00B15AB8" w:rsidRPr="00487289" w:rsidRDefault="00B15AB8" w:rsidP="00A15AB4"/>
    <w:p w:rsidR="00A15AB4" w:rsidRPr="00487289" w:rsidRDefault="00A15AB4" w:rsidP="00A15AB4"/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63"/>
        <w:gridCol w:w="832"/>
        <w:gridCol w:w="1728"/>
        <w:gridCol w:w="526"/>
        <w:gridCol w:w="470"/>
        <w:gridCol w:w="998"/>
        <w:gridCol w:w="712"/>
        <w:gridCol w:w="77"/>
        <w:gridCol w:w="635"/>
        <w:gridCol w:w="696"/>
        <w:gridCol w:w="686"/>
      </w:tblGrid>
      <w:tr w:rsidR="00A15AB4" w:rsidRPr="00487289" w:rsidTr="00645DEF">
        <w:tc>
          <w:tcPr>
            <w:tcW w:w="992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63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60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6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60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Fakulta humanitních studií</w:t>
            </w:r>
          </w:p>
        </w:tc>
      </w:tr>
      <w:tr w:rsidR="00A15AB4" w:rsidRPr="00487289" w:rsidTr="00645DEF">
        <w:tc>
          <w:tcPr>
            <w:tcW w:w="256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60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6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5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Petr Novák</w:t>
            </w:r>
          </w:p>
        </w:tc>
        <w:tc>
          <w:tcPr>
            <w:tcW w:w="71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4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Ing., PhD.</w:t>
            </w:r>
          </w:p>
        </w:tc>
      </w:tr>
      <w:tr w:rsidR="00A15AB4" w:rsidRPr="00487289" w:rsidTr="00645DEF">
        <w:tc>
          <w:tcPr>
            <w:tcW w:w="256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32" w:type="dxa"/>
          </w:tcPr>
          <w:p w:rsidR="00A15AB4" w:rsidRPr="00487289" w:rsidRDefault="00A15AB4" w:rsidP="00CB681F">
            <w:r w:rsidRPr="00487289">
              <w:t>1979</w:t>
            </w:r>
          </w:p>
        </w:tc>
        <w:tc>
          <w:tcPr>
            <w:tcW w:w="172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6" w:type="dxa"/>
            <w:gridSpan w:val="2"/>
          </w:tcPr>
          <w:p w:rsidR="00A15AB4" w:rsidRPr="00487289" w:rsidRDefault="00A15AB4" w:rsidP="0084448F">
            <w:r w:rsidRPr="00487289">
              <w:t>pp</w:t>
            </w:r>
            <w:r w:rsidR="00080D34">
              <w:t>.</w:t>
            </w:r>
          </w:p>
        </w:tc>
        <w:tc>
          <w:tcPr>
            <w:tcW w:w="99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12" w:type="dxa"/>
          </w:tcPr>
          <w:p w:rsidR="00A15AB4" w:rsidRPr="00487289" w:rsidRDefault="00A15AB4" w:rsidP="00645DEF">
            <w:pPr>
              <w:jc w:val="center"/>
            </w:pPr>
            <w:r w:rsidRPr="00487289">
              <w:t>40 h.</w:t>
            </w:r>
          </w:p>
        </w:tc>
        <w:tc>
          <w:tcPr>
            <w:tcW w:w="712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:rsidR="00A15AB4" w:rsidRPr="00487289" w:rsidRDefault="00A15AB4" w:rsidP="00645DEF">
            <w:r w:rsidRPr="00487289">
              <w:t>N</w:t>
            </w:r>
          </w:p>
        </w:tc>
      </w:tr>
      <w:tr w:rsidR="00A15AB4" w:rsidRPr="00487289" w:rsidTr="00645DEF">
        <w:tc>
          <w:tcPr>
            <w:tcW w:w="5123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2"/>
          </w:tcPr>
          <w:p w:rsidR="00A15AB4" w:rsidRPr="00487289" w:rsidRDefault="00A15AB4" w:rsidP="00645DEF">
            <w:pPr>
              <w:jc w:val="center"/>
            </w:pPr>
          </w:p>
        </w:tc>
        <w:tc>
          <w:tcPr>
            <w:tcW w:w="99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12" w:type="dxa"/>
          </w:tcPr>
          <w:p w:rsidR="00A15AB4" w:rsidRPr="00487289" w:rsidRDefault="00A15AB4" w:rsidP="00645DEF">
            <w:pPr>
              <w:jc w:val="center"/>
            </w:pPr>
          </w:p>
        </w:tc>
        <w:tc>
          <w:tcPr>
            <w:tcW w:w="712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2" w:type="dxa"/>
            <w:gridSpan w:val="2"/>
          </w:tcPr>
          <w:p w:rsidR="00A15AB4" w:rsidRPr="00487289" w:rsidRDefault="00A15AB4" w:rsidP="00645DEF">
            <w:pPr>
              <w:jc w:val="center"/>
            </w:pPr>
          </w:p>
        </w:tc>
      </w:tr>
      <w:tr w:rsidR="00A15AB4" w:rsidRPr="00487289" w:rsidTr="00645DEF">
        <w:tc>
          <w:tcPr>
            <w:tcW w:w="6119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0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4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119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Moravská vysoká škola Olomouc</w:t>
            </w:r>
          </w:p>
        </w:tc>
        <w:tc>
          <w:tcPr>
            <w:tcW w:w="1710" w:type="dxa"/>
            <w:gridSpan w:val="2"/>
          </w:tcPr>
          <w:p w:rsidR="00A15AB4" w:rsidRPr="00487289" w:rsidRDefault="00A15AB4" w:rsidP="00645DEF">
            <w:pPr>
              <w:jc w:val="center"/>
            </w:pPr>
            <w:r w:rsidRPr="00487289">
              <w:t>pp</w:t>
            </w:r>
          </w:p>
        </w:tc>
        <w:tc>
          <w:tcPr>
            <w:tcW w:w="2094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20 h.</w:t>
            </w:r>
          </w:p>
        </w:tc>
      </w:tr>
      <w:tr w:rsidR="00A15AB4" w:rsidRPr="00487289" w:rsidTr="00645DEF"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343"/>
        </w:trPr>
        <w:tc>
          <w:tcPr>
            <w:tcW w:w="9923" w:type="dxa"/>
            <w:gridSpan w:val="11"/>
            <w:tcBorders>
              <w:top w:val="nil"/>
            </w:tcBorders>
          </w:tcPr>
          <w:p w:rsidR="00A15AB4" w:rsidRPr="00487289" w:rsidRDefault="00167029" w:rsidP="00645DEF">
            <w:pPr>
              <w:jc w:val="both"/>
            </w:pPr>
            <w:r w:rsidRPr="00487289">
              <w:t>Základy podnikatelství</w:t>
            </w:r>
            <w:r w:rsidR="00A15AB4" w:rsidRPr="00487289">
              <w:t xml:space="preserve"> (dále viz BIIa).</w:t>
            </w:r>
          </w:p>
        </w:tc>
      </w:tr>
      <w:tr w:rsidR="00A15AB4" w:rsidRPr="00487289" w:rsidTr="00645DEF"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54341">
        <w:tblPrEx>
          <w:tblLook w:val="0000" w:firstRow="0" w:lastRow="0" w:firstColumn="0" w:lastColumn="0" w:noHBand="0" w:noVBand="0"/>
        </w:tblPrEx>
        <w:trPr>
          <w:trHeight w:val="719"/>
        </w:trPr>
        <w:tc>
          <w:tcPr>
            <w:tcW w:w="9923" w:type="dxa"/>
            <w:gridSpan w:val="11"/>
            <w:shd w:val="clear" w:color="auto" w:fill="auto"/>
          </w:tcPr>
          <w:p w:rsidR="00D14C38" w:rsidRDefault="00A15AB4" w:rsidP="0095208E">
            <w:pPr>
              <w:pStyle w:val="Zkladntext"/>
              <w:spacing w:after="0"/>
            </w:pPr>
            <w:r w:rsidRPr="00487289">
              <w:lastRenderedPageBreak/>
              <w:t xml:space="preserve">2001 – 2003 </w:t>
            </w:r>
            <w:r w:rsidR="009C7486">
              <w:t>FaME UTB</w:t>
            </w:r>
            <w:r w:rsidRPr="00487289">
              <w:t xml:space="preserve"> ve Zlíně, ukončené magisterské studium v oboru Management a ekonomika – Ing </w:t>
            </w:r>
          </w:p>
          <w:p w:rsidR="00D14C38" w:rsidRDefault="00A15AB4" w:rsidP="0095208E">
            <w:pPr>
              <w:pStyle w:val="Zkladntext"/>
              <w:spacing w:after="0"/>
            </w:pPr>
            <w:r w:rsidRPr="00487289">
              <w:t xml:space="preserve">2003 – 2009 </w:t>
            </w:r>
            <w:r w:rsidR="009C7486">
              <w:t>FaME UTB</w:t>
            </w:r>
            <w:r w:rsidRPr="00487289">
              <w:t xml:space="preserve"> ve Zlíně, ukončené doktorské studium v oboru</w:t>
            </w:r>
            <w:r w:rsidR="00654341">
              <w:t xml:space="preserve"> Management a ekonomika - Ph.D.</w:t>
            </w:r>
          </w:p>
        </w:tc>
      </w:tr>
      <w:tr w:rsidR="00A15AB4" w:rsidRPr="00487289" w:rsidTr="00645DEF"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CB681F">
        <w:tblPrEx>
          <w:tblLook w:val="0000" w:firstRow="0" w:lastRow="0" w:firstColumn="0" w:lastColumn="0" w:noHBand="0" w:noVBand="0"/>
        </w:tblPrEx>
        <w:trPr>
          <w:trHeight w:val="835"/>
        </w:trPr>
        <w:tc>
          <w:tcPr>
            <w:tcW w:w="9923" w:type="dxa"/>
            <w:gridSpan w:val="11"/>
          </w:tcPr>
          <w:p w:rsidR="00D14C38" w:rsidRDefault="00A15AB4" w:rsidP="0095208E">
            <w:pPr>
              <w:pStyle w:val="Zkladntext"/>
              <w:spacing w:after="0"/>
            </w:pPr>
            <w:r w:rsidRPr="00487289">
              <w:t>2006 – dosud Univerzita Tomáše Bati ve Zlíně, Fakulta managementu a ekonomiky, odborný asistent, ředitel ústavu Podnikové ekonomiky (od 2016)</w:t>
            </w:r>
          </w:p>
          <w:p w:rsidR="00D14C38" w:rsidRDefault="00A15AB4" w:rsidP="0095208E">
            <w:pPr>
              <w:pStyle w:val="Zkladntext"/>
              <w:spacing w:after="0"/>
              <w:rPr>
                <w:highlight w:val="yellow"/>
              </w:rPr>
            </w:pPr>
            <w:r w:rsidRPr="00487289">
              <w:t>2011 – dosud Moravská vysoká škola Olomouc, Ústav podnikové ekonomiky, odborný asistent</w:t>
            </w:r>
          </w:p>
        </w:tc>
      </w:tr>
      <w:tr w:rsidR="00A15AB4" w:rsidRPr="00487289" w:rsidTr="00645DEF">
        <w:trPr>
          <w:trHeight w:val="250"/>
        </w:trPr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377"/>
        </w:trPr>
        <w:tc>
          <w:tcPr>
            <w:tcW w:w="992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Obhájených 50 bakalářských a 90 diplomových prací.  </w:t>
            </w:r>
          </w:p>
        </w:tc>
      </w:tr>
      <w:tr w:rsidR="00A15AB4" w:rsidRPr="00487289" w:rsidTr="00645DEF">
        <w:trPr>
          <w:cantSplit/>
        </w:trPr>
        <w:tc>
          <w:tcPr>
            <w:tcW w:w="339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54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5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95" w:type="dxa"/>
            <w:gridSpan w:val="2"/>
          </w:tcPr>
          <w:p w:rsidR="00A15AB4" w:rsidRPr="00487289" w:rsidRDefault="00A15AB4" w:rsidP="00645DEF">
            <w:pPr>
              <w:jc w:val="center"/>
            </w:pPr>
          </w:p>
        </w:tc>
        <w:tc>
          <w:tcPr>
            <w:tcW w:w="2254" w:type="dxa"/>
            <w:gridSpan w:val="2"/>
          </w:tcPr>
          <w:p w:rsidR="00A15AB4" w:rsidRPr="00487289" w:rsidRDefault="00A15AB4" w:rsidP="00645DEF">
            <w:pPr>
              <w:jc w:val="center"/>
            </w:pP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center"/>
            </w:pPr>
          </w:p>
        </w:tc>
        <w:tc>
          <w:tcPr>
            <w:tcW w:w="635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6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86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9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54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 (Ph.D.)</w:t>
            </w: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5" w:type="dxa"/>
            <w:vMerge w:val="restart"/>
            <w:tcBorders>
              <w:left w:val="single" w:sz="12" w:space="0" w:color="auto"/>
            </w:tcBorders>
          </w:tcPr>
          <w:p w:rsidR="00A15AB4" w:rsidRPr="0095208E" w:rsidRDefault="00CC0716" w:rsidP="00645DEF">
            <w:pPr>
              <w:jc w:val="center"/>
            </w:pPr>
            <w:r w:rsidRPr="0095208E">
              <w:t>31</w:t>
            </w:r>
          </w:p>
        </w:tc>
        <w:tc>
          <w:tcPr>
            <w:tcW w:w="696" w:type="dxa"/>
            <w:vMerge w:val="restart"/>
          </w:tcPr>
          <w:p w:rsidR="00A15AB4" w:rsidRPr="0095208E" w:rsidRDefault="00CC0716" w:rsidP="00645DEF">
            <w:pPr>
              <w:jc w:val="center"/>
            </w:pPr>
            <w:r w:rsidRPr="0095208E">
              <w:t>59</w:t>
            </w:r>
          </w:p>
        </w:tc>
        <w:tc>
          <w:tcPr>
            <w:tcW w:w="686" w:type="dxa"/>
            <w:vMerge w:val="restart"/>
          </w:tcPr>
          <w:p w:rsidR="00A15AB4" w:rsidRPr="00487289" w:rsidRDefault="00A15AB4" w:rsidP="00645DEF">
            <w:pPr>
              <w:jc w:val="center"/>
            </w:pPr>
          </w:p>
        </w:tc>
      </w:tr>
      <w:tr w:rsidR="00A15AB4" w:rsidRPr="00487289" w:rsidTr="00645DEF">
        <w:trPr>
          <w:trHeight w:val="205"/>
        </w:trPr>
        <w:tc>
          <w:tcPr>
            <w:tcW w:w="3395" w:type="dxa"/>
            <w:gridSpan w:val="2"/>
          </w:tcPr>
          <w:p w:rsidR="00A15AB4" w:rsidRPr="00487289" w:rsidRDefault="00A15AB4" w:rsidP="00080D34">
            <w:r w:rsidRPr="00487289">
              <w:t>Management a ekonomika</w:t>
            </w:r>
          </w:p>
        </w:tc>
        <w:tc>
          <w:tcPr>
            <w:tcW w:w="2254" w:type="dxa"/>
            <w:gridSpan w:val="2"/>
          </w:tcPr>
          <w:p w:rsidR="00A15AB4" w:rsidRPr="00487289" w:rsidRDefault="00A15AB4" w:rsidP="00080D34">
            <w:r w:rsidRPr="00487289">
              <w:t>2009</w:t>
            </w:r>
          </w:p>
        </w:tc>
        <w:tc>
          <w:tcPr>
            <w:tcW w:w="2257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080D34">
            <w:r w:rsidRPr="00487289">
              <w:t xml:space="preserve">UTB </w:t>
            </w:r>
          </w:p>
        </w:tc>
        <w:tc>
          <w:tcPr>
            <w:tcW w:w="635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6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86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1828"/>
        </w:trPr>
        <w:tc>
          <w:tcPr>
            <w:tcW w:w="9923" w:type="dxa"/>
            <w:gridSpan w:val="11"/>
          </w:tcPr>
          <w:p w:rsidR="00080D34" w:rsidRPr="00487289" w:rsidRDefault="00080D34" w:rsidP="00080D34">
            <w:pPr>
              <w:pStyle w:val="Nadpis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7289">
              <w:rPr>
                <w:rFonts w:ascii="Times New Roman" w:eastAsia="Times New Roman" w:hAnsi="Times New Roman" w:cs="Times New Roman"/>
                <w:color w:val="000000"/>
              </w:rPr>
              <w:t xml:space="preserve">Novák, P.,  Papadaki, Š., Popesko, B., &amp; Hrabec, D. (2016). Comparison of Managerial Implications for Utilization of Variable Costing and Throughput Accounting Methods, </w:t>
            </w:r>
            <w:r w:rsidRPr="00487289">
              <w:rPr>
                <w:rFonts w:ascii="Times New Roman" w:eastAsia="Times New Roman" w:hAnsi="Times New Roman" w:cs="Times New Roman"/>
                <w:i/>
                <w:color w:val="000000"/>
              </w:rPr>
              <w:t>Journal of Applied Engineering Science</w:t>
            </w:r>
            <w:r w:rsidRPr="00487289">
              <w:rPr>
                <w:rFonts w:ascii="Times New Roman" w:eastAsia="Times New Roman" w:hAnsi="Times New Roman" w:cs="Times New Roman"/>
                <w:color w:val="000000"/>
              </w:rPr>
              <w:t xml:space="preserve">. 14 (3), 351-360. </w:t>
            </w:r>
          </w:p>
          <w:p w:rsidR="00080D34" w:rsidRPr="00487289" w:rsidRDefault="00080D34" w:rsidP="00080D34">
            <w:pPr>
              <w:pStyle w:val="Nadpis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7289">
              <w:rPr>
                <w:rFonts w:ascii="Times New Roman" w:eastAsia="Times New Roman" w:hAnsi="Times New Roman" w:cs="Times New Roman"/>
                <w:color w:val="000000"/>
              </w:rPr>
              <w:t>Novák, P., &amp; Vencálek, O</w:t>
            </w:r>
            <w:r w:rsidRPr="00487289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. (2016). </w:t>
            </w:r>
            <w:r w:rsidRPr="00487289">
              <w:rPr>
                <w:rFonts w:ascii="Times New Roman" w:eastAsia="Times New Roman" w:hAnsi="Times New Roman" w:cs="Times New Roman"/>
                <w:color w:val="000000"/>
              </w:rPr>
              <w:t xml:space="preserve">Is It Sufficient to Assess Cost Behavior Merely by Volume of Production? Cost behavior research results from Czech Republic. </w:t>
            </w:r>
            <w:r w:rsidRPr="00487289">
              <w:rPr>
                <w:rFonts w:ascii="Times New Roman" w:eastAsia="Times New Roman" w:hAnsi="Times New Roman" w:cs="Times New Roman"/>
                <w:i/>
                <w:color w:val="000000"/>
              </w:rPr>
              <w:t>Montenegrin Journal of Economics</w:t>
            </w:r>
            <w:r w:rsidRPr="00487289">
              <w:rPr>
                <w:rFonts w:ascii="Times New Roman" w:eastAsia="Times New Roman" w:hAnsi="Times New Roman" w:cs="Times New Roman"/>
                <w:color w:val="000000"/>
              </w:rPr>
              <w:t>. 12(3), 139-154.</w:t>
            </w:r>
          </w:p>
          <w:p w:rsidR="00080D34" w:rsidRPr="00487289" w:rsidRDefault="00080D34" w:rsidP="00080D34">
            <w:pPr>
              <w:contextualSpacing/>
              <w:jc w:val="both"/>
              <w:rPr>
                <w:color w:val="000000"/>
              </w:rPr>
            </w:pPr>
            <w:r w:rsidRPr="00487289">
              <w:rPr>
                <w:color w:val="000000"/>
              </w:rPr>
              <w:t xml:space="preserve">Rajnoha, R., Novák, P., &amp; Merková, M. (2016). Relationships Between Investment Effectiveness Controlling and Business Performance. </w:t>
            </w:r>
            <w:r w:rsidRPr="00487289">
              <w:rPr>
                <w:i/>
                <w:color w:val="000000"/>
              </w:rPr>
              <w:t>Montenegrin Journal of Economics</w:t>
            </w:r>
            <w:r w:rsidRPr="00487289">
              <w:rPr>
                <w:color w:val="000000"/>
              </w:rPr>
              <w:t>. 12(2), 139-154.</w:t>
            </w:r>
          </w:p>
          <w:p w:rsidR="00080D34" w:rsidRPr="00487289" w:rsidRDefault="00080D34" w:rsidP="00080D34">
            <w:pPr>
              <w:contextualSpacing/>
              <w:jc w:val="both"/>
              <w:rPr>
                <w:iCs/>
              </w:rPr>
            </w:pPr>
            <w:r w:rsidRPr="00487289">
              <w:t>Popesko, B., Papadaki, Š., &amp;</w:t>
            </w:r>
            <w:r w:rsidR="004E34F2">
              <w:t xml:space="preserve"> </w:t>
            </w:r>
            <w:r w:rsidRPr="00487289">
              <w:t xml:space="preserve">Novák, P. (2015). Cost and Reimbursement Aanalysis of Selected Hospital Diagnoses via Acitivity-Based Costing, </w:t>
            </w:r>
            <w:r w:rsidRPr="00487289">
              <w:rPr>
                <w:i/>
              </w:rPr>
              <w:t xml:space="preserve">E </w:t>
            </w:r>
            <w:r w:rsidRPr="00487289">
              <w:rPr>
                <w:rStyle w:val="Zdraznn"/>
                <w:color w:val="000000"/>
              </w:rPr>
              <w:t xml:space="preserve">&amp; </w:t>
            </w:r>
            <w:r w:rsidRPr="00487289">
              <w:rPr>
                <w:i/>
              </w:rPr>
              <w:t>M Ekonomie a Management</w:t>
            </w:r>
            <w:r w:rsidRPr="00487289">
              <w:t>. 18 (3), 50 – 61</w:t>
            </w:r>
            <w:r w:rsidRPr="00487289">
              <w:rPr>
                <w:i/>
                <w:iCs/>
                <w:color w:val="1F497D"/>
              </w:rPr>
              <w:t xml:space="preserve">. </w:t>
            </w:r>
          </w:p>
          <w:p w:rsidR="00080D34" w:rsidRPr="00487289" w:rsidRDefault="00080D34" w:rsidP="00080D34">
            <w:pPr>
              <w:contextualSpacing/>
              <w:jc w:val="both"/>
            </w:pPr>
            <w:r w:rsidRPr="00487289">
              <w:t xml:space="preserve">Belás, J., Bartoš, P., Habánik, J., &amp; Novák, P. (2014). Significant Attributes of the Business Environment in Small and Medium-Sized Enterprises. In: </w:t>
            </w:r>
            <w:r w:rsidRPr="00487289">
              <w:rPr>
                <w:i/>
              </w:rPr>
              <w:t>Economics and Sociology</w:t>
            </w:r>
            <w:r w:rsidRPr="00487289">
              <w:t xml:space="preserve">. 7 (3), 22–39. </w:t>
            </w:r>
          </w:p>
          <w:p w:rsidR="00080D34" w:rsidRPr="00487289" w:rsidRDefault="00080D34" w:rsidP="00080D34">
            <w:pPr>
              <w:contextualSpacing/>
              <w:jc w:val="both"/>
              <w:rPr>
                <w:rStyle w:val="Hypertextovodkaz"/>
                <w:color w:val="0D0D0D" w:themeColor="text1" w:themeTint="F2"/>
              </w:rPr>
            </w:pPr>
            <w:r w:rsidRPr="00487289">
              <w:rPr>
                <w:color w:val="000000"/>
              </w:rPr>
              <w:t xml:space="preserve">Popesko, B., Novák, P., Tučková, Z., Papadaki, Š., &amp; Strouhal, J. (2014). </w:t>
            </w:r>
            <w:r w:rsidR="00CC0716" w:rsidRPr="0095208E">
              <w:rPr>
                <w:i/>
                <w:color w:val="000000"/>
              </w:rPr>
              <w:t>Kalkulace nákladů ve zdravotnických organizacích</w:t>
            </w:r>
            <w:r w:rsidRPr="00487289">
              <w:rPr>
                <w:color w:val="000000"/>
              </w:rPr>
              <w:t>. Praha: Wolters Kluwer.</w:t>
            </w:r>
          </w:p>
          <w:p w:rsidR="00A15AB4" w:rsidRPr="00487289" w:rsidRDefault="00A15AB4" w:rsidP="00645DEF">
            <w:pPr>
              <w:pStyle w:val="Nadpis5"/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7289">
              <w:rPr>
                <w:rFonts w:ascii="Times New Roman" w:eastAsia="Times New Roman" w:hAnsi="Times New Roman" w:cs="Times New Roman"/>
                <w:color w:val="000000"/>
              </w:rPr>
              <w:t>Novák, P., Dvorský, J., Popesko, B., &amp; Strouhal</w:t>
            </w:r>
            <w:r w:rsidRPr="00487289">
              <w:rPr>
                <w:rFonts w:ascii="Times New Roman" w:eastAsia="Times New Roman" w:hAnsi="Times New Roman" w:cs="Times New Roman"/>
                <w:caps/>
                <w:color w:val="000000"/>
              </w:rPr>
              <w:t xml:space="preserve">, J. (2010). </w:t>
            </w:r>
            <w:r w:rsidRPr="00487289">
              <w:rPr>
                <w:rFonts w:ascii="Times New Roman" w:eastAsia="Times New Roman" w:hAnsi="Times New Roman" w:cs="Times New Roman"/>
                <w:color w:val="000000"/>
              </w:rPr>
              <w:t xml:space="preserve">Analysis of overhead cost behavior: Case study on decision-making approach. </w:t>
            </w:r>
            <w:r w:rsidRPr="00487289">
              <w:rPr>
                <w:rFonts w:ascii="Times New Roman" w:eastAsia="Times New Roman" w:hAnsi="Times New Roman" w:cs="Times New Roman"/>
                <w:i/>
                <w:color w:val="000000"/>
              </w:rPr>
              <w:t>Journal of International Studies.10</w:t>
            </w:r>
            <w:r w:rsidR="004C5F60" w:rsidRPr="00487289">
              <w:rPr>
                <w:rFonts w:ascii="Times New Roman" w:eastAsia="Times New Roman" w:hAnsi="Times New Roman" w:cs="Times New Roman"/>
                <w:color w:val="000000"/>
              </w:rPr>
              <w:t xml:space="preserve"> (1), 2017, </w:t>
            </w:r>
            <w:r w:rsidRPr="00487289">
              <w:rPr>
                <w:rFonts w:ascii="Times New Roman" w:eastAsia="Times New Roman" w:hAnsi="Times New Roman" w:cs="Times New Roman"/>
                <w:color w:val="000000"/>
              </w:rPr>
              <w:t>74-91.</w:t>
            </w:r>
          </w:p>
          <w:p w:rsidR="00A15AB4" w:rsidRPr="00CB681F" w:rsidRDefault="00A15AB4" w:rsidP="00645DEF">
            <w:pPr>
              <w:contextualSpacing/>
              <w:jc w:val="both"/>
              <w:rPr>
                <w:i/>
                <w:szCs w:val="22"/>
              </w:rPr>
            </w:pPr>
          </w:p>
          <w:p w:rsidR="00A15AB4" w:rsidRPr="00487289" w:rsidRDefault="000B06BA" w:rsidP="00645DEF">
            <w:pPr>
              <w:contextualSpacing/>
              <w:jc w:val="both"/>
            </w:pPr>
            <w:r w:rsidRPr="00487289">
              <w:t xml:space="preserve">2014 – 2016 </w:t>
            </w:r>
            <w:r w:rsidR="00A15AB4" w:rsidRPr="00487289">
              <w:t>GAČR, Variabilita skupin nákladů a její promítnutí v kalkulačním systému ve výrobních firmách (GAČR 14 21654P); hlavní řešitel</w:t>
            </w:r>
          </w:p>
          <w:p w:rsidR="00A15AB4" w:rsidRPr="00487289" w:rsidRDefault="000B06BA" w:rsidP="00645DEF">
            <w:pPr>
              <w:contextualSpacing/>
              <w:jc w:val="both"/>
            </w:pPr>
            <w:r w:rsidRPr="00487289">
              <w:t xml:space="preserve">2017 – 2019 </w:t>
            </w:r>
            <w:r w:rsidR="00A15AB4" w:rsidRPr="00487289">
              <w:t>GAČR, Determinanty struktury systémů rozpočetnictví a měření výkonnosti a jejich vliv na chování a výkonnost organizace (GAČR 17-13518S); spoluřešitel</w:t>
            </w:r>
          </w:p>
        </w:tc>
      </w:tr>
      <w:tr w:rsidR="00A15AB4" w:rsidRPr="00487289" w:rsidTr="00645DEF">
        <w:trPr>
          <w:trHeight w:val="218"/>
        </w:trPr>
        <w:tc>
          <w:tcPr>
            <w:tcW w:w="992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 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923" w:type="dxa"/>
            <w:gridSpan w:val="11"/>
          </w:tcPr>
          <w:p w:rsidR="00A15AB4" w:rsidRPr="00487289" w:rsidRDefault="00A15AB4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6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54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>Petr Novák, v. r.</w:t>
            </w:r>
          </w:p>
        </w:tc>
        <w:tc>
          <w:tcPr>
            <w:tcW w:w="78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7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B15AB8" w:rsidRDefault="00B15AB8" w:rsidP="00A15AB4"/>
    <w:p w:rsidR="0007769F" w:rsidRPr="00487289" w:rsidRDefault="0007769F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Viktor Pacholík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 et Mgr., Ph.D.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1979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504FD4">
            <w:pPr>
              <w:jc w:val="both"/>
            </w:pPr>
            <w:r w:rsidRPr="00487289">
              <w:t>082020</w:t>
            </w:r>
            <w:ins w:id="408" w:author="Jana_PC" w:date="2018-05-18T20:16:00Z">
              <w:r w:rsidR="004E34F2">
                <w:t xml:space="preserve"> 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082020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lastRenderedPageBreak/>
              <w:t>Psychologická propedeutika, Vývojová psychologie, Psychomotorika, Sociální psychologie (dále viz BIIa)</w:t>
            </w:r>
            <w:r w:rsidR="00721F41">
              <w:t>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2002 PdF MU Brno, ukončené magisterské studium, aprobace Učitelství pro 1. stupeň ZŠ – Mgr.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2011 FF UPOL Olomouc, ukončené bakalářské studium v oboru Psychologie – Bc.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2012 FSpS MU Brno, ukončené doktorské studium v oboru Kinantropolgie – Ph.D.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2013 FF UPOL Olomouc, ukončené magisterské studium v oboru Psychologie – Mgr.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2008 – 2014 FSpS MU v Brně, asistent, od roku 2013 odborný asistent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2014 – dosud FHS UTB ve Zlíně, odborný asistent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spacing w:line="276" w:lineRule="auto"/>
              <w:jc w:val="both"/>
              <w:rPr>
                <w:lang w:eastAsia="en-US"/>
              </w:rPr>
            </w:pPr>
            <w:r w:rsidRPr="00487289">
              <w:rPr>
                <w:lang w:eastAsia="en-US"/>
              </w:rPr>
              <w:t>Obhájených více než 30 bakalářských a 18 diplomových prací.</w:t>
            </w:r>
          </w:p>
          <w:p w:rsidR="00A15AB4" w:rsidRPr="00487289" w:rsidRDefault="00A15AB4" w:rsidP="00645DE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0</w:t>
            </w: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  <w:r w:rsidRPr="00487289">
              <w:t>1</w:t>
            </w: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  <w:r w:rsidRPr="00487289">
              <w:t>2</w:t>
            </w: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080D34" w:rsidRPr="00487289" w:rsidRDefault="00080D34" w:rsidP="00080D34">
            <w:pPr>
              <w:jc w:val="both"/>
            </w:pPr>
            <w:r w:rsidRPr="00487289">
              <w:t xml:space="preserve">Pacholík, V., &amp; Nedělová, M. (2017). Physical Games as a Means of Developing Children’s Social Skills in Kindergarten. </w:t>
            </w:r>
            <w:r w:rsidRPr="00487289">
              <w:rPr>
                <w:i/>
              </w:rPr>
              <w:t>Acta Technologica Dubnicae, 7</w:t>
            </w:r>
            <w:r w:rsidRPr="00487289">
              <w:t>(2), 56-68.</w:t>
            </w:r>
          </w:p>
          <w:p w:rsidR="00080D34" w:rsidRPr="00487289" w:rsidRDefault="00080D34" w:rsidP="00080D34">
            <w:pPr>
              <w:jc w:val="both"/>
            </w:pPr>
            <w:r w:rsidRPr="00487289">
              <w:t xml:space="preserve">Pacholík, V., Nedělová, M., &amp; Šmatelková, N. (2016). </w:t>
            </w:r>
            <w:r w:rsidRPr="00487289">
              <w:rPr>
                <w:i/>
              </w:rPr>
              <w:t>Rozvíjení sociálních dovedností dětí prostřednictvím pohybových her</w:t>
            </w:r>
            <w:r w:rsidRPr="00487289">
              <w:t>. Zlín: Univerzita Tomáše Bati ve Zlíně, Fakulta humanitních studií.</w:t>
            </w:r>
          </w:p>
          <w:p w:rsidR="00080D34" w:rsidRPr="00487289" w:rsidRDefault="00080D34" w:rsidP="00080D34">
            <w:pPr>
              <w:jc w:val="both"/>
            </w:pPr>
            <w:r w:rsidRPr="00487289">
              <w:t xml:space="preserve">Pacholík, V., &amp; Nedělová, M. (2016). Support of Social Relationships in Children’s Groups by means of Physical Activities. </w:t>
            </w:r>
            <w:r w:rsidRPr="00487289">
              <w:rPr>
                <w:i/>
              </w:rPr>
              <w:t>European Proceedings of Social and Behavioural Sciences,</w:t>
            </w:r>
            <w:r w:rsidRPr="00487289">
              <w:t xml:space="preserve"> </w:t>
            </w:r>
            <w:r w:rsidRPr="00487289">
              <w:rPr>
                <w:i/>
              </w:rPr>
              <w:t>2016</w:t>
            </w:r>
            <w:r w:rsidRPr="00487289">
              <w:t>(16), 448-457.</w:t>
            </w:r>
          </w:p>
          <w:p w:rsidR="00080D34" w:rsidRPr="00487289" w:rsidRDefault="00080D34" w:rsidP="00080D34">
            <w:pPr>
              <w:jc w:val="both"/>
            </w:pPr>
            <w:r w:rsidRPr="00487289">
              <w:t xml:space="preserve">Pacholík, V. (Ed.), Lipnická, M., Machů, E., Leix, A., &amp; Nedělová, M. (2015). </w:t>
            </w:r>
            <w:r w:rsidRPr="00487289">
              <w:rPr>
                <w:i/>
              </w:rPr>
              <w:t>Specifika edukace dětí se speciálními vzdělávacími potřebami v mateřských školách.</w:t>
            </w:r>
            <w:r w:rsidRPr="00487289">
              <w:t xml:space="preserve"> Zlín: Univerzita Tomáše Bati ve Zlíně, Fakulta humanitních studií.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Pacholík, V., &amp; Wiegerová, A. (Eds.) (2014). </w:t>
            </w:r>
            <w:r w:rsidRPr="00487289">
              <w:rPr>
                <w:i/>
              </w:rPr>
              <w:t>Researchers forum XIV.</w:t>
            </w:r>
            <w:r w:rsidRPr="00487289">
              <w:t xml:space="preserve"> Zlín: Univerzita Tomáše Bati ve Zlíně, Fakulta humanitních studií.</w:t>
            </w:r>
          </w:p>
          <w:p w:rsidR="00A15AB4" w:rsidRPr="00487289" w:rsidRDefault="00A15AB4" w:rsidP="00645DEF">
            <w:pPr>
              <w:jc w:val="both"/>
            </w:pPr>
          </w:p>
          <w:p w:rsidR="00A15AB4" w:rsidRPr="00487289" w:rsidRDefault="00A15AB4" w:rsidP="00645DEF">
            <w:pPr>
              <w:jc w:val="both"/>
            </w:pPr>
            <w:r w:rsidRPr="00487289">
              <w:t>Recenzování vědeckých studií pro časopis Česká kinantropologie a Studia sportiva.</w:t>
            </w:r>
          </w:p>
          <w:p w:rsidR="00A15AB4" w:rsidRPr="00487289" w:rsidRDefault="00A15AB4" w:rsidP="00645DEF">
            <w:pPr>
              <w:jc w:val="both"/>
            </w:pPr>
            <w:r w:rsidRPr="00487289">
              <w:t>Recenzování odborných knih.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Default="00A15AB4" w:rsidP="00645DEF"/>
          <w:p w:rsidR="00885BBA" w:rsidRPr="00487289" w:rsidRDefault="00885BBA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18634E" w:rsidP="00645DEF">
            <w:pPr>
              <w:jc w:val="both"/>
            </w:pPr>
            <w:r>
              <w:t>Viktor Pacholík, v.r.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18634E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B15AB8" w:rsidRDefault="00B15AB8" w:rsidP="00A15AB4"/>
    <w:p w:rsidR="007E743E" w:rsidRPr="00487289" w:rsidRDefault="007E743E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9F275D" w:rsidRPr="0040774B" w:rsidTr="003377F5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9F275D" w:rsidRPr="0040774B" w:rsidRDefault="009F275D" w:rsidP="003377F5">
            <w:pPr>
              <w:jc w:val="both"/>
              <w:rPr>
                <w:b/>
                <w:sz w:val="28"/>
              </w:rPr>
            </w:pPr>
            <w:r w:rsidRPr="0040774B">
              <w:rPr>
                <w:b/>
                <w:sz w:val="28"/>
              </w:rPr>
              <w:t>C-I – Personální zabezpečení</w:t>
            </w:r>
          </w:p>
        </w:tc>
      </w:tr>
      <w:tr w:rsidR="009F275D" w:rsidRPr="0040774B" w:rsidTr="003377F5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9F275D" w:rsidRPr="0040774B" w:rsidRDefault="009F275D" w:rsidP="003377F5">
            <w:pPr>
              <w:jc w:val="both"/>
            </w:pPr>
            <w:r w:rsidRPr="0040774B">
              <w:t>Univerzita Tomáše Bati ve Zlíně</w:t>
            </w:r>
          </w:p>
        </w:tc>
      </w:tr>
      <w:tr w:rsidR="009F275D" w:rsidRPr="0040774B" w:rsidTr="003377F5">
        <w:tc>
          <w:tcPr>
            <w:tcW w:w="2552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9F275D" w:rsidRPr="0040774B" w:rsidRDefault="009F275D" w:rsidP="003377F5">
            <w:pPr>
              <w:jc w:val="both"/>
            </w:pPr>
            <w:r w:rsidRPr="0040774B">
              <w:t>FHS UTB ve Zlíně</w:t>
            </w:r>
          </w:p>
        </w:tc>
      </w:tr>
      <w:tr w:rsidR="009F275D" w:rsidRPr="0040774B" w:rsidTr="003377F5">
        <w:tc>
          <w:tcPr>
            <w:tcW w:w="2552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9F275D" w:rsidRPr="0040774B" w:rsidRDefault="009F275D" w:rsidP="003377F5">
            <w:pPr>
              <w:jc w:val="both"/>
            </w:pPr>
            <w:r w:rsidRPr="0040774B">
              <w:t>Učitelství pro mateřské školy</w:t>
            </w:r>
          </w:p>
        </w:tc>
      </w:tr>
      <w:tr w:rsidR="009F275D" w:rsidRPr="0040774B" w:rsidTr="003377F5">
        <w:tc>
          <w:tcPr>
            <w:tcW w:w="2552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9F275D" w:rsidRPr="0040774B" w:rsidRDefault="009F275D" w:rsidP="003377F5">
            <w:pPr>
              <w:jc w:val="both"/>
            </w:pPr>
            <w:r>
              <w:t>Lubomír Sedláček</w:t>
            </w:r>
          </w:p>
        </w:tc>
        <w:tc>
          <w:tcPr>
            <w:tcW w:w="709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9F275D" w:rsidRPr="0040774B" w:rsidRDefault="009F275D" w:rsidP="003377F5">
            <w:pPr>
              <w:jc w:val="both"/>
            </w:pPr>
            <w:r>
              <w:t>Mgr.,</w:t>
            </w:r>
            <w:r w:rsidRPr="0040774B">
              <w:t xml:space="preserve"> PhD.</w:t>
            </w:r>
          </w:p>
        </w:tc>
      </w:tr>
      <w:tr w:rsidR="009F275D" w:rsidRPr="0040774B" w:rsidTr="003377F5">
        <w:tc>
          <w:tcPr>
            <w:tcW w:w="2552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9F275D" w:rsidRPr="0040774B" w:rsidRDefault="009F275D" w:rsidP="003377F5">
            <w:pPr>
              <w:jc w:val="both"/>
            </w:pPr>
            <w:r w:rsidRPr="0040774B">
              <w:t>196</w:t>
            </w:r>
            <w:r>
              <w:t>1</w:t>
            </w:r>
          </w:p>
        </w:tc>
        <w:tc>
          <w:tcPr>
            <w:tcW w:w="1721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9F275D" w:rsidRPr="0040774B" w:rsidRDefault="009F275D" w:rsidP="003377F5">
            <w:pPr>
              <w:jc w:val="both"/>
            </w:pPr>
            <w:r w:rsidRPr="0040774B">
              <w:t>pp</w:t>
            </w:r>
            <w:r>
              <w:t>.</w:t>
            </w:r>
          </w:p>
        </w:tc>
        <w:tc>
          <w:tcPr>
            <w:tcW w:w="994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rozsah</w:t>
            </w:r>
          </w:p>
        </w:tc>
        <w:tc>
          <w:tcPr>
            <w:tcW w:w="709" w:type="dxa"/>
          </w:tcPr>
          <w:p w:rsidR="009F275D" w:rsidRPr="0040774B" w:rsidRDefault="009F275D" w:rsidP="003377F5">
            <w:pPr>
              <w:jc w:val="both"/>
            </w:pPr>
            <w:r w:rsidRPr="0040774B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9F275D" w:rsidRPr="00987A19" w:rsidRDefault="009F275D" w:rsidP="003377F5">
            <w:pPr>
              <w:jc w:val="both"/>
              <w:rPr>
                <w:highlight w:val="yellow"/>
              </w:rPr>
            </w:pPr>
            <w:r w:rsidRPr="00D8125B">
              <w:t>N</w:t>
            </w:r>
          </w:p>
        </w:tc>
      </w:tr>
      <w:tr w:rsidR="009F275D" w:rsidRPr="0040774B" w:rsidTr="003377F5">
        <w:tc>
          <w:tcPr>
            <w:tcW w:w="5102" w:type="dxa"/>
            <w:gridSpan w:val="3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9F275D" w:rsidRPr="0040774B" w:rsidRDefault="009F275D" w:rsidP="003377F5">
            <w:pPr>
              <w:jc w:val="both"/>
            </w:pPr>
            <w:r w:rsidRPr="0040774B">
              <w:t>pp</w:t>
            </w:r>
            <w:r>
              <w:t>.</w:t>
            </w:r>
          </w:p>
        </w:tc>
        <w:tc>
          <w:tcPr>
            <w:tcW w:w="994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rozsah</w:t>
            </w:r>
          </w:p>
        </w:tc>
        <w:tc>
          <w:tcPr>
            <w:tcW w:w="709" w:type="dxa"/>
          </w:tcPr>
          <w:p w:rsidR="009F275D" w:rsidRPr="0040774B" w:rsidRDefault="009F275D" w:rsidP="003377F5">
            <w:pPr>
              <w:jc w:val="both"/>
            </w:pPr>
            <w:r w:rsidRPr="0040774B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9F275D" w:rsidRPr="0040774B" w:rsidRDefault="009F275D" w:rsidP="003377F5">
            <w:pPr>
              <w:jc w:val="both"/>
            </w:pPr>
            <w:r>
              <w:t>N</w:t>
            </w:r>
          </w:p>
        </w:tc>
      </w:tr>
      <w:tr w:rsidR="009F275D" w:rsidRPr="0040774B" w:rsidTr="003377F5">
        <w:tc>
          <w:tcPr>
            <w:tcW w:w="6094" w:type="dxa"/>
            <w:gridSpan w:val="5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rozsah</w:t>
            </w:r>
          </w:p>
        </w:tc>
      </w:tr>
      <w:tr w:rsidR="009F275D" w:rsidRPr="0040774B" w:rsidTr="003377F5">
        <w:tc>
          <w:tcPr>
            <w:tcW w:w="6094" w:type="dxa"/>
            <w:gridSpan w:val="5"/>
          </w:tcPr>
          <w:p w:rsidR="009F275D" w:rsidRPr="0040774B" w:rsidRDefault="009F275D" w:rsidP="003377F5">
            <w:pPr>
              <w:jc w:val="both"/>
            </w:pPr>
            <w:r w:rsidRPr="002E50ED">
              <w:t>nejsou</w:t>
            </w:r>
          </w:p>
        </w:tc>
        <w:tc>
          <w:tcPr>
            <w:tcW w:w="1703" w:type="dxa"/>
            <w:gridSpan w:val="2"/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2096" w:type="dxa"/>
            <w:gridSpan w:val="4"/>
          </w:tcPr>
          <w:p w:rsidR="009F275D" w:rsidRPr="0040774B" w:rsidRDefault="009F275D" w:rsidP="003377F5">
            <w:pPr>
              <w:jc w:val="both"/>
            </w:pPr>
          </w:p>
        </w:tc>
      </w:tr>
      <w:tr w:rsidR="009F275D" w:rsidRPr="0040774B" w:rsidTr="003377F5"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9F275D" w:rsidRPr="0040774B" w:rsidTr="003377F5">
        <w:trPr>
          <w:trHeight w:val="485"/>
        </w:trPr>
        <w:tc>
          <w:tcPr>
            <w:tcW w:w="9893" w:type="dxa"/>
            <w:gridSpan w:val="11"/>
            <w:tcBorders>
              <w:top w:val="nil"/>
            </w:tcBorders>
          </w:tcPr>
          <w:p w:rsidR="009F275D" w:rsidRPr="0040774B" w:rsidRDefault="009F275D" w:rsidP="003377F5">
            <w:pPr>
              <w:jc w:val="both"/>
            </w:pPr>
            <w:r>
              <w:t>Logika, množiny, relace, Rozvoj počátečních matematických představ</w:t>
            </w:r>
            <w:r w:rsidR="00E66642">
              <w:t xml:space="preserve"> (dále viz BIIa).</w:t>
            </w:r>
          </w:p>
        </w:tc>
      </w:tr>
      <w:tr w:rsidR="009F275D" w:rsidRPr="0040774B" w:rsidTr="003377F5"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lastRenderedPageBreak/>
              <w:t xml:space="preserve">Údaje o vzdělání na VŠ </w:t>
            </w:r>
          </w:p>
        </w:tc>
      </w:tr>
      <w:tr w:rsidR="009F275D" w:rsidRPr="0040774B" w:rsidTr="003377F5">
        <w:trPr>
          <w:trHeight w:val="950"/>
        </w:trPr>
        <w:tc>
          <w:tcPr>
            <w:tcW w:w="9893" w:type="dxa"/>
            <w:gridSpan w:val="11"/>
          </w:tcPr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 xml:space="preserve">1985 </w:t>
            </w:r>
            <w:r>
              <w:t>PřF MU Brno, ukončené magisterské studium</w:t>
            </w:r>
            <w:r w:rsidRPr="00910272">
              <w:t xml:space="preserve">, </w:t>
            </w:r>
            <w:r>
              <w:t>aprobace m</w:t>
            </w:r>
            <w:r w:rsidRPr="00910272">
              <w:t>atematika-chemie</w:t>
            </w:r>
            <w:r w:rsidR="004D5028">
              <w:t>,</w:t>
            </w:r>
            <w:r w:rsidRPr="00910272">
              <w:t xml:space="preserve"> učitelství vš</w:t>
            </w:r>
            <w:r>
              <w:t>eobecně vzdělávacích předmětů  - Mgr.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 xml:space="preserve">2007 </w:t>
            </w:r>
            <w:r>
              <w:t xml:space="preserve">PdF </w:t>
            </w:r>
            <w:r w:rsidRPr="00910272">
              <w:t xml:space="preserve">UP Olomouc, </w:t>
            </w:r>
            <w:r>
              <w:t>ukončené doktorské studium</w:t>
            </w:r>
            <w:r w:rsidRPr="00910272">
              <w:t>, Pedagogika se zaměřením na ma</w:t>
            </w:r>
            <w:r>
              <w:t>tematiku - Ph.D.</w:t>
            </w:r>
          </w:p>
          <w:p w:rsidR="009F275D" w:rsidRPr="0040774B" w:rsidRDefault="009F275D" w:rsidP="003377F5">
            <w:pPr>
              <w:jc w:val="both"/>
            </w:pPr>
          </w:p>
        </w:tc>
      </w:tr>
      <w:tr w:rsidR="009F275D" w:rsidRPr="0040774B" w:rsidTr="003377F5"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Údaje o odborném působení od absolvování VŠ</w:t>
            </w:r>
          </w:p>
        </w:tc>
      </w:tr>
      <w:tr w:rsidR="009F275D" w:rsidRPr="0040774B" w:rsidTr="003377F5">
        <w:trPr>
          <w:trHeight w:val="1090"/>
        </w:trPr>
        <w:tc>
          <w:tcPr>
            <w:tcW w:w="9893" w:type="dxa"/>
            <w:gridSpan w:val="11"/>
          </w:tcPr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1985</w:t>
            </w:r>
            <w:r>
              <w:t xml:space="preserve"> </w:t>
            </w:r>
            <w:r w:rsidRPr="00910272">
              <w:t>-</w:t>
            </w:r>
            <w:r>
              <w:t xml:space="preserve"> 1989 </w:t>
            </w:r>
            <w:r w:rsidRPr="00910272">
              <w:t>ZŠ Zlín, učitel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1989</w:t>
            </w:r>
            <w:r>
              <w:t xml:space="preserve"> </w:t>
            </w:r>
            <w:r w:rsidRPr="00910272">
              <w:t>-</w:t>
            </w:r>
            <w:r>
              <w:t xml:space="preserve"> </w:t>
            </w:r>
            <w:r w:rsidRPr="00910272">
              <w:t>1991 ZŠ Velký Ořechov, učitel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1991</w:t>
            </w:r>
            <w:r>
              <w:t xml:space="preserve"> </w:t>
            </w:r>
            <w:r w:rsidRPr="00910272">
              <w:t>-</w:t>
            </w:r>
            <w:r>
              <w:t xml:space="preserve"> 1995 </w:t>
            </w:r>
            <w:r w:rsidRPr="00910272">
              <w:t>ZŠ Zlín, učitel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1995</w:t>
            </w:r>
            <w:r>
              <w:t xml:space="preserve"> </w:t>
            </w:r>
            <w:r w:rsidRPr="00910272">
              <w:t>-</w:t>
            </w:r>
            <w:r>
              <w:t xml:space="preserve"> </w:t>
            </w:r>
            <w:r w:rsidRPr="00910272">
              <w:t>2000 SPŠ kožařská Zlín, učitel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2000</w:t>
            </w:r>
            <w:r>
              <w:t xml:space="preserve"> </w:t>
            </w:r>
            <w:r w:rsidRPr="00910272">
              <w:t>-</w:t>
            </w:r>
            <w:r>
              <w:t xml:space="preserve"> </w:t>
            </w:r>
            <w:r w:rsidRPr="00910272">
              <w:t>2003 Gymnázium a Jazyková škola s právem státní jazykové zkoušky Zlín, učitel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2003</w:t>
            </w:r>
            <w:r>
              <w:t xml:space="preserve"> </w:t>
            </w:r>
            <w:r w:rsidRPr="00910272">
              <w:t>-</w:t>
            </w:r>
            <w:r>
              <w:t xml:space="preserve"> </w:t>
            </w:r>
            <w:r w:rsidRPr="00910272">
              <w:t>2005 Fakulta technologická, Univerzita Tomáše Bati ve Zlíně, Ústav matematiky, asistent</w:t>
            </w:r>
          </w:p>
          <w:p w:rsidR="009F275D" w:rsidRPr="00910272" w:rsidRDefault="009F275D" w:rsidP="003377F5">
            <w:pPr>
              <w:tabs>
                <w:tab w:val="left" w:pos="1324"/>
              </w:tabs>
            </w:pPr>
            <w:r w:rsidRPr="00910272">
              <w:t>2006</w:t>
            </w:r>
            <w:r>
              <w:t xml:space="preserve"> </w:t>
            </w:r>
            <w:r w:rsidRPr="00910272">
              <w:t>-</w:t>
            </w:r>
            <w:r>
              <w:t xml:space="preserve"> </w:t>
            </w:r>
            <w:r w:rsidRPr="00910272">
              <w:t>dosud Fakulta aplikované informatiky, Univerzita Tomáše Bati ve Zlíně, Ústav matematiky, odborný asistent</w:t>
            </w:r>
          </w:p>
          <w:p w:rsidR="009F275D" w:rsidRPr="0040774B" w:rsidRDefault="009F275D" w:rsidP="003377F5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0774B">
              <w:rPr>
                <w:sz w:val="20"/>
                <w:szCs w:val="20"/>
              </w:rPr>
              <w:t xml:space="preserve"> </w:t>
            </w:r>
          </w:p>
        </w:tc>
      </w:tr>
      <w:tr w:rsidR="009F275D" w:rsidRPr="0040774B" w:rsidTr="003377F5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Zkušenosti s vedením kvalifikačních a rigorózních prací</w:t>
            </w:r>
          </w:p>
        </w:tc>
      </w:tr>
      <w:tr w:rsidR="009F275D" w:rsidRPr="0040774B" w:rsidTr="003377F5">
        <w:trPr>
          <w:trHeight w:val="311"/>
        </w:trPr>
        <w:tc>
          <w:tcPr>
            <w:tcW w:w="9893" w:type="dxa"/>
            <w:gridSpan w:val="11"/>
          </w:tcPr>
          <w:p w:rsidR="009F275D" w:rsidRPr="0040774B" w:rsidRDefault="009F275D" w:rsidP="003377F5">
            <w:pPr>
              <w:jc w:val="both"/>
            </w:pPr>
            <w:r>
              <w:t>Obhájeny</w:t>
            </w:r>
            <w:r w:rsidRPr="0040774B">
              <w:t xml:space="preserve"> </w:t>
            </w:r>
            <w:r>
              <w:t>2 diplomové a 3 bakalářské práce.</w:t>
            </w:r>
          </w:p>
        </w:tc>
      </w:tr>
      <w:tr w:rsidR="009F275D" w:rsidRPr="0040774B" w:rsidTr="003377F5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>Ohlasy publikací</w:t>
            </w:r>
          </w:p>
        </w:tc>
      </w:tr>
      <w:tr w:rsidR="009F275D" w:rsidRPr="0040774B" w:rsidTr="003377F5">
        <w:trPr>
          <w:cantSplit/>
        </w:trPr>
        <w:tc>
          <w:tcPr>
            <w:tcW w:w="3381" w:type="dxa"/>
            <w:gridSpan w:val="2"/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2245" w:type="dxa"/>
            <w:gridSpan w:val="2"/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sz w:val="18"/>
              </w:rPr>
            </w:pPr>
            <w:r w:rsidRPr="0040774B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  <w:sz w:val="18"/>
              </w:rPr>
              <w:t>ostatní</w:t>
            </w:r>
          </w:p>
        </w:tc>
      </w:tr>
      <w:tr w:rsidR="009F275D" w:rsidRPr="0040774B" w:rsidTr="003377F5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9F275D" w:rsidRPr="00987A19" w:rsidRDefault="009F275D" w:rsidP="003377F5">
            <w:pPr>
              <w:jc w:val="both"/>
              <w:rPr>
                <w:highlight w:val="yellow"/>
              </w:rPr>
            </w:pPr>
          </w:p>
        </w:tc>
        <w:tc>
          <w:tcPr>
            <w:tcW w:w="693" w:type="dxa"/>
            <w:vMerge w:val="restart"/>
          </w:tcPr>
          <w:p w:rsidR="009F275D" w:rsidRPr="00987A19" w:rsidRDefault="009F275D" w:rsidP="003377F5">
            <w:pPr>
              <w:jc w:val="both"/>
              <w:rPr>
                <w:highlight w:val="yellow"/>
              </w:rPr>
            </w:pPr>
          </w:p>
        </w:tc>
        <w:tc>
          <w:tcPr>
            <w:tcW w:w="694" w:type="dxa"/>
            <w:vMerge w:val="restart"/>
          </w:tcPr>
          <w:p w:rsidR="009F275D" w:rsidRPr="00987A19" w:rsidRDefault="009F275D" w:rsidP="003377F5">
            <w:pPr>
              <w:jc w:val="both"/>
              <w:rPr>
                <w:highlight w:val="yellow"/>
              </w:rPr>
            </w:pPr>
          </w:p>
        </w:tc>
      </w:tr>
      <w:tr w:rsidR="009F275D" w:rsidRPr="0040774B" w:rsidTr="003377F5">
        <w:trPr>
          <w:trHeight w:val="205"/>
        </w:trPr>
        <w:tc>
          <w:tcPr>
            <w:tcW w:w="3381" w:type="dxa"/>
            <w:gridSpan w:val="2"/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2245" w:type="dxa"/>
            <w:gridSpan w:val="2"/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9F275D" w:rsidRPr="0040774B" w:rsidRDefault="009F275D" w:rsidP="003377F5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9F275D" w:rsidRPr="0040774B" w:rsidRDefault="009F275D" w:rsidP="003377F5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9F275D" w:rsidRPr="0040774B" w:rsidRDefault="009F275D" w:rsidP="003377F5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9F275D" w:rsidRPr="0040774B" w:rsidRDefault="009F275D" w:rsidP="003377F5">
            <w:pPr>
              <w:rPr>
                <w:b/>
              </w:rPr>
            </w:pPr>
          </w:p>
        </w:tc>
      </w:tr>
      <w:tr w:rsidR="009F275D" w:rsidRPr="0040774B" w:rsidTr="003377F5"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9F275D" w:rsidRPr="0040774B" w:rsidTr="003377F5">
        <w:trPr>
          <w:trHeight w:val="70"/>
        </w:trPr>
        <w:tc>
          <w:tcPr>
            <w:tcW w:w="9893" w:type="dxa"/>
            <w:gridSpan w:val="11"/>
          </w:tcPr>
          <w:p w:rsidR="00D14C38" w:rsidRDefault="009F275D" w:rsidP="007E743E">
            <w:r w:rsidRPr="00910272">
              <w:t xml:space="preserve">Sedláček, L. </w:t>
            </w:r>
            <w:r>
              <w:t xml:space="preserve">(2009). </w:t>
            </w:r>
            <w:r w:rsidR="00CC0716" w:rsidRPr="007E743E">
              <w:t xml:space="preserve">A Study of the Influence of Using Dynamic Geometric Systems in Mathematical Education on the Level of Knowledge and Skills of Students. </w:t>
            </w:r>
            <w:r w:rsidRPr="00987A19">
              <w:rPr>
                <w:i/>
              </w:rPr>
              <w:t>Acta Didactica Universitatis Comenianae – Mathematics</w:t>
            </w:r>
            <w:r w:rsidRPr="00910272">
              <w:t xml:space="preserve">, </w:t>
            </w:r>
            <w:r>
              <w:t xml:space="preserve">9, </w:t>
            </w:r>
            <w:r w:rsidRPr="00910272">
              <w:t>8</w:t>
            </w:r>
            <w:r>
              <w:t>1 – 108.</w:t>
            </w:r>
          </w:p>
          <w:p w:rsidR="00D14C38" w:rsidRDefault="009F275D" w:rsidP="007E743E">
            <w:r w:rsidRPr="00910272">
              <w:t xml:space="preserve">Polášek, V., </w:t>
            </w:r>
            <w:r>
              <w:t>&amp; S</w:t>
            </w:r>
            <w:r w:rsidRPr="00910272">
              <w:t xml:space="preserve">edláček, L. </w:t>
            </w:r>
            <w:r>
              <w:t xml:space="preserve">(2012). </w:t>
            </w:r>
            <w:r w:rsidRPr="002E50ED">
              <w:t>Tvorba výukových prezentací z matematiky v typografickém systému LaTeX.</w:t>
            </w:r>
            <w:r w:rsidRPr="00910272">
              <w:rPr>
                <w:i/>
              </w:rPr>
              <w:t xml:space="preserve"> Journal of Technology and Information Education</w:t>
            </w:r>
            <w:r>
              <w:t>, 4(</w:t>
            </w:r>
            <w:r w:rsidRPr="00987A19">
              <w:rPr>
                <w:i/>
              </w:rPr>
              <w:t>1</w:t>
            </w:r>
            <w:r>
              <w:t xml:space="preserve">), </w:t>
            </w:r>
            <w:r w:rsidRPr="00910272">
              <w:t xml:space="preserve">97-102. </w:t>
            </w:r>
          </w:p>
          <w:p w:rsidR="00D14C38" w:rsidRDefault="009F275D" w:rsidP="007E743E">
            <w:r w:rsidRPr="00910272">
              <w:t xml:space="preserve">Polášek, V., </w:t>
            </w:r>
            <w:r>
              <w:t xml:space="preserve">&amp; </w:t>
            </w:r>
            <w:r w:rsidRPr="00910272">
              <w:t xml:space="preserve">Sedláček, L. </w:t>
            </w:r>
            <w:r>
              <w:t xml:space="preserve">(2014). </w:t>
            </w:r>
            <w:r w:rsidRPr="00987A19">
              <w:t>New Possibilities of Analysis of Experimental Data in Pedagogical Research</w:t>
            </w:r>
            <w:r w:rsidRPr="00910272">
              <w:t>. </w:t>
            </w:r>
            <w:r w:rsidRPr="00910272">
              <w:rPr>
                <w:iCs/>
              </w:rPr>
              <w:t>e</w:t>
            </w:r>
            <w:r w:rsidRPr="00987A19">
              <w:rPr>
                <w:i/>
                <w:iCs/>
              </w:rPr>
              <w:t>-Pedagogium</w:t>
            </w:r>
            <w:r>
              <w:rPr>
                <w:iCs/>
              </w:rPr>
              <w:t xml:space="preserve"> , </w:t>
            </w:r>
            <w:r>
              <w:t xml:space="preserve">4, </w:t>
            </w:r>
            <w:r w:rsidRPr="00910272">
              <w:t>7-17.</w:t>
            </w:r>
          </w:p>
          <w:p w:rsidR="00D14C38" w:rsidRDefault="009F275D" w:rsidP="007E743E">
            <w:r>
              <w:t>Polášek, V., &amp;  Sedláček, L</w:t>
            </w:r>
            <w:r w:rsidRPr="001933CA">
              <w:t xml:space="preserve">. </w:t>
            </w:r>
            <w:r>
              <w:t xml:space="preserve">(2015). </w:t>
            </w:r>
            <w:r w:rsidRPr="001933CA">
              <w:t>Dynamic Geometry Environments As Cognitive Tool In Mathematic Education.</w:t>
            </w:r>
            <w:r>
              <w:t xml:space="preserve"> </w:t>
            </w:r>
            <w:r>
              <w:rPr>
                <w:i/>
                <w:iCs/>
              </w:rPr>
              <w:t>Journal of Technology and Information Education</w:t>
            </w:r>
            <w:r>
              <w:t>, 7</w:t>
            </w:r>
            <w:r w:rsidRPr="001933CA">
              <w:rPr>
                <w:i/>
              </w:rPr>
              <w:t>(2</w:t>
            </w:r>
            <w:r>
              <w:t xml:space="preserve">), 45-54. </w:t>
            </w:r>
          </w:p>
          <w:p w:rsidR="009F275D" w:rsidRPr="00910272" w:rsidRDefault="009F275D" w:rsidP="003377F5">
            <w:pPr>
              <w:ind w:left="389" w:hanging="389"/>
            </w:pPr>
          </w:p>
          <w:p w:rsidR="009F275D" w:rsidRPr="002A5795" w:rsidRDefault="009F275D" w:rsidP="003377F5">
            <w:pPr>
              <w:ind w:left="389" w:hanging="389"/>
            </w:pPr>
            <w:r w:rsidRPr="002A5795">
              <w:t xml:space="preserve">Spoluřešitel projektu ESF v ČR, </w:t>
            </w:r>
            <w:r>
              <w:rPr>
                <w:sz w:val="22"/>
                <w:szCs w:val="22"/>
              </w:rPr>
              <w:t>v rámci OPVVV</w:t>
            </w:r>
            <w:r w:rsidRPr="002A5795">
              <w:t>:</w:t>
            </w:r>
          </w:p>
          <w:p w:rsidR="009F275D" w:rsidRPr="002A5795" w:rsidRDefault="009F275D" w:rsidP="003377F5">
            <w:pPr>
              <w:pStyle w:val="Normlnweb"/>
              <w:shd w:val="clear" w:color="auto" w:fill="FFFFFF"/>
              <w:spacing w:before="0" w:beforeAutospacing="0" w:after="225" w:afterAutospacing="0"/>
              <w:rPr>
                <w:rFonts w:ascii="Arial" w:hAnsi="Arial" w:cs="Arial"/>
                <w:sz w:val="20"/>
                <w:szCs w:val="20"/>
              </w:rPr>
            </w:pPr>
            <w:r w:rsidRPr="002A5795">
              <w:rPr>
                <w:sz w:val="20"/>
                <w:szCs w:val="20"/>
              </w:rPr>
              <w:t>„</w:t>
            </w:r>
            <w:r w:rsidRPr="002A5795">
              <w:rPr>
                <w:rStyle w:val="Siln"/>
                <w:sz w:val="20"/>
                <w:szCs w:val="20"/>
              </w:rPr>
              <w:t>Implementace Krajského akčního plánu rozvoje vzdělávání pro území Zlínského kraje“</w:t>
            </w:r>
            <w:r w:rsidRPr="002A579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klíčová aktivita Matematická gramotnost, </w:t>
            </w:r>
            <w:r w:rsidRPr="002A5795">
              <w:rPr>
                <w:sz w:val="20"/>
                <w:szCs w:val="20"/>
              </w:rPr>
              <w:t>registrační číslo: CZ.02.3.68/0.0/0.0/16_034/0008497 (2018–2020).</w:t>
            </w:r>
          </w:p>
          <w:p w:rsidR="009F275D" w:rsidRDefault="009F275D" w:rsidP="003377F5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  <w:p w:rsidR="009F275D" w:rsidRPr="0040774B" w:rsidRDefault="009F275D" w:rsidP="003377F5">
            <w:pPr>
              <w:jc w:val="both"/>
            </w:pPr>
          </w:p>
        </w:tc>
      </w:tr>
      <w:tr w:rsidR="009F275D" w:rsidRPr="0040774B" w:rsidTr="003377F5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9F275D" w:rsidRPr="0040774B" w:rsidRDefault="009F275D" w:rsidP="003377F5">
            <w:pPr>
              <w:rPr>
                <w:b/>
              </w:rPr>
            </w:pPr>
            <w:r w:rsidRPr="0040774B">
              <w:rPr>
                <w:b/>
              </w:rPr>
              <w:t>Působení v zahraničí</w:t>
            </w:r>
          </w:p>
        </w:tc>
      </w:tr>
      <w:tr w:rsidR="009F275D" w:rsidRPr="0040774B" w:rsidTr="003377F5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9F275D" w:rsidRPr="0040774B" w:rsidRDefault="009F275D" w:rsidP="003377F5">
            <w:pPr>
              <w:jc w:val="both"/>
              <w:rPr>
                <w:b/>
              </w:rPr>
            </w:pPr>
            <w:r w:rsidRPr="0040774B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9F275D" w:rsidRPr="0040774B" w:rsidRDefault="009F275D" w:rsidP="003377F5">
            <w:pPr>
              <w:jc w:val="both"/>
            </w:pPr>
            <w:r>
              <w:t>Lubomír Sedláček,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9F275D" w:rsidRPr="0040774B" w:rsidRDefault="009F275D" w:rsidP="003377F5">
            <w:pPr>
              <w:jc w:val="both"/>
            </w:pPr>
            <w:r w:rsidRPr="0040774B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9F275D" w:rsidRPr="0040774B" w:rsidRDefault="009F275D" w:rsidP="003377F5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9F275D" w:rsidRPr="00487289" w:rsidRDefault="009F275D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9F275D" w:rsidRPr="00487289" w:rsidTr="003377F5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9F275D" w:rsidRPr="00487289" w:rsidRDefault="009F275D" w:rsidP="003377F5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9F275D" w:rsidRPr="00487289" w:rsidTr="003377F5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9F275D" w:rsidRPr="00487289" w:rsidRDefault="009F275D" w:rsidP="003377F5">
            <w:pPr>
              <w:jc w:val="both"/>
            </w:pPr>
            <w:r w:rsidRPr="00487289">
              <w:t>UTB ve Zlíně</w:t>
            </w:r>
          </w:p>
        </w:tc>
      </w:tr>
      <w:tr w:rsidR="009F275D" w:rsidRPr="00487289" w:rsidTr="003377F5">
        <w:tc>
          <w:tcPr>
            <w:tcW w:w="2552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9F275D" w:rsidRPr="00487289" w:rsidRDefault="009F275D" w:rsidP="003377F5">
            <w:pPr>
              <w:jc w:val="both"/>
            </w:pPr>
            <w:r w:rsidRPr="00487289">
              <w:t>FHS UTB ve Zlíně</w:t>
            </w:r>
          </w:p>
        </w:tc>
      </w:tr>
      <w:tr w:rsidR="009F275D" w:rsidRPr="00487289" w:rsidTr="003377F5">
        <w:tc>
          <w:tcPr>
            <w:tcW w:w="2552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9F275D" w:rsidRPr="00487289" w:rsidRDefault="009F275D" w:rsidP="003377F5">
            <w:pPr>
              <w:jc w:val="both"/>
            </w:pPr>
            <w:r w:rsidRPr="00487289">
              <w:t>Učitelství pro mateřské školy</w:t>
            </w:r>
          </w:p>
        </w:tc>
      </w:tr>
      <w:tr w:rsidR="009F275D" w:rsidRPr="00487289" w:rsidTr="003377F5">
        <w:tc>
          <w:tcPr>
            <w:tcW w:w="2552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9F275D" w:rsidRPr="00487289" w:rsidRDefault="009F275D" w:rsidP="003377F5">
            <w:pPr>
              <w:jc w:val="both"/>
            </w:pPr>
            <w:r w:rsidRPr="00487289">
              <w:t>Petr Snopek</w:t>
            </w:r>
          </w:p>
        </w:tc>
        <w:tc>
          <w:tcPr>
            <w:tcW w:w="709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9F275D" w:rsidRPr="00487289" w:rsidRDefault="009F275D" w:rsidP="003377F5">
            <w:pPr>
              <w:jc w:val="both"/>
            </w:pPr>
            <w:r>
              <w:t>PhDr., PhD.</w:t>
            </w:r>
          </w:p>
        </w:tc>
      </w:tr>
      <w:tr w:rsidR="009F275D" w:rsidRPr="00487289" w:rsidTr="003377F5">
        <w:tc>
          <w:tcPr>
            <w:tcW w:w="2552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9F275D" w:rsidRPr="00487289" w:rsidRDefault="009F275D" w:rsidP="003377F5">
            <w:pPr>
              <w:jc w:val="both"/>
            </w:pPr>
            <w:r w:rsidRPr="00487289">
              <w:t>1977</w:t>
            </w:r>
          </w:p>
        </w:tc>
        <w:tc>
          <w:tcPr>
            <w:tcW w:w="1721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9F275D" w:rsidRPr="00487289" w:rsidRDefault="009F275D" w:rsidP="003377F5">
            <w:pPr>
              <w:jc w:val="both"/>
            </w:pPr>
            <w:r w:rsidRPr="00487289">
              <w:t>pp</w:t>
            </w:r>
            <w:r>
              <w:t>.</w:t>
            </w:r>
          </w:p>
        </w:tc>
        <w:tc>
          <w:tcPr>
            <w:tcW w:w="994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9F275D" w:rsidRPr="00487289" w:rsidRDefault="009F275D" w:rsidP="003377F5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9F275D" w:rsidRPr="00487289" w:rsidRDefault="009F275D" w:rsidP="003377F5">
            <w:r w:rsidRPr="00487289">
              <w:t>N</w:t>
            </w:r>
          </w:p>
        </w:tc>
      </w:tr>
      <w:tr w:rsidR="009F275D" w:rsidRPr="00487289" w:rsidTr="003377F5">
        <w:tc>
          <w:tcPr>
            <w:tcW w:w="5102" w:type="dxa"/>
            <w:gridSpan w:val="3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9F275D" w:rsidRPr="00487289" w:rsidRDefault="009F275D" w:rsidP="003377F5">
            <w:pPr>
              <w:jc w:val="both"/>
            </w:pPr>
            <w:r w:rsidRPr="00487289">
              <w:t>pp</w:t>
            </w:r>
            <w:r>
              <w:t>.</w:t>
            </w:r>
          </w:p>
        </w:tc>
        <w:tc>
          <w:tcPr>
            <w:tcW w:w="994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9F275D" w:rsidRPr="00487289" w:rsidRDefault="009F275D" w:rsidP="003377F5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9F275D" w:rsidRPr="00487289" w:rsidRDefault="009F275D" w:rsidP="003377F5">
            <w:r w:rsidRPr="00487289">
              <w:t>N</w:t>
            </w:r>
          </w:p>
        </w:tc>
      </w:tr>
      <w:tr w:rsidR="009F275D" w:rsidRPr="00487289" w:rsidTr="003377F5">
        <w:tc>
          <w:tcPr>
            <w:tcW w:w="6094" w:type="dxa"/>
            <w:gridSpan w:val="5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9F275D" w:rsidRPr="00487289" w:rsidTr="003377F5">
        <w:tc>
          <w:tcPr>
            <w:tcW w:w="6094" w:type="dxa"/>
            <w:gridSpan w:val="5"/>
          </w:tcPr>
          <w:p w:rsidR="009F275D" w:rsidRPr="00487289" w:rsidRDefault="009F275D" w:rsidP="003377F5"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9F275D" w:rsidRPr="00487289" w:rsidRDefault="009F275D" w:rsidP="003377F5">
            <w:pPr>
              <w:jc w:val="center"/>
            </w:pPr>
          </w:p>
        </w:tc>
        <w:tc>
          <w:tcPr>
            <w:tcW w:w="2096" w:type="dxa"/>
            <w:gridSpan w:val="4"/>
          </w:tcPr>
          <w:p w:rsidR="009F275D" w:rsidRPr="00487289" w:rsidRDefault="009F275D" w:rsidP="003377F5">
            <w:pPr>
              <w:jc w:val="center"/>
            </w:pPr>
          </w:p>
        </w:tc>
      </w:tr>
      <w:tr w:rsidR="009F275D" w:rsidRPr="00487289" w:rsidTr="003377F5"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9F275D" w:rsidRPr="00487289" w:rsidTr="003377F5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9F275D" w:rsidRPr="00487289" w:rsidRDefault="009F275D" w:rsidP="003377F5">
            <w:pPr>
              <w:jc w:val="both"/>
            </w:pPr>
            <w:r w:rsidRPr="00487289">
              <w:t>Medicínská propedeutika (dále viz BIIa)</w:t>
            </w:r>
            <w:r>
              <w:t>.</w:t>
            </w:r>
          </w:p>
        </w:tc>
      </w:tr>
      <w:tr w:rsidR="009F275D" w:rsidRPr="00487289" w:rsidTr="003377F5"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9F275D" w:rsidRPr="00487289" w:rsidTr="003377F5">
        <w:trPr>
          <w:trHeight w:val="1055"/>
        </w:trPr>
        <w:tc>
          <w:tcPr>
            <w:tcW w:w="9893" w:type="dxa"/>
            <w:gridSpan w:val="11"/>
          </w:tcPr>
          <w:p w:rsidR="009F275D" w:rsidRPr="00487289" w:rsidRDefault="009F275D" w:rsidP="003377F5">
            <w:pPr>
              <w:jc w:val="both"/>
            </w:pPr>
            <w:r w:rsidRPr="00487289">
              <w:lastRenderedPageBreak/>
              <w:t>2007 Univerzita Tomáše Bati ve Zlíně, Fakulta humanitních studií, studijní obor Ošetřovatelství - Bc.</w:t>
            </w:r>
          </w:p>
          <w:p w:rsidR="009F275D" w:rsidRPr="00487289" w:rsidRDefault="009F275D" w:rsidP="003377F5">
            <w:pPr>
              <w:jc w:val="both"/>
            </w:pPr>
            <w:r w:rsidRPr="00487289">
              <w:t>2010 Univerzita A. Dubčeka v Trenčíně, Fakulta zdravotníctva, studijní obor Ošetřovatelství - Mgr.</w:t>
            </w:r>
          </w:p>
          <w:p w:rsidR="009F275D" w:rsidRPr="00487289" w:rsidRDefault="009F275D" w:rsidP="003377F5">
            <w:pPr>
              <w:jc w:val="both"/>
            </w:pPr>
            <w:r w:rsidRPr="00487289">
              <w:t>2013 Univerzita A. Dubčeka v Trenčíně, Fakulta zdravotníctva, studijní obor Ošetřovatelství – PhDr.</w:t>
            </w:r>
          </w:p>
          <w:p w:rsidR="009F275D" w:rsidRPr="00487289" w:rsidRDefault="009F275D" w:rsidP="003377F5">
            <w:pPr>
              <w:jc w:val="both"/>
            </w:pPr>
            <w:r>
              <w:t>2017</w:t>
            </w:r>
            <w:r w:rsidRPr="00487289">
              <w:t xml:space="preserve"> Vysoká škola zdravotníctva a sociálnej práce sv. Alžbety v Bratislavě, doktorský studijní obor Ošetřovatelství</w:t>
            </w:r>
            <w:r>
              <w:t xml:space="preserve"> – PhD.</w:t>
            </w:r>
            <w:r w:rsidRPr="00487289">
              <w:t xml:space="preserve"> </w:t>
            </w:r>
          </w:p>
          <w:p w:rsidR="009F275D" w:rsidRPr="00487289" w:rsidRDefault="009F275D" w:rsidP="003377F5">
            <w:pPr>
              <w:jc w:val="both"/>
            </w:pPr>
            <w:r w:rsidRPr="00487289">
              <w:t>2016 - dosud Vysoká škola polytechnická Jihlava, Katedra zdravotnických studií, specializace ve zdravotnictví (nMgr.), absolvováním získání specializované způsobilosti s označením odbornosti v oboru Organizace a řízení ve zdravotnictví</w:t>
            </w:r>
          </w:p>
          <w:p w:rsidR="009F275D" w:rsidRPr="00487289" w:rsidRDefault="009F275D" w:rsidP="003377F5">
            <w:pPr>
              <w:jc w:val="both"/>
            </w:pPr>
            <w:r w:rsidRPr="00487289">
              <w:t>2017 – dosud Národní centrum ošetřovatelství a nelékařských zdravotnických oborů, Specializace Ošetřovatelská péče v chirurgických oborech.</w:t>
            </w:r>
          </w:p>
        </w:tc>
      </w:tr>
      <w:tr w:rsidR="009F275D" w:rsidRPr="00487289" w:rsidTr="003377F5"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9F275D" w:rsidRPr="00487289" w:rsidTr="003377F5">
        <w:trPr>
          <w:trHeight w:val="840"/>
        </w:trPr>
        <w:tc>
          <w:tcPr>
            <w:tcW w:w="9893" w:type="dxa"/>
            <w:gridSpan w:val="11"/>
          </w:tcPr>
          <w:p w:rsidR="009F275D" w:rsidRPr="00487289" w:rsidRDefault="009F275D" w:rsidP="003377F5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014 – dosud </w:t>
            </w:r>
            <w:r w:rsidRPr="00487289">
              <w:rPr>
                <w:sz w:val="20"/>
                <w:szCs w:val="20"/>
              </w:rPr>
              <w:t xml:space="preserve">Krajská nemocnice T. Bati, a. s., všeobecná sestra </w:t>
            </w:r>
          </w:p>
          <w:p w:rsidR="009F275D" w:rsidRPr="00487289" w:rsidRDefault="009F275D" w:rsidP="003377F5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2008 – dosud </w:t>
            </w:r>
            <w:r w:rsidRPr="00487289">
              <w:rPr>
                <w:sz w:val="20"/>
                <w:szCs w:val="20"/>
              </w:rPr>
              <w:t>Univerzita Tomáše Bati ve Zlíně, Fakulta humanitních studií, Ústav zdravotnických věd, asistent</w:t>
            </w:r>
          </w:p>
          <w:p w:rsidR="009F275D" w:rsidRPr="00487289" w:rsidRDefault="009F275D" w:rsidP="003377F5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9F275D" w:rsidRPr="00487289" w:rsidTr="003377F5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9F275D" w:rsidRPr="00487289" w:rsidTr="003377F5">
        <w:trPr>
          <w:trHeight w:val="321"/>
        </w:trPr>
        <w:tc>
          <w:tcPr>
            <w:tcW w:w="9893" w:type="dxa"/>
            <w:gridSpan w:val="11"/>
          </w:tcPr>
          <w:p w:rsidR="009F275D" w:rsidRPr="00487289" w:rsidRDefault="009F275D" w:rsidP="003377F5">
            <w:pPr>
              <w:jc w:val="both"/>
            </w:pPr>
            <w:r w:rsidRPr="00487289">
              <w:t>Obhájených přibližně 45 bakalářských prací a 2 diplomové práce.</w:t>
            </w:r>
          </w:p>
        </w:tc>
      </w:tr>
      <w:tr w:rsidR="009F275D" w:rsidRPr="00487289" w:rsidTr="003377F5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9F275D" w:rsidRPr="00487289" w:rsidTr="003377F5">
        <w:trPr>
          <w:cantSplit/>
        </w:trPr>
        <w:tc>
          <w:tcPr>
            <w:tcW w:w="3381" w:type="dxa"/>
            <w:gridSpan w:val="2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2245" w:type="dxa"/>
            <w:gridSpan w:val="2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9F275D" w:rsidRPr="00487289" w:rsidTr="003377F5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  <w:vAlign w:val="center"/>
          </w:tcPr>
          <w:p w:rsidR="009F275D" w:rsidRPr="00487289" w:rsidRDefault="009F275D" w:rsidP="003377F5">
            <w:pPr>
              <w:jc w:val="center"/>
            </w:pPr>
          </w:p>
        </w:tc>
        <w:tc>
          <w:tcPr>
            <w:tcW w:w="693" w:type="dxa"/>
            <w:vMerge w:val="restart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1</w:t>
            </w:r>
          </w:p>
        </w:tc>
        <w:tc>
          <w:tcPr>
            <w:tcW w:w="694" w:type="dxa"/>
            <w:vMerge w:val="restart"/>
            <w:vAlign w:val="center"/>
          </w:tcPr>
          <w:p w:rsidR="009F275D" w:rsidRPr="00487289" w:rsidRDefault="009F275D" w:rsidP="003377F5">
            <w:pPr>
              <w:jc w:val="center"/>
            </w:pPr>
          </w:p>
        </w:tc>
      </w:tr>
      <w:tr w:rsidR="009F275D" w:rsidRPr="00487289" w:rsidTr="003377F5">
        <w:trPr>
          <w:trHeight w:val="205"/>
        </w:trPr>
        <w:tc>
          <w:tcPr>
            <w:tcW w:w="3381" w:type="dxa"/>
            <w:gridSpan w:val="2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2245" w:type="dxa"/>
            <w:gridSpan w:val="2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9F275D" w:rsidRPr="00487289" w:rsidRDefault="009F275D" w:rsidP="003377F5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9F275D" w:rsidRPr="00487289" w:rsidRDefault="009F275D" w:rsidP="003377F5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9F275D" w:rsidRPr="00487289" w:rsidRDefault="009F275D" w:rsidP="003377F5">
            <w:pPr>
              <w:rPr>
                <w:b/>
              </w:rPr>
            </w:pPr>
          </w:p>
        </w:tc>
      </w:tr>
      <w:tr w:rsidR="009F275D" w:rsidRPr="00487289" w:rsidTr="003377F5"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9F275D" w:rsidRPr="00487289" w:rsidTr="003377F5">
        <w:trPr>
          <w:trHeight w:val="70"/>
        </w:trPr>
        <w:tc>
          <w:tcPr>
            <w:tcW w:w="9893" w:type="dxa"/>
            <w:gridSpan w:val="11"/>
          </w:tcPr>
          <w:p w:rsidR="009F275D" w:rsidRPr="00487289" w:rsidRDefault="009F275D" w:rsidP="003377F5">
            <w:pPr>
              <w:jc w:val="both"/>
            </w:pPr>
            <w:r w:rsidRPr="00487289">
              <w:t>Snopek, P., &amp; Moravčíková, D. (2017). Evaluation of the Project "From Novice Teacher to Teacher Mentor" - Teacher's Work with</w:t>
            </w:r>
            <w:r>
              <w:t xml:space="preserve"> the Chronically Ill Pupils. </w:t>
            </w:r>
            <w:r w:rsidRPr="00487289">
              <w:rPr>
                <w:i/>
              </w:rPr>
              <w:t>Procedia Social and Behavioral Sciences</w:t>
            </w:r>
            <w:r w:rsidRPr="00487289">
              <w:t xml:space="preserve">. 745 -750. </w:t>
            </w:r>
          </w:p>
          <w:p w:rsidR="009F275D" w:rsidRPr="00487289" w:rsidRDefault="009F275D" w:rsidP="003377F5">
            <w:pPr>
              <w:jc w:val="both"/>
            </w:pPr>
            <w:r w:rsidRPr="00487289">
              <w:t xml:space="preserve">Snopek, P. (2017). Perioperační a anesteziologická péče pohledem pacienta. In Vansač, P., Barkasi, D., &amp; Popovičová, M. (eds). </w:t>
            </w:r>
            <w:r w:rsidRPr="00487289">
              <w:rPr>
                <w:i/>
              </w:rPr>
              <w:t>Komunitná starostlivosť v pomáhajúcich profesiách. Zborník III. Medzinárodnej vedeckej konferencie</w:t>
            </w:r>
            <w:r w:rsidRPr="00487289">
              <w:t>, 389-395. Warszawa.</w:t>
            </w:r>
          </w:p>
          <w:p w:rsidR="009F275D" w:rsidRDefault="009F275D" w:rsidP="003377F5">
            <w:pPr>
              <w:jc w:val="both"/>
            </w:pPr>
            <w:r w:rsidRPr="00487289">
              <w:t xml:space="preserve">Popovičová, M., Snopek, P. (2017). Analysis of the Ethical Aspects of Communication Process between Nurse and Patient. In </w:t>
            </w:r>
            <w:r w:rsidRPr="00487289">
              <w:rPr>
                <w:i/>
              </w:rPr>
              <w:t>Evidence Briefs about Health and Health-care in Slovakia</w:t>
            </w:r>
            <w:r w:rsidRPr="00487289">
              <w:t>, Pennsylvania.</w:t>
            </w:r>
          </w:p>
          <w:p w:rsidR="009F275D" w:rsidRPr="00487289" w:rsidRDefault="009F275D" w:rsidP="003377F5">
            <w:pPr>
              <w:jc w:val="both"/>
            </w:pPr>
            <w:r w:rsidRPr="00487289">
              <w:t xml:space="preserve">Snopek, P., Popovičová, M., &amp; Plisková, B. (2016). Moral Dilemma in Clinical Practice of Nursing Students. </w:t>
            </w:r>
            <w:r w:rsidRPr="00487289">
              <w:rPr>
                <w:i/>
              </w:rPr>
              <w:t>European Proceedings of Social and Behavioural Sciences</w:t>
            </w:r>
            <w:r w:rsidRPr="00487289">
              <w:t>, 13, 197-202.</w:t>
            </w:r>
          </w:p>
          <w:p w:rsidR="009F275D" w:rsidRPr="00487289" w:rsidRDefault="009F275D" w:rsidP="003377F5">
            <w:pPr>
              <w:jc w:val="both"/>
            </w:pPr>
            <w:r w:rsidRPr="00487289">
              <w:t xml:space="preserve">Moravčíková, D., &amp; Snopek, P. (2015). Analysis of the Teacher's Work with Ill Children. </w:t>
            </w:r>
            <w:r w:rsidRPr="00487289">
              <w:rPr>
                <w:i/>
              </w:rPr>
              <w:t>In European Proceedings of Social and Behavioural Sciences.</w:t>
            </w:r>
            <w:r w:rsidRPr="00487289">
              <w:t xml:space="preserve"> 84 -88. </w:t>
            </w:r>
          </w:p>
          <w:p w:rsidR="009F275D" w:rsidRPr="00487289" w:rsidRDefault="009F275D" w:rsidP="003377F5">
            <w:pPr>
              <w:jc w:val="both"/>
            </w:pPr>
            <w:r>
              <w:t>Wiegerová, A. et al</w:t>
            </w:r>
            <w:r w:rsidRPr="00487289">
              <w:t xml:space="preserve">. (2015). </w:t>
            </w:r>
            <w:r w:rsidRPr="00487289">
              <w:rPr>
                <w:i/>
              </w:rPr>
              <w:t>Od začátečníka k mentorovi (Analýza práce učitele s nemocnými dětmi).</w:t>
            </w:r>
            <w:r w:rsidRPr="00487289">
              <w:t xml:space="preserve"> Zlín: Univerzita Tomáše Bati ve Zlíně.</w:t>
            </w:r>
          </w:p>
        </w:tc>
      </w:tr>
      <w:tr w:rsidR="009F275D" w:rsidRPr="00487289" w:rsidTr="003377F5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9F275D" w:rsidRPr="00487289" w:rsidRDefault="009F275D" w:rsidP="003377F5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9F275D" w:rsidRPr="00487289" w:rsidTr="003377F5">
        <w:trPr>
          <w:trHeight w:val="328"/>
        </w:trPr>
        <w:tc>
          <w:tcPr>
            <w:tcW w:w="9893" w:type="dxa"/>
            <w:gridSpan w:val="11"/>
          </w:tcPr>
          <w:p w:rsidR="009F275D" w:rsidRPr="00487289" w:rsidRDefault="009F275D" w:rsidP="003377F5">
            <w:r w:rsidRPr="00487289">
              <w:t>2013 Trenčianska univerzita Alexandra Dubčeka v Trenčíne, Fakulta zdravotníctva, přednášející.</w:t>
            </w:r>
          </w:p>
          <w:p w:rsidR="009F275D" w:rsidRPr="00487289" w:rsidRDefault="009F275D" w:rsidP="003377F5">
            <w:r w:rsidRPr="00487289">
              <w:t>2014 Trnavská univerzita v Trnavě, Fakulta zdravotníctva a sociálnej práce, přednášející.                                                          2015 Katolícka univerzita v Ružomberku, Fakulta zdravotníctva, přednášející.</w:t>
            </w:r>
          </w:p>
        </w:tc>
      </w:tr>
      <w:tr w:rsidR="009F275D" w:rsidRPr="00487289" w:rsidTr="003377F5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9F275D" w:rsidRPr="00487289" w:rsidRDefault="009F275D" w:rsidP="003377F5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9F275D" w:rsidRPr="00487289" w:rsidRDefault="009F275D" w:rsidP="003377F5">
            <w:pPr>
              <w:tabs>
                <w:tab w:val="left" w:pos="1080"/>
              </w:tabs>
              <w:jc w:val="both"/>
            </w:pPr>
            <w:r>
              <w:t>Petr Snopek, v. r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9F275D" w:rsidRPr="00487289" w:rsidRDefault="009F275D" w:rsidP="003377F5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9F275D" w:rsidRPr="00487289" w:rsidRDefault="009F275D" w:rsidP="003377F5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Pr="00487289" w:rsidRDefault="00A15AB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Jana Vašíková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Mgr., PhD.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1985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F43DF4">
            <w:pPr>
              <w:jc w:val="both"/>
            </w:pPr>
            <w:r w:rsidRPr="00487289">
              <w:t>082020</w:t>
            </w:r>
            <w:ins w:id="409" w:author="Jana_PC" w:date="2018-05-18T20:16:00Z">
              <w:r w:rsidR="004E34F2">
                <w:t xml:space="preserve"> 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082020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EA46BA">
            <w:pPr>
              <w:jc w:val="both"/>
            </w:pPr>
            <w:r w:rsidRPr="00487289">
              <w:t>Základ</w:t>
            </w:r>
            <w:r w:rsidR="00AE20B7" w:rsidRPr="00487289">
              <w:t xml:space="preserve">y výtvarné kultury, </w:t>
            </w:r>
            <w:r w:rsidR="00EA46BA" w:rsidRPr="00487289">
              <w:t>Specifické p</w:t>
            </w:r>
            <w:r w:rsidRPr="00487289">
              <w:t xml:space="preserve">ostupy při práci </w:t>
            </w:r>
            <w:r w:rsidR="00AE20B7" w:rsidRPr="00487289">
              <w:t xml:space="preserve">s dětmi </w:t>
            </w:r>
            <w:r w:rsidRPr="00487289">
              <w:t xml:space="preserve">se speciálními </w:t>
            </w:r>
            <w:r w:rsidR="00EA46BA" w:rsidRPr="00487289">
              <w:t xml:space="preserve">vzdělávacími </w:t>
            </w:r>
            <w:r w:rsidRPr="00487289">
              <w:t>potřebami, Výtvarný projev dítěte, Specifika práce s dětmi do 3 let v MŠ, Základy logopedie, Využití výtvarných technik v MŠ (dále viz BIIa)</w:t>
            </w:r>
            <w:r w:rsidR="002425EB">
              <w:t>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lastRenderedPageBreak/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2008 PdF UP Olomouc, Učitelství pro mateřské školy - Bc.</w:t>
            </w:r>
            <w:r w:rsidRPr="00487289">
              <w:br/>
              <w:t>2010 PdF UK Bratislava, Předškolní a elementární pedagogika: Učitelství pro 1. stupeň ZŠ - Mgr.</w:t>
            </w:r>
            <w:r w:rsidRPr="00487289">
              <w:br/>
              <w:t>2013 PdF UK Bratislava, ukončené doktorské studium v oboru Předškolní a elementární pedagogik - PhD.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990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2014 – dosud FHS UTB ve Zlíně, odborný asistent</w:t>
            </w:r>
          </w:p>
          <w:p w:rsidR="00A15AB4" w:rsidRPr="00487289" w:rsidRDefault="00A15AB4" w:rsidP="00645DEF"/>
          <w:p w:rsidR="00A15AB4" w:rsidRPr="00487289" w:rsidRDefault="00A15AB4" w:rsidP="00645DEF">
            <w:r w:rsidRPr="00487289">
              <w:t xml:space="preserve">Garant kurzu celoživotního vzdělávání Ústavu školní pedagogiky FHS, UTB ve Zlíně. Akreditovaný studijní program k rozšíření odborné kvalifikace Vzdělávání dětí do tří let. 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Obhájených 7</w:t>
            </w:r>
            <w:r w:rsidR="00080D34">
              <w:t xml:space="preserve"> </w:t>
            </w:r>
            <w:r w:rsidRPr="00487289">
              <w:t xml:space="preserve">bakalářských prací. Aktuálně vedení 5 bakalářských prací a 2 diplomových prací. 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080D34" w:rsidRDefault="00080D34" w:rsidP="00645DEF">
            <w:r w:rsidRPr="00487289">
              <w:t>Vašíková, J.</w:t>
            </w:r>
            <w:r w:rsidR="00937CD0">
              <w:t xml:space="preserve">, </w:t>
            </w:r>
            <w:r w:rsidRPr="00487289">
              <w:t xml:space="preserve">&amp; Žáková, I. (2017). Speech Therapy Prevention in Kindergarten. </w:t>
            </w:r>
            <w:r w:rsidRPr="00487289">
              <w:rPr>
                <w:i/>
              </w:rPr>
              <w:t>Acta Educationis Generalis</w:t>
            </w:r>
            <w:r w:rsidR="007E743E">
              <w:t>, 7 (2), 69-78.</w:t>
            </w:r>
            <w:r w:rsidR="007E743E">
              <w:br/>
              <w:t>Vašíková, J.</w:t>
            </w:r>
            <w:r w:rsidR="00937CD0">
              <w:t xml:space="preserve">, </w:t>
            </w:r>
            <w:r w:rsidRPr="00487289">
              <w:t>&amp; Žáková, I. (201</w:t>
            </w:r>
            <w:r w:rsidR="00937CD0">
              <w:t>8</w:t>
            </w:r>
            <w:r w:rsidRPr="00487289">
              <w:t xml:space="preserve">). </w:t>
            </w:r>
            <w:r w:rsidRPr="00487289">
              <w:rPr>
                <w:i/>
              </w:rPr>
              <w:t>Význam primární logopedické prevence v rozvoji řečových a jazykových schopností dětí předškolního věku.</w:t>
            </w:r>
            <w:r w:rsidRPr="00487289">
              <w:t xml:space="preserve"> Zlín: Univerzita Tomáše Bati ve Zlíně, v</w:t>
            </w:r>
            <w:r>
              <w:t> </w:t>
            </w:r>
            <w:r w:rsidRPr="00487289">
              <w:t>tisku</w:t>
            </w:r>
            <w:r>
              <w:t>.</w:t>
            </w:r>
          </w:p>
          <w:p w:rsidR="00080D34" w:rsidRPr="00487289" w:rsidRDefault="00080D34" w:rsidP="00080D34">
            <w:r w:rsidRPr="00487289">
              <w:t>Vašíková, J. (2015). Proměny kurikul předškolního vzdělávání dětí do tří let. Situace v České republice a Evropě. In Wiegerová, A. </w:t>
            </w:r>
            <w:r>
              <w:t>(Ed.</w:t>
            </w:r>
            <w:r w:rsidRPr="00487289">
              <w:t xml:space="preserve">). </w:t>
            </w:r>
            <w:r w:rsidRPr="00487289">
              <w:rPr>
                <w:i/>
              </w:rPr>
              <w:t>Profesionalizace učitele mateřské školy z pohledu reformy kurikula</w:t>
            </w:r>
            <w:r w:rsidRPr="00487289">
              <w:t>.  Zlín: Univerzita Tomáše Bati ve Zlíně, Fak</w:t>
            </w:r>
            <w:r>
              <w:t>ulta humanitních studií, 82-91.</w:t>
            </w:r>
          </w:p>
          <w:p w:rsidR="00080D34" w:rsidRDefault="00080D34" w:rsidP="00645DEF">
            <w:r w:rsidRPr="00487289">
              <w:t>Krajcarová, J. (2014). Kreativita jako jeden ze současných požadavků na vzdělávání. </w:t>
            </w:r>
            <w:r w:rsidRPr="00487289">
              <w:rPr>
                <w:i/>
              </w:rPr>
              <w:t>Kreatívne vzdelávanie</w:t>
            </w:r>
            <w:r w:rsidRPr="00487289">
              <w:t xml:space="preserve">. [online]1. vyd. Zohor: Virvar, 102 –103. Dostupné na: </w:t>
            </w:r>
            <w:hyperlink r:id="rId30" w:history="1">
              <w:r w:rsidRPr="006C7896">
                <w:rPr>
                  <w:rStyle w:val="Hypertextovodkaz"/>
                </w:rPr>
                <w:t>www.kreativnevzdelavanie.sk</w:t>
              </w:r>
            </w:hyperlink>
            <w:r w:rsidRPr="00487289">
              <w:t>.</w:t>
            </w:r>
          </w:p>
          <w:p w:rsidR="00A15AB4" w:rsidRPr="00487289" w:rsidRDefault="00A15AB4" w:rsidP="00645DEF">
            <w:r w:rsidRPr="00487289">
              <w:t xml:space="preserve">Krajcarová, J. (2013). Postavení současné výtvarné výchovy - výtvarné kurikulum Anglie = Contemporary art education - art curriculum of  England. </w:t>
            </w:r>
            <w:r w:rsidRPr="00487289">
              <w:rPr>
                <w:i/>
              </w:rPr>
              <w:t>Kreatívne vzdelávanie</w:t>
            </w:r>
            <w:r w:rsidR="00080D34">
              <w:t>. [online] Zohor</w:t>
            </w:r>
            <w:r w:rsidRPr="00487289">
              <w:t>: Virvar, 63-69, Dostupné na: www.kreativnevzdelavanie.sk.</w:t>
            </w:r>
            <w:r w:rsidRPr="00487289">
              <w:br/>
            </w:r>
          </w:p>
          <w:p w:rsidR="00A15AB4" w:rsidRPr="00487289" w:rsidRDefault="00A15AB4" w:rsidP="00080D34"/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B7742">
        <w:trPr>
          <w:trHeight w:val="506"/>
        </w:trPr>
        <w:tc>
          <w:tcPr>
            <w:tcW w:w="9893" w:type="dxa"/>
            <w:gridSpan w:val="11"/>
          </w:tcPr>
          <w:p w:rsidR="00A15AB4" w:rsidRPr="00487289" w:rsidRDefault="00A15AB4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5E4642" w:rsidP="00645DEF">
            <w:pPr>
              <w:jc w:val="both"/>
            </w:pPr>
            <w:r>
              <w:t>Jana Vašíková,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5E4642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Default="00A15AB4" w:rsidP="00A15AB4"/>
    <w:p w:rsidR="00B15AB8" w:rsidRDefault="00B15AB8" w:rsidP="00A15AB4"/>
    <w:p w:rsidR="007E743E" w:rsidRPr="00487289" w:rsidRDefault="007E743E" w:rsidP="00A15AB4"/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84448F" w:rsidRPr="00487289" w:rsidTr="00997E94">
        <w:trPr>
          <w:jc w:val="center"/>
        </w:trPr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84448F" w:rsidRPr="00487289" w:rsidRDefault="0084448F" w:rsidP="00997E94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84448F" w:rsidRPr="00487289" w:rsidTr="00997E94">
        <w:trPr>
          <w:jc w:val="center"/>
        </w:trPr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84448F" w:rsidRPr="00487289" w:rsidRDefault="0084448F" w:rsidP="00997E94">
            <w:pPr>
              <w:jc w:val="both"/>
            </w:pPr>
            <w:r w:rsidRPr="00487289">
              <w:t>UTB ve Zlíně</w:t>
            </w:r>
          </w:p>
        </w:tc>
      </w:tr>
      <w:tr w:rsidR="0084448F" w:rsidRPr="00487289" w:rsidTr="00997E94">
        <w:trPr>
          <w:jc w:val="center"/>
        </w:trPr>
        <w:tc>
          <w:tcPr>
            <w:tcW w:w="2552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84448F" w:rsidRPr="00487289" w:rsidRDefault="0084448F" w:rsidP="00997E94">
            <w:pPr>
              <w:jc w:val="both"/>
            </w:pPr>
            <w:r w:rsidRPr="00487289">
              <w:t>Fakulta humanitních studií, Ústav školní pedagogiky</w:t>
            </w:r>
          </w:p>
        </w:tc>
      </w:tr>
      <w:tr w:rsidR="0084448F" w:rsidRPr="00487289" w:rsidTr="00997E94">
        <w:trPr>
          <w:jc w:val="center"/>
        </w:trPr>
        <w:tc>
          <w:tcPr>
            <w:tcW w:w="2552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84448F" w:rsidRPr="00487289" w:rsidRDefault="0084448F" w:rsidP="00997E94">
            <w:pPr>
              <w:jc w:val="both"/>
            </w:pPr>
            <w:r w:rsidRPr="00487289">
              <w:t>Uči</w:t>
            </w:r>
            <w:r w:rsidR="00FC557B" w:rsidRPr="00487289">
              <w:t>telství pro mateřské školy</w:t>
            </w:r>
          </w:p>
        </w:tc>
      </w:tr>
      <w:tr w:rsidR="0084448F" w:rsidRPr="00487289" w:rsidTr="00997E94">
        <w:trPr>
          <w:trHeight w:val="207"/>
          <w:jc w:val="center"/>
        </w:trPr>
        <w:tc>
          <w:tcPr>
            <w:tcW w:w="2552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84448F" w:rsidRPr="00487289" w:rsidRDefault="0084448F" w:rsidP="00997E94">
            <w:r w:rsidRPr="00487289">
              <w:t xml:space="preserve">Pavla </w:t>
            </w:r>
            <w:r w:rsidR="004A17D0">
              <w:t>Tomancová</w:t>
            </w:r>
          </w:p>
        </w:tc>
        <w:tc>
          <w:tcPr>
            <w:tcW w:w="709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84448F" w:rsidRPr="00487289" w:rsidRDefault="0084448F" w:rsidP="00997E94">
            <w:r w:rsidRPr="00487289">
              <w:t xml:space="preserve">Mgr. </w:t>
            </w:r>
          </w:p>
        </w:tc>
      </w:tr>
      <w:tr w:rsidR="0084448F" w:rsidRPr="00487289" w:rsidTr="00997E94">
        <w:trPr>
          <w:jc w:val="center"/>
        </w:trPr>
        <w:tc>
          <w:tcPr>
            <w:tcW w:w="2552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84448F" w:rsidRPr="00487289" w:rsidRDefault="0084448F" w:rsidP="00997E94">
            <w:pPr>
              <w:jc w:val="both"/>
            </w:pPr>
            <w:r w:rsidRPr="00487289">
              <w:t>1986</w:t>
            </w:r>
          </w:p>
        </w:tc>
        <w:tc>
          <w:tcPr>
            <w:tcW w:w="1721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84448F" w:rsidRPr="00487289" w:rsidRDefault="0084448F" w:rsidP="00997E94">
            <w:pPr>
              <w:jc w:val="both"/>
            </w:pPr>
            <w:r w:rsidRPr="00487289">
              <w:t>DPP</w:t>
            </w:r>
          </w:p>
        </w:tc>
        <w:tc>
          <w:tcPr>
            <w:tcW w:w="994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84448F" w:rsidRPr="00487289" w:rsidRDefault="0084448F" w:rsidP="00997E94">
            <w:pPr>
              <w:jc w:val="both"/>
            </w:pPr>
            <w:r w:rsidRPr="00487289">
              <w:t>2 hod/ 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4448F" w:rsidRPr="00487289" w:rsidRDefault="0084448F" w:rsidP="00997E94">
            <w:pPr>
              <w:jc w:val="both"/>
            </w:pPr>
            <w:r w:rsidRPr="00487289">
              <w:t>bud.</w:t>
            </w:r>
          </w:p>
        </w:tc>
      </w:tr>
      <w:tr w:rsidR="0084448F" w:rsidRPr="00487289" w:rsidTr="00997E94">
        <w:trPr>
          <w:jc w:val="center"/>
        </w:trPr>
        <w:tc>
          <w:tcPr>
            <w:tcW w:w="5102" w:type="dxa"/>
            <w:gridSpan w:val="3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84448F" w:rsidRPr="00487289" w:rsidRDefault="006B7742" w:rsidP="00997E94">
            <w:pPr>
              <w:jc w:val="both"/>
            </w:pPr>
            <w:r>
              <w:t>DPP</w:t>
            </w:r>
          </w:p>
        </w:tc>
        <w:tc>
          <w:tcPr>
            <w:tcW w:w="994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84448F" w:rsidRPr="00487289" w:rsidRDefault="0084448F" w:rsidP="00997E94">
            <w:pPr>
              <w:jc w:val="both"/>
            </w:pPr>
            <w:r w:rsidRPr="00487289">
              <w:t>2 hod/ týden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84448F" w:rsidRPr="00487289" w:rsidRDefault="0084448F" w:rsidP="0084448F">
            <w:pPr>
              <w:jc w:val="both"/>
            </w:pPr>
            <w:r w:rsidRPr="00487289">
              <w:t>bud.</w:t>
            </w:r>
          </w:p>
        </w:tc>
      </w:tr>
      <w:tr w:rsidR="0084448F" w:rsidRPr="00487289" w:rsidTr="00997E94">
        <w:trPr>
          <w:jc w:val="center"/>
        </w:trPr>
        <w:tc>
          <w:tcPr>
            <w:tcW w:w="6094" w:type="dxa"/>
            <w:gridSpan w:val="5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84448F" w:rsidRPr="00487289" w:rsidTr="00997E94">
        <w:trPr>
          <w:jc w:val="center"/>
        </w:trPr>
        <w:tc>
          <w:tcPr>
            <w:tcW w:w="6094" w:type="dxa"/>
            <w:gridSpan w:val="5"/>
          </w:tcPr>
          <w:p w:rsidR="0084448F" w:rsidRPr="00487289" w:rsidRDefault="00FC557B" w:rsidP="00997E94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2096" w:type="dxa"/>
            <w:gridSpan w:val="4"/>
          </w:tcPr>
          <w:p w:rsidR="0084448F" w:rsidRPr="00487289" w:rsidRDefault="0084448F" w:rsidP="00997E94">
            <w:pPr>
              <w:jc w:val="both"/>
            </w:pPr>
          </w:p>
        </w:tc>
      </w:tr>
      <w:tr w:rsidR="0084448F" w:rsidRPr="00487289" w:rsidTr="00997E94">
        <w:trPr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4448F" w:rsidRPr="00487289" w:rsidTr="00997E94">
        <w:trPr>
          <w:trHeight w:val="195"/>
          <w:jc w:val="center"/>
        </w:trPr>
        <w:tc>
          <w:tcPr>
            <w:tcW w:w="9893" w:type="dxa"/>
            <w:gridSpan w:val="11"/>
            <w:tcBorders>
              <w:top w:val="nil"/>
            </w:tcBorders>
          </w:tcPr>
          <w:p w:rsidR="0084448F" w:rsidRPr="00487289" w:rsidRDefault="00FC557B" w:rsidP="00997E94">
            <w:r w:rsidRPr="00487289">
              <w:t>Psychologická propedeutika</w:t>
            </w:r>
            <w:r w:rsidR="002425EB">
              <w:t xml:space="preserve"> </w:t>
            </w:r>
            <w:r w:rsidR="002425EB" w:rsidRPr="00487289">
              <w:t>(dále viz BIIa)</w:t>
            </w:r>
            <w:r w:rsidR="002425EB">
              <w:t>.</w:t>
            </w:r>
          </w:p>
        </w:tc>
      </w:tr>
      <w:tr w:rsidR="0084448F" w:rsidRPr="00487289" w:rsidTr="00997E94">
        <w:trPr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84448F" w:rsidRPr="00487289" w:rsidTr="00997E94">
        <w:trPr>
          <w:trHeight w:val="1055"/>
          <w:jc w:val="center"/>
        </w:trPr>
        <w:tc>
          <w:tcPr>
            <w:tcW w:w="9893" w:type="dxa"/>
            <w:gridSpan w:val="11"/>
          </w:tcPr>
          <w:p w:rsidR="0084448F" w:rsidRPr="00487289" w:rsidRDefault="000947BD" w:rsidP="00885BBA">
            <w:r w:rsidRPr="00487289">
              <w:lastRenderedPageBreak/>
              <w:t>2012,  FSS MU Brno, ukončený magisterský obor Psychologie – Mgr.</w:t>
            </w:r>
          </w:p>
        </w:tc>
      </w:tr>
      <w:tr w:rsidR="0084448F" w:rsidRPr="00487289" w:rsidTr="00997E94">
        <w:trPr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84448F" w:rsidRPr="00487289" w:rsidTr="00997E94">
        <w:trPr>
          <w:trHeight w:val="1090"/>
          <w:jc w:val="center"/>
        </w:trPr>
        <w:tc>
          <w:tcPr>
            <w:tcW w:w="9893" w:type="dxa"/>
            <w:gridSpan w:val="11"/>
          </w:tcPr>
          <w:p w:rsidR="0084448F" w:rsidRPr="00487289" w:rsidRDefault="0084448F" w:rsidP="00997E94">
            <w:pPr>
              <w:jc w:val="both"/>
            </w:pPr>
            <w:r w:rsidRPr="00487289">
              <w:t>2013 - 2016 psycholog Centrum poradenství pro rodinné a partnerské vztahy, p.o., Zlín</w:t>
            </w:r>
          </w:p>
          <w:p w:rsidR="0084448F" w:rsidRPr="00487289" w:rsidRDefault="0084448F" w:rsidP="00997E94">
            <w:pPr>
              <w:jc w:val="both"/>
            </w:pPr>
            <w:r w:rsidRPr="00487289">
              <w:t>2013 - 2015 psycholog Centrum služeb postiženým Horizont, o.p.s., Kroměříž</w:t>
            </w:r>
          </w:p>
          <w:p w:rsidR="0084448F" w:rsidRPr="00487289" w:rsidRDefault="0084448F" w:rsidP="00997E94">
            <w:pPr>
              <w:jc w:val="both"/>
            </w:pPr>
            <w:r w:rsidRPr="00487289">
              <w:t xml:space="preserve">2012 </w:t>
            </w:r>
            <w:r w:rsidR="00080D34">
              <w:t>–</w:t>
            </w:r>
            <w:r w:rsidRPr="00487289">
              <w:t xml:space="preserve"> 2013</w:t>
            </w:r>
            <w:r w:rsidR="00080D34">
              <w:t xml:space="preserve"> </w:t>
            </w:r>
            <w:r w:rsidRPr="00487289">
              <w:t>psycholog, odborný pracovník vzdělávání, lektor Marlin, s.r.o., Zlín</w:t>
            </w:r>
            <w:r w:rsidRPr="00487289">
              <w:tab/>
            </w:r>
          </w:p>
          <w:p w:rsidR="0084448F" w:rsidRPr="00487289" w:rsidRDefault="0084448F" w:rsidP="00997E94">
            <w:r w:rsidRPr="00487289">
              <w:t xml:space="preserve">2012 - 2014 psycholog v oblasti náhradní rodinné péče (psychologické poradenství, organizace preventivních </w:t>
            </w:r>
            <w:r w:rsidRPr="00487289">
              <w:br/>
              <w:t>a integračních programů pro děti z dětských domovů)</w:t>
            </w:r>
          </w:p>
          <w:p w:rsidR="0084448F" w:rsidRPr="00487289" w:rsidRDefault="0084448F" w:rsidP="00997E94">
            <w:pPr>
              <w:ind w:left="2880" w:hanging="2880"/>
              <w:jc w:val="both"/>
            </w:pPr>
            <w:r w:rsidRPr="00487289">
              <w:t xml:space="preserve">2016 - dosud psycholog ZŠ Zlín, Křiby </w:t>
            </w:r>
          </w:p>
          <w:p w:rsidR="0084448F" w:rsidRPr="00487289" w:rsidRDefault="0084448F" w:rsidP="00997E94">
            <w:pPr>
              <w:ind w:left="2880" w:hanging="2880"/>
              <w:jc w:val="both"/>
            </w:pPr>
            <w:r w:rsidRPr="00487289">
              <w:t>2017 - dosud psycholog Unie Kompas (individuální a rodinné poradenství a terapie)</w:t>
            </w:r>
          </w:p>
          <w:p w:rsidR="0084448F" w:rsidRPr="00487289" w:rsidRDefault="0084448F" w:rsidP="00997E94">
            <w:pPr>
              <w:ind w:left="2880" w:hanging="2880"/>
              <w:jc w:val="both"/>
            </w:pPr>
          </w:p>
          <w:p w:rsidR="0084448F" w:rsidRPr="00487289" w:rsidRDefault="0084448F" w:rsidP="00997E94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84448F" w:rsidRPr="00487289" w:rsidTr="00997E94">
        <w:trPr>
          <w:trHeight w:val="250"/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84448F" w:rsidRPr="00487289" w:rsidTr="00997E94">
        <w:trPr>
          <w:trHeight w:val="491"/>
          <w:jc w:val="center"/>
        </w:trPr>
        <w:tc>
          <w:tcPr>
            <w:tcW w:w="9893" w:type="dxa"/>
            <w:gridSpan w:val="11"/>
          </w:tcPr>
          <w:p w:rsidR="0084448F" w:rsidRPr="00487289" w:rsidRDefault="0084448F" w:rsidP="00997E94">
            <w:pPr>
              <w:jc w:val="both"/>
            </w:pPr>
          </w:p>
        </w:tc>
      </w:tr>
      <w:tr w:rsidR="0084448F" w:rsidRPr="00487289" w:rsidTr="00997E94">
        <w:trPr>
          <w:jc w:val="center"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84448F" w:rsidRPr="00487289" w:rsidTr="00997E94">
        <w:trPr>
          <w:jc w:val="center"/>
        </w:trPr>
        <w:tc>
          <w:tcPr>
            <w:tcW w:w="3381" w:type="dxa"/>
            <w:gridSpan w:val="2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2245" w:type="dxa"/>
            <w:gridSpan w:val="2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84448F" w:rsidRPr="00487289" w:rsidTr="00997E94">
        <w:trPr>
          <w:trHeight w:val="70"/>
          <w:jc w:val="center"/>
        </w:trPr>
        <w:tc>
          <w:tcPr>
            <w:tcW w:w="3381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693" w:type="dxa"/>
            <w:vMerge w:val="restart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694" w:type="dxa"/>
            <w:vMerge w:val="restart"/>
          </w:tcPr>
          <w:p w:rsidR="0084448F" w:rsidRPr="00487289" w:rsidRDefault="0084448F" w:rsidP="00997E94">
            <w:pPr>
              <w:jc w:val="both"/>
            </w:pPr>
          </w:p>
        </w:tc>
      </w:tr>
      <w:tr w:rsidR="0084448F" w:rsidRPr="00487289" w:rsidTr="00997E94">
        <w:trPr>
          <w:trHeight w:val="205"/>
          <w:jc w:val="center"/>
        </w:trPr>
        <w:tc>
          <w:tcPr>
            <w:tcW w:w="3381" w:type="dxa"/>
            <w:gridSpan w:val="2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2245" w:type="dxa"/>
            <w:gridSpan w:val="2"/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84448F" w:rsidRPr="00487289" w:rsidRDefault="0084448F" w:rsidP="00997E94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84448F" w:rsidRPr="00487289" w:rsidRDefault="0084448F" w:rsidP="00997E94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84448F" w:rsidRPr="00487289" w:rsidRDefault="0084448F" w:rsidP="00997E94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84448F" w:rsidRPr="00487289" w:rsidRDefault="0084448F" w:rsidP="00997E94">
            <w:pPr>
              <w:rPr>
                <w:b/>
              </w:rPr>
            </w:pPr>
          </w:p>
        </w:tc>
      </w:tr>
      <w:tr w:rsidR="0084448F" w:rsidRPr="00487289" w:rsidTr="00997E94">
        <w:trPr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84448F" w:rsidRPr="00487289" w:rsidTr="00997E94">
        <w:trPr>
          <w:trHeight w:val="70"/>
          <w:jc w:val="center"/>
        </w:trPr>
        <w:tc>
          <w:tcPr>
            <w:tcW w:w="9893" w:type="dxa"/>
            <w:gridSpan w:val="11"/>
          </w:tcPr>
          <w:p w:rsidR="0084448F" w:rsidRPr="00487289" w:rsidRDefault="0084448F" w:rsidP="00997E94">
            <w:pPr>
              <w:jc w:val="both"/>
            </w:pPr>
          </w:p>
        </w:tc>
      </w:tr>
      <w:tr w:rsidR="0084448F" w:rsidRPr="00487289" w:rsidTr="00997E94">
        <w:trPr>
          <w:trHeight w:val="218"/>
          <w:jc w:val="center"/>
        </w:trPr>
        <w:tc>
          <w:tcPr>
            <w:tcW w:w="9893" w:type="dxa"/>
            <w:gridSpan w:val="11"/>
            <w:shd w:val="clear" w:color="auto" w:fill="F7CAAC"/>
          </w:tcPr>
          <w:p w:rsidR="0084448F" w:rsidRPr="00487289" w:rsidRDefault="0084448F" w:rsidP="00997E94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84448F" w:rsidRPr="00487289" w:rsidTr="00997E94">
        <w:trPr>
          <w:trHeight w:val="1469"/>
          <w:jc w:val="center"/>
        </w:trPr>
        <w:tc>
          <w:tcPr>
            <w:tcW w:w="9893" w:type="dxa"/>
            <w:gridSpan w:val="11"/>
          </w:tcPr>
          <w:p w:rsidR="0084448F" w:rsidRPr="00487289" w:rsidRDefault="0084448F" w:rsidP="00997E94">
            <w:pPr>
              <w:ind w:left="2880" w:hanging="2880"/>
              <w:jc w:val="both"/>
            </w:pPr>
            <w:r w:rsidRPr="00487289">
              <w:t>2012 Indie University of Rajastan, Jaipur, Indie, Poradce pro studentské záležitosti</w:t>
            </w:r>
          </w:p>
          <w:p w:rsidR="0084448F" w:rsidRPr="00487289" w:rsidRDefault="0084448F" w:rsidP="00997E94">
            <w:pPr>
              <w:spacing w:after="240"/>
              <w:ind w:left="2880" w:hanging="2880"/>
              <w:jc w:val="both"/>
              <w:rPr>
                <w:rFonts w:ascii="Cambria" w:hAnsi="Cambria" w:cs="Arial"/>
                <w:b/>
                <w:color w:val="660033"/>
              </w:rPr>
            </w:pPr>
            <w:r w:rsidRPr="00487289">
              <w:t xml:space="preserve">2010 Norsko University of Bergen, fakulta Psychologie, </w:t>
            </w:r>
            <w:r w:rsidR="004D5028">
              <w:t>s</w:t>
            </w:r>
            <w:r w:rsidRPr="00487289">
              <w:t>tudijní stáž</w:t>
            </w:r>
          </w:p>
          <w:p w:rsidR="0084448F" w:rsidRPr="00487289" w:rsidRDefault="0084448F" w:rsidP="00997E94"/>
        </w:tc>
      </w:tr>
      <w:tr w:rsidR="0084448F" w:rsidRPr="00487289" w:rsidTr="007E743E">
        <w:trPr>
          <w:trHeight w:val="375"/>
          <w:jc w:val="center"/>
        </w:trPr>
        <w:tc>
          <w:tcPr>
            <w:tcW w:w="2552" w:type="dxa"/>
            <w:shd w:val="clear" w:color="auto" w:fill="F7CAAC"/>
          </w:tcPr>
          <w:p w:rsidR="0084448F" w:rsidRPr="00487289" w:rsidRDefault="0084448F" w:rsidP="00997E94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84448F" w:rsidRPr="00487289" w:rsidRDefault="005E4642" w:rsidP="00997E94">
            <w:pPr>
              <w:jc w:val="both"/>
            </w:pPr>
            <w:r>
              <w:t xml:space="preserve">Pavla </w:t>
            </w:r>
            <w:r w:rsidR="004A17D0">
              <w:t>Tomancová</w:t>
            </w:r>
            <w:r>
              <w:t>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84448F" w:rsidRPr="00487289" w:rsidRDefault="0084448F" w:rsidP="00997E94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84448F" w:rsidRPr="00487289" w:rsidRDefault="0084448F" w:rsidP="00997E94">
            <w:pPr>
              <w:jc w:val="both"/>
            </w:pPr>
            <w:r w:rsidRPr="00487289">
              <w:t xml:space="preserve"> </w:t>
            </w:r>
            <w:r w:rsidR="005E4642">
              <w:t>30. 5. 2018</w:t>
            </w:r>
          </w:p>
        </w:tc>
      </w:tr>
    </w:tbl>
    <w:p w:rsidR="00A15AB4" w:rsidRPr="00487289" w:rsidRDefault="00A15AB4" w:rsidP="00A15AB4"/>
    <w:p w:rsidR="00AA283E" w:rsidRPr="00487289" w:rsidRDefault="00AA283E" w:rsidP="00A15AB4"/>
    <w:p w:rsidR="00AA283E" w:rsidRPr="00487289" w:rsidRDefault="00AA283E" w:rsidP="00A15AB4"/>
    <w:p w:rsidR="00AA283E" w:rsidRPr="00487289" w:rsidRDefault="00AA283E" w:rsidP="00A15AB4"/>
    <w:p w:rsidR="00AA283E" w:rsidRDefault="00AA283E" w:rsidP="00A15AB4"/>
    <w:p w:rsidR="00B15AB8" w:rsidRPr="00487289" w:rsidRDefault="00B15AB8" w:rsidP="00A15AB4"/>
    <w:p w:rsidR="00AA283E" w:rsidRPr="00487289" w:rsidRDefault="00AA283E" w:rsidP="00A15AB4"/>
    <w:p w:rsidR="0084448F" w:rsidRPr="00487289" w:rsidRDefault="0084448F" w:rsidP="00A15AB4"/>
    <w:p w:rsidR="0084448F" w:rsidRPr="00487289" w:rsidRDefault="0084448F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Andrea Macková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1980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student DSP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082020</w:t>
            </w:r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student DSP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082020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Anglický jazyk I, Anglický jazyk II (dále viz BIIa).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lastRenderedPageBreak/>
              <w:t xml:space="preserve">2003 UP Olomouc, ukončené magisterské studium ve studijním oboru Učitelství biologie pro SŠ, Učitelství zeměpisu pro SŠ a Učitelství ochrany ŽP pro SŠ - Mgr.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2009 OU Ostrava, rozšiřující studium anglického jazyka a literatury pro SŠ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od 2017 doktorské studium v oboru Pedagogika na FHS UTB ve Zlíně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2003 – 2007 ZŠ, Újezd u Valašských Klobouk, výuka předmětů zeměpis, přírodopis, anglický jazyk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2007 dosud – Gymnázium Valašské Klobouky, výuka předmětů anglický jazyk, biologie, zeměpis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A15AB4" w:rsidRDefault="00A15AB4" w:rsidP="00645DEF">
            <w:pPr>
              <w:jc w:val="both"/>
            </w:pPr>
            <w:r w:rsidRPr="00487289">
              <w:t>Macková A. (2018). Vnímaná zdatnost učitele anglického jazyka – přehled problematiky</w:t>
            </w:r>
            <w:r w:rsidRPr="00487289">
              <w:rPr>
                <w:i/>
              </w:rPr>
              <w:t>. E-pedagogium</w:t>
            </w:r>
            <w:r w:rsidRPr="00487289">
              <w:t>, v recenzním řízení.</w:t>
            </w: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Pr="00487289" w:rsidRDefault="006B7742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Default="00A15AB4" w:rsidP="00645DEF"/>
          <w:p w:rsidR="006B7742" w:rsidRDefault="006B7742" w:rsidP="00645DEF"/>
          <w:p w:rsidR="006B7742" w:rsidRDefault="006B7742" w:rsidP="00645DEF"/>
          <w:p w:rsidR="006B7742" w:rsidRPr="00487289" w:rsidRDefault="006B7742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3A56EC" w:rsidP="00645DEF">
            <w:pPr>
              <w:jc w:val="both"/>
            </w:pPr>
            <w:r>
              <w:t xml:space="preserve">Andrea Macková,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3A56EC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328"/>
        <w:gridCol w:w="851"/>
        <w:gridCol w:w="283"/>
        <w:gridCol w:w="425"/>
        <w:gridCol w:w="361"/>
        <w:gridCol w:w="348"/>
        <w:gridCol w:w="284"/>
        <w:gridCol w:w="693"/>
        <w:gridCol w:w="694"/>
      </w:tblGrid>
      <w:tr w:rsidR="00A15AB4" w:rsidRPr="00487289" w:rsidTr="00645DEF"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Univerzita Tomáše Bati ve Zlíně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Fakulta humanitních studií</w:t>
            </w:r>
          </w:p>
        </w:tc>
      </w:tr>
      <w:tr w:rsidR="00A15AB4" w:rsidRPr="00487289" w:rsidTr="00645D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Předškolní pedagogika</w:t>
            </w:r>
          </w:p>
        </w:tc>
      </w:tr>
      <w:tr w:rsidR="00A15AB4" w:rsidRPr="00487289" w:rsidTr="007E74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Hana Navrátilová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7E743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1979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022019</w:t>
            </w:r>
            <w:ins w:id="410" w:author="Jana_PC" w:date="2018-05-18T20:16:00Z">
              <w:r w:rsidR="004E34F2">
                <w:t xml:space="preserve"> </w:t>
              </w:r>
              <w:r w:rsidR="004E34F2" w:rsidRPr="00610E26">
                <w:rPr>
                  <w:sz w:val="18"/>
                </w:rPr>
                <w:t>předpokládá se další spolupráce</w:t>
              </w:r>
            </w:ins>
          </w:p>
        </w:tc>
      </w:tr>
      <w:tr w:rsidR="00A15AB4" w:rsidRPr="00487289" w:rsidTr="007E743E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080D34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022019</w:t>
            </w:r>
          </w:p>
        </w:tc>
      </w:tr>
      <w:tr w:rsidR="00A15AB4" w:rsidRPr="00487289" w:rsidTr="007E743E"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7E743E"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423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777"/>
        </w:trPr>
        <w:tc>
          <w:tcPr>
            <w:tcW w:w="98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r w:rsidRPr="00487289">
              <w:lastRenderedPageBreak/>
              <w:t>Pedagogická propedeutika, Sociálně-pedagogický výcvik, Didaktika mateřské školy, Pedagogická komunikace v MŠ, Literatura pro děti</w:t>
            </w:r>
            <w:r w:rsidR="00D71400">
              <w:t xml:space="preserve">, Praktikum k podpoře sociálních kompetencí, Výběrový cizí jazyk I a II </w:t>
            </w:r>
            <w:r w:rsidRPr="00487289">
              <w:t>(dále viz BIIa).</w:t>
            </w:r>
          </w:p>
        </w:tc>
      </w:tr>
      <w:tr w:rsidR="00A15AB4" w:rsidRPr="00487289" w:rsidTr="00645DEF"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CC354B">
        <w:trPr>
          <w:trHeight w:val="877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ind w:left="-2"/>
              <w:jc w:val="both"/>
            </w:pPr>
            <w:r w:rsidRPr="00487289">
              <w:t>2003 PdF UK Praha, ukončené magisterské studium učitelství, obor český jazyk a literatura – francouzský jazyk a literatura – Mgr.</w:t>
            </w:r>
          </w:p>
          <w:p w:rsidR="00A15AB4" w:rsidRPr="00487289" w:rsidRDefault="00A15AB4" w:rsidP="00CC354B">
            <w:pPr>
              <w:jc w:val="both"/>
            </w:pPr>
            <w:r w:rsidRPr="00487289">
              <w:t>od 2013 studium na FF MU Brno v doktorském studijním programu Pedagogika</w:t>
            </w:r>
            <w:r w:rsidR="00D71400">
              <w:t>, odevzdána dizertační práce</w:t>
            </w:r>
          </w:p>
        </w:tc>
      </w:tr>
      <w:tr w:rsidR="00A15AB4" w:rsidRPr="00487289" w:rsidTr="00645DEF"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995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2002 – 2003 ZŠ Brno, učitel na 2. stupni, výuka předmětů český jazyk a francouzský jazyk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2003 – 2008 Brno, Kunovice, soukromý sektor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2010 – 2012 FAI UTB, externí lektor, výuka předmětů Sociální komunikace, Pedagogická evaluace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2013 – dosud FHS UTB ve Zlíně, asistent</w:t>
            </w:r>
          </w:p>
        </w:tc>
      </w:tr>
      <w:tr w:rsidR="00A15AB4" w:rsidRPr="00487289" w:rsidTr="00645DEF">
        <w:trPr>
          <w:trHeight w:val="250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CC354B">
            <w:pPr>
              <w:jc w:val="both"/>
            </w:pPr>
            <w:r w:rsidRPr="00487289">
              <w:rPr>
                <w:b/>
              </w:rPr>
              <w:t xml:space="preserve">Zkušenosti s vedením </w:t>
            </w:r>
            <w:r w:rsidR="00CC354B">
              <w:rPr>
                <w:b/>
              </w:rPr>
              <w:t>kvalifikačních</w:t>
            </w:r>
            <w:r w:rsidRPr="00487289">
              <w:rPr>
                <w:b/>
              </w:rPr>
              <w:t xml:space="preserve"> a </w:t>
            </w:r>
            <w:r w:rsidR="00CC354B">
              <w:rPr>
                <w:b/>
              </w:rPr>
              <w:t>rigorózích</w:t>
            </w:r>
            <w:r w:rsidRPr="00487289">
              <w:rPr>
                <w:b/>
              </w:rPr>
              <w:t xml:space="preserve"> prací</w:t>
            </w:r>
          </w:p>
        </w:tc>
      </w:tr>
      <w:tr w:rsidR="00A15AB4" w:rsidRPr="00487289" w:rsidTr="00645DEF">
        <w:trPr>
          <w:trHeight w:val="424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CC354B" w:rsidP="00645DEF">
            <w:pPr>
              <w:jc w:val="both"/>
            </w:pPr>
            <w:r>
              <w:t xml:space="preserve">Obhájených cca </w:t>
            </w:r>
            <w:r w:rsidR="00885BBA">
              <w:t>30 bakalářských pra</w:t>
            </w:r>
            <w:r>
              <w:t>cí. Aktuálně vedení 7 bakalářských prací.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  <w:rPr>
                <w:b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1</w:t>
            </w:r>
          </w:p>
        </w:tc>
      </w:tr>
      <w:tr w:rsidR="00A15AB4" w:rsidRPr="00487289" w:rsidTr="00645DEF">
        <w:trPr>
          <w:trHeight w:val="20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2347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4B" w:rsidRPr="00487289" w:rsidRDefault="00CC354B" w:rsidP="00CC354B">
            <w:pPr>
              <w:jc w:val="both"/>
            </w:pPr>
            <w:r w:rsidRPr="00487289">
              <w:t xml:space="preserve">Navrátilová, H. (2017). Children´s Initiations in Communication with Preschool Teachers. </w:t>
            </w:r>
            <w:r w:rsidRPr="00487289">
              <w:rPr>
                <w:i/>
              </w:rPr>
              <w:t>Acta Educationis Generalis</w:t>
            </w:r>
            <w:r>
              <w:t xml:space="preserve">, </w:t>
            </w:r>
            <w:r w:rsidRPr="00CC354B">
              <w:rPr>
                <w:i/>
              </w:rPr>
              <w:t>7</w:t>
            </w:r>
            <w:r>
              <w:t xml:space="preserve">(2), </w:t>
            </w:r>
            <w:r w:rsidRPr="00487289">
              <w:t>42 – 55.</w:t>
            </w:r>
          </w:p>
          <w:p w:rsidR="00CC354B" w:rsidRPr="00487289" w:rsidRDefault="00CC354B" w:rsidP="00CC354B">
            <w:pPr>
              <w:jc w:val="both"/>
            </w:pPr>
            <w:r w:rsidRPr="00487289">
              <w:t xml:space="preserve">Navrátilová, H., &amp; Petrů Puhrová, B. (2017). From the Theory of Play into the Practice in Kindergarten: Verification of the Original Didactic Toys for Preschool Children. </w:t>
            </w:r>
            <w:r w:rsidRPr="00487289">
              <w:rPr>
                <w:i/>
              </w:rPr>
              <w:t>Acta Educationis Generalis</w:t>
            </w:r>
            <w:r w:rsidRPr="00487289">
              <w:t xml:space="preserve">, </w:t>
            </w:r>
            <w:r w:rsidR="00857D1F">
              <w:t>7</w:t>
            </w:r>
            <w:r w:rsidR="00CC0716" w:rsidRPr="008B1C4F">
              <w:rPr>
                <w:i/>
              </w:rPr>
              <w:t>(3)</w:t>
            </w:r>
            <w:r w:rsidR="00857D1F">
              <w:t xml:space="preserve">, 25-44. </w:t>
            </w:r>
          </w:p>
          <w:p w:rsidR="00CC354B" w:rsidRDefault="00CC354B" w:rsidP="00CC354B">
            <w:pPr>
              <w:jc w:val="both"/>
            </w:pPr>
            <w:r w:rsidRPr="00487289">
              <w:t>Navrátilová, H., &amp; Petrů Puhrová, B. (201</w:t>
            </w:r>
            <w:r w:rsidR="00937CD0">
              <w:t>8</w:t>
            </w:r>
            <w:r w:rsidRPr="00487289">
              <w:t xml:space="preserve">). </w:t>
            </w:r>
            <w:r w:rsidRPr="00487289">
              <w:rPr>
                <w:i/>
              </w:rPr>
              <w:t>Máme hračku, tak co s ní? Od teorie k verifikaci v mateřské škole</w:t>
            </w:r>
            <w:r w:rsidRPr="00487289">
              <w:t>. Zlín: Univerzita Tomáše Bati ve Zlíně, v tisku.</w:t>
            </w:r>
          </w:p>
          <w:p w:rsidR="00CC354B" w:rsidRPr="00487289" w:rsidRDefault="00CC354B" w:rsidP="00CC354B">
            <w:pPr>
              <w:jc w:val="both"/>
            </w:pPr>
            <w:r w:rsidRPr="00487289">
              <w:t xml:space="preserve">Wiegerová, A., &amp; Navrátilová, H. (2017). Let´s Not Be Scared of Comics (Researching Possibilities of Using Conceptual Comics in Teaching Nature Study in Kindergarden). </w:t>
            </w:r>
            <w:r w:rsidRPr="00487289">
              <w:rPr>
                <w:i/>
              </w:rPr>
              <w:t>Procedia-Social and Behavioral Sciences</w:t>
            </w:r>
            <w:r w:rsidRPr="00487289">
              <w:t>, vol. 237, s. 1576-1581.</w:t>
            </w:r>
          </w:p>
          <w:p w:rsidR="00CC354B" w:rsidRPr="00487289" w:rsidRDefault="00CC354B" w:rsidP="00CC354B">
            <w:pPr>
              <w:jc w:val="both"/>
            </w:pPr>
            <w:r>
              <w:t xml:space="preserve">Navrátilová, H. (2016). </w:t>
            </w:r>
            <w:r w:rsidRPr="00487289">
              <w:t xml:space="preserve">Pre-service preschool teachers in interactions with a child: microanalyses of teacher´s handling of child´s communication initiatives. </w:t>
            </w:r>
            <w:r w:rsidRPr="00487289">
              <w:rPr>
                <w:i/>
              </w:rPr>
              <w:t>INTED2016 Proceedings</w:t>
            </w:r>
            <w:r w:rsidRPr="00487289">
              <w:t>, s. 4385 – 4390.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Navrátilová, H. (2015). Učitel mateřské školy a jeho postavení ve školském systému. In Wiegerová, A. et al. </w:t>
            </w:r>
            <w:r w:rsidRPr="00487289">
              <w:rPr>
                <w:i/>
              </w:rPr>
              <w:t>Profesionalizace učitele mateřské školy z pohledu reformy kurikula.</w:t>
            </w:r>
            <w:r w:rsidRPr="00487289">
              <w:t xml:space="preserve"> Zlín: Univerzita Tomáše Bati ve Zlíně.</w:t>
            </w:r>
          </w:p>
          <w:p w:rsidR="00CC354B" w:rsidRPr="00487289" w:rsidRDefault="00CC354B" w:rsidP="00645DEF">
            <w:pPr>
              <w:jc w:val="both"/>
            </w:pPr>
            <w:r>
              <w:t>Předsedkyně Zlínské pobočky ČPdS od r. 2016.</w:t>
            </w:r>
          </w:p>
        </w:tc>
      </w:tr>
      <w:tr w:rsidR="00A15AB4" w:rsidRPr="00487289" w:rsidTr="008B3205">
        <w:trPr>
          <w:trHeight w:val="218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BA" w:rsidRDefault="00A15AB4" w:rsidP="00645DEF">
            <w:r w:rsidRPr="00487289">
              <w:t>2014 PdF UMB Banská</w:t>
            </w:r>
            <w:r w:rsidR="00885BBA">
              <w:t xml:space="preserve"> Bystrica, SK</w:t>
            </w:r>
          </w:p>
          <w:p w:rsidR="00A15AB4" w:rsidRPr="00487289" w:rsidRDefault="00A15AB4" w:rsidP="00645DEF">
            <w:r w:rsidRPr="00487289">
              <w:t>2</w:t>
            </w:r>
            <w:r w:rsidR="002425EB">
              <w:t>015 PdF Klaipeda University, LT</w:t>
            </w:r>
          </w:p>
        </w:tc>
      </w:tr>
      <w:tr w:rsidR="00A15AB4" w:rsidRPr="00487289" w:rsidTr="008B1C4F">
        <w:trPr>
          <w:cantSplit/>
          <w:trHeight w:val="359"/>
        </w:trPr>
        <w:tc>
          <w:tcPr>
            <w:tcW w:w="2518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6"/>
          </w:tcPr>
          <w:p w:rsidR="00A15AB4" w:rsidRPr="00487289" w:rsidRDefault="003A56EC" w:rsidP="00645DEF">
            <w:pPr>
              <w:jc w:val="both"/>
            </w:pPr>
            <w:r>
              <w:t>Hana Navrátilová,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:rsidR="00A15AB4" w:rsidRPr="00487289" w:rsidRDefault="003A56EC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07769F" w:rsidRDefault="0007769F" w:rsidP="00A15AB4"/>
    <w:p w:rsidR="00B15AB8" w:rsidRDefault="00B15AB8" w:rsidP="00A15AB4"/>
    <w:p w:rsidR="00B15AB8" w:rsidRDefault="00B15AB8" w:rsidP="00A15AB4"/>
    <w:p w:rsidR="00B15AB8" w:rsidRPr="00487289" w:rsidRDefault="00B15AB8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Marie Pavelková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1984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082019</w:t>
            </w:r>
            <w:ins w:id="411" w:author="Jana_PC" w:date="2018-05-18T20:17:00Z">
              <w:r w:rsidR="004E34F2">
                <w:t xml:space="preserve"> </w:t>
              </w:r>
              <w:r w:rsidR="004E34F2" w:rsidRPr="00610E26">
                <w:rPr>
                  <w:sz w:val="18"/>
                </w:rPr>
                <w:t>předpokládá se další spolupráce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082019</w:t>
            </w:r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Předměty příslušného studijního programu a způsob zapojení do jejich výuky, příp. další zapojení do </w:t>
            </w:r>
            <w:r w:rsidRPr="00487289">
              <w:rPr>
                <w:b/>
              </w:rPr>
              <w:lastRenderedPageBreak/>
              <w:t>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lastRenderedPageBreak/>
              <w:t>Logika, množiny, relace, Rozvoj počátečních matematických představ, Letní škola v přírodě, Využití matematických her v MŠ (dále viz BIIa)</w:t>
            </w:r>
            <w:r w:rsidR="00721F41">
              <w:t>.</w:t>
            </w:r>
          </w:p>
          <w:p w:rsidR="00A15AB4" w:rsidRPr="00487289" w:rsidRDefault="00A15AB4" w:rsidP="00645DEF">
            <w:pPr>
              <w:jc w:val="both"/>
            </w:pP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2008 UP Olomouc, ukončené bakalářské studium, aprobace Učitelství pro mateřské školy  - Bc.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2010 UK Bratislava, ukončené magisterské studium, aprobace Učitelství pro první stupeň ZŠ - Mgr. 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od 2016 studium na FHS UTB ve Zlíně v doktorském studijním programu Pedagogika 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2010 – 2013 ZŠ Zlín, výuka na 1. stupni základní školy, učitel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2016 – dosud FHS UTB ve Zlíně, asistent 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Aktuálně vedení 3 bakalářských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4F2820" w:rsidRDefault="004F2820" w:rsidP="004F2820">
            <w:pPr>
              <w:jc w:val="both"/>
            </w:pPr>
            <w:r>
              <w:t xml:space="preserve">Pavelková, M. (2017). Pohled učitelů 1. stupně základních škol na žákovskou otázku. </w:t>
            </w:r>
            <w:r>
              <w:rPr>
                <w:i/>
              </w:rPr>
              <w:t>E-pedagogium</w:t>
            </w:r>
            <w:r>
              <w:t xml:space="preserve">, </w:t>
            </w:r>
            <w:r>
              <w:rPr>
                <w:i/>
              </w:rPr>
              <w:t>3</w:t>
            </w:r>
            <w:r>
              <w:t>(2017), 53-64.</w:t>
            </w:r>
          </w:p>
          <w:p w:rsidR="004F2820" w:rsidRDefault="004F2820" w:rsidP="004F2820">
            <w:pPr>
              <w:jc w:val="both"/>
            </w:pPr>
            <w:r>
              <w:t xml:space="preserve">Lukášová, H., &amp; Pavelková, M. (2017). Pupils’ questions in dialogic teaching from the perspective of pedagogical research. </w:t>
            </w:r>
            <w:r>
              <w:rPr>
                <w:i/>
              </w:rPr>
              <w:t>Acta</w:t>
            </w:r>
            <w:r>
              <w:t xml:space="preserve"> </w:t>
            </w:r>
            <w:r>
              <w:rPr>
                <w:i/>
              </w:rPr>
              <w:t>Educationis Generalis</w:t>
            </w:r>
            <w:r>
              <w:t xml:space="preserve">, </w:t>
            </w:r>
            <w:r>
              <w:rPr>
                <w:i/>
              </w:rPr>
              <w:t>7</w:t>
            </w:r>
            <w:r>
              <w:t>(3), 76-87.</w:t>
            </w:r>
          </w:p>
          <w:p w:rsidR="004F2820" w:rsidRDefault="004F2820" w:rsidP="004F2820">
            <w:pPr>
              <w:jc w:val="both"/>
            </w:pPr>
            <w:r>
              <w:t xml:space="preserve">Lukášová, H. &amp; Pavelková, M. (2017). Pupils´ Questions at School Attendance Beginning and Teachers´ Teaching Strategy. Word academy of science. </w:t>
            </w:r>
            <w:r>
              <w:rPr>
                <w:i/>
              </w:rPr>
              <w:t>Engineering and technology.</w:t>
            </w:r>
            <w:r>
              <w:t xml:space="preserve"> 19, 1673 -167.</w:t>
            </w:r>
          </w:p>
          <w:p w:rsidR="004F2820" w:rsidRDefault="004F2820" w:rsidP="004F2820">
            <w:pPr>
              <w:jc w:val="both"/>
            </w:pPr>
            <w:r>
              <w:t xml:space="preserve">Pavelková, M. (2017). Žákovská otázka ve vybraných modelech výuky. In </w:t>
            </w:r>
            <w:r>
              <w:rPr>
                <w:i/>
              </w:rPr>
              <w:t>Fórum mladých výzkumníků</w:t>
            </w:r>
            <w:r>
              <w:t xml:space="preserve"> V. Zlín: UTB, 45-54.</w:t>
            </w:r>
          </w:p>
          <w:p w:rsidR="004F2820" w:rsidRDefault="004F2820" w:rsidP="004F2820">
            <w:pPr>
              <w:jc w:val="both"/>
            </w:pPr>
            <w:r>
              <w:t xml:space="preserve">Pavelková, M. (2016). Charakteristika žákovských otázek na začátku školní docházky. In </w:t>
            </w:r>
            <w:r>
              <w:rPr>
                <w:i/>
              </w:rPr>
              <w:t>Fórum mladých výzkumníků IV</w:t>
            </w:r>
            <w:r>
              <w:t>. Zlín: UTB, 81-86.</w:t>
            </w:r>
          </w:p>
          <w:p w:rsidR="004F2820" w:rsidDel="004F2820" w:rsidRDefault="004F2820" w:rsidP="004F2820">
            <w:pPr>
              <w:jc w:val="both"/>
              <w:rPr>
                <w:del w:id="412" w:author="Jana_PC" w:date="2018-05-31T08:14:00Z"/>
              </w:rPr>
            </w:pPr>
            <w:r>
              <w:t xml:space="preserve">Krajcarová, J. &amp; Pavelková, M. (2014). Umělecké vzdělávání u dětí s matematickým nadáním. Kreatívne vzdelávanie. In </w:t>
            </w:r>
            <w:r>
              <w:rPr>
                <w:i/>
              </w:rPr>
              <w:t>CREA-AE 2014</w:t>
            </w:r>
            <w:r>
              <w:t>. 1. vyd. Zohor: Virvar.</w:t>
            </w:r>
          </w:p>
          <w:p w:rsidR="00A15AB4" w:rsidDel="004E34F2" w:rsidRDefault="00A15AB4" w:rsidP="00645DEF">
            <w:pPr>
              <w:jc w:val="both"/>
              <w:rPr>
                <w:del w:id="413" w:author="Jana_PC" w:date="2018-05-18T20:17:00Z"/>
              </w:rPr>
            </w:pPr>
          </w:p>
          <w:p w:rsidR="006B7742" w:rsidRPr="00487289" w:rsidRDefault="006B7742" w:rsidP="00645DEF">
            <w:pPr>
              <w:jc w:val="both"/>
            </w:pP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736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>Květen 2017  - Studijní pobyt – Pedagogical University of Cracow</w:t>
            </w:r>
          </w:p>
        </w:tc>
      </w:tr>
      <w:tr w:rsidR="00A15AB4" w:rsidRPr="00487289" w:rsidTr="008B1C4F">
        <w:trPr>
          <w:cantSplit/>
          <w:trHeight w:val="269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3913A3" w:rsidP="00645DEF">
            <w:pPr>
              <w:jc w:val="both"/>
            </w:pPr>
            <w:r>
              <w:t>Marie Pavelková,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3913A3" w:rsidP="00645DEF">
            <w:pPr>
              <w:jc w:val="both"/>
            </w:pPr>
            <w:r>
              <w:t>30. 5. 2018</w:t>
            </w:r>
          </w:p>
        </w:tc>
      </w:tr>
    </w:tbl>
    <w:p w:rsidR="00A15AB4" w:rsidRDefault="00A15AB4" w:rsidP="00A15AB4"/>
    <w:p w:rsidR="0007769F" w:rsidRPr="00487289" w:rsidRDefault="0007769F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Veronika Pečivová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1979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9C7486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3377F5" w:rsidP="00645DEF">
            <w:pPr>
              <w:jc w:val="both"/>
            </w:pPr>
            <w:ins w:id="414" w:author="§.opiékoiíkkoíikoíi" w:date="2018-05-26T11:49:00Z">
              <w:r>
                <w:t>40 h.</w:t>
              </w:r>
            </w:ins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082019</w:t>
            </w:r>
            <w:ins w:id="415" w:author="Jana_PC" w:date="2018-05-18T20:17:00Z">
              <w:r w:rsidR="004E34F2">
                <w:t xml:space="preserve"> </w:t>
              </w:r>
              <w:r w:rsidR="004E34F2" w:rsidRPr="00610E26">
                <w:rPr>
                  <w:sz w:val="18"/>
                </w:rPr>
                <w:t>předpokládá se další spolupráce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3377F5" w:rsidP="00645DEF">
            <w:pPr>
              <w:jc w:val="both"/>
            </w:pPr>
            <w:ins w:id="416" w:author="§.opiékoiíkkoíikoíi" w:date="2018-05-26T11:49:00Z">
              <w:r>
                <w:t>pp.</w:t>
              </w:r>
            </w:ins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3377F5" w:rsidP="00645DEF">
            <w:pPr>
              <w:jc w:val="both"/>
            </w:pPr>
            <w:ins w:id="417" w:author="§.opiékoiíkkoíikoíi" w:date="2018-05-26T11:49:00Z">
              <w:r>
                <w:t>40 h.</w:t>
              </w:r>
            </w:ins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3377F5" w:rsidP="00645DEF">
            <w:pPr>
              <w:jc w:val="both"/>
            </w:pPr>
            <w:ins w:id="418" w:author="§.opiékoiíkkoíikoíi" w:date="2018-05-26T11:50:00Z">
              <w:r w:rsidRPr="00487289">
                <w:t>082019</w:t>
              </w:r>
            </w:ins>
            <w:ins w:id="419" w:author="§.opiékoiíkkoíikoíi" w:date="2018-05-26T12:26:00Z">
              <w:r w:rsidR="002D105C">
                <w:t xml:space="preserve"> </w:t>
              </w:r>
            </w:ins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lastRenderedPageBreak/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>Anglic</w:t>
            </w:r>
            <w:r w:rsidR="002425EB">
              <w:t>ký jazyk III, Anglický jazyk IV</w:t>
            </w:r>
            <w:r w:rsidRPr="00487289">
              <w:t>, Anglic</w:t>
            </w:r>
            <w:r w:rsidR="002425EB">
              <w:t>ký jazyk V, Anglický jazyk VI</w:t>
            </w:r>
            <w:r w:rsidR="00D71400">
              <w:t xml:space="preserve">, Výběrový cizí jazyk I a II </w:t>
            </w:r>
            <w:r w:rsidRPr="00487289">
              <w:t>(dále viz BIIa)</w:t>
            </w:r>
            <w:r w:rsidR="002425EB">
              <w:t>.</w:t>
            </w: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2005 FF MU Brno, ukončené magisterské studium v oborech Anglický jazyk a literatura, Španělský jazyk a literatura </w:t>
            </w:r>
          </w:p>
          <w:p w:rsidR="00A15AB4" w:rsidRPr="00487289" w:rsidRDefault="00A15AB4" w:rsidP="00645DEF">
            <w:pPr>
              <w:jc w:val="both"/>
            </w:pPr>
            <w:r w:rsidRPr="00487289">
              <w:t xml:space="preserve">         – Mgr.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od 2017 studium na FHS UTB ve Zlíně v doktorském studijním programu Pedagogika 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 2016 – dosud FHS UTB ve Zlíně, lektor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1"/>
          </w:tcPr>
          <w:p w:rsidR="00A15AB4" w:rsidRPr="00487289" w:rsidRDefault="00A15AB4" w:rsidP="00297F66">
            <w:pPr>
              <w:jc w:val="both"/>
            </w:pPr>
            <w:r w:rsidRPr="00487289">
              <w:t xml:space="preserve">Lukášová, H., &amp; Pečivová, V. (2017). Subjective responsibility of primary teacher education students in pedagogical preparation context. </w:t>
            </w:r>
            <w:r w:rsidRPr="00487289">
              <w:rPr>
                <w:i/>
                <w:shd w:val="clear" w:color="auto" w:fill="FFFFFF"/>
              </w:rPr>
              <w:t>8th World Conference on Learning Teaching and Educational Leadership</w:t>
            </w:r>
            <w:r w:rsidRPr="00487289">
              <w:rPr>
                <w:shd w:val="clear" w:color="auto" w:fill="FFFFFF"/>
              </w:rPr>
              <w:t xml:space="preserve"> (WCLTA-2017), v recenzním řízení.</w:t>
            </w:r>
          </w:p>
          <w:p w:rsidR="00A15AB4" w:rsidRDefault="00A15AB4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Pr="00487289" w:rsidRDefault="006B7742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 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1"/>
          </w:tcPr>
          <w:p w:rsidR="00A15AB4" w:rsidRDefault="00A15AB4" w:rsidP="00645DEF"/>
          <w:p w:rsidR="006B7742" w:rsidRDefault="006B7742" w:rsidP="00645DEF"/>
          <w:p w:rsidR="006B7742" w:rsidRDefault="006B7742" w:rsidP="00645DEF"/>
          <w:p w:rsidR="006B7742" w:rsidRDefault="006B7742" w:rsidP="00645DEF"/>
          <w:p w:rsidR="006B7742" w:rsidRPr="00487289" w:rsidRDefault="006B7742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E96312" w:rsidP="00645DEF">
            <w:pPr>
              <w:jc w:val="both"/>
            </w:pPr>
            <w:r>
              <w:t>Veronika Pečivová, v. r.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E96312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A15AB4" w:rsidRPr="00487289" w:rsidTr="00645DEF">
        <w:tc>
          <w:tcPr>
            <w:tcW w:w="9893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Barbora Petrů Puhrová</w:t>
            </w:r>
          </w:p>
        </w:tc>
        <w:tc>
          <w:tcPr>
            <w:tcW w:w="709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1979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535998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F43DF4">
            <w:pPr>
              <w:jc w:val="both"/>
            </w:pPr>
            <w:r w:rsidRPr="00487289">
              <w:t>0820</w:t>
            </w:r>
            <w:ins w:id="420" w:author="Jana_PC" w:date="2018-05-18T20:21:00Z">
              <w:r w:rsidR="00E96312">
                <w:t>2</w:t>
              </w:r>
            </w:ins>
            <w:r w:rsidR="00F43DF4">
              <w:t>1</w:t>
            </w:r>
            <w:del w:id="421" w:author="Jana_PC" w:date="2018-05-18T20:21:00Z">
              <w:r w:rsidRPr="00487289" w:rsidDel="00E96312">
                <w:delText>18</w:delText>
              </w:r>
            </w:del>
            <w:ins w:id="422" w:author="Jana_PC" w:date="2018-05-18T20:18:00Z">
              <w:r w:rsidR="004E34F2">
                <w:t xml:space="preserve"> </w:t>
              </w:r>
            </w:ins>
          </w:p>
        </w:tc>
      </w:tr>
      <w:tr w:rsidR="00A15AB4" w:rsidRPr="00487289" w:rsidTr="00645DEF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535998">
              <w:t>.</w:t>
            </w:r>
          </w:p>
        </w:tc>
        <w:tc>
          <w:tcPr>
            <w:tcW w:w="994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AB4" w:rsidRPr="00487289" w:rsidRDefault="00A15AB4" w:rsidP="00645DEF">
            <w:pPr>
              <w:jc w:val="both"/>
            </w:pPr>
            <w:r w:rsidRPr="00487289">
              <w:t>40 h.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0820</w:t>
            </w:r>
            <w:ins w:id="423" w:author="Jana_PC" w:date="2018-05-18T20:21:00Z">
              <w:r w:rsidR="00E96312">
                <w:t>2</w:t>
              </w:r>
            </w:ins>
            <w:r w:rsidR="00F43DF4">
              <w:t>1</w:t>
            </w:r>
            <w:del w:id="424" w:author="Jana_PC" w:date="2018-05-18T20:21:00Z">
              <w:r w:rsidRPr="00487289" w:rsidDel="00E96312">
                <w:delText>18</w:delText>
              </w:r>
            </w:del>
          </w:p>
        </w:tc>
      </w:tr>
      <w:tr w:rsidR="00A15AB4" w:rsidRPr="00487289" w:rsidTr="00645DEF">
        <w:tc>
          <w:tcPr>
            <w:tcW w:w="6094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096" w:type="dxa"/>
            <w:gridSpan w:val="4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6094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3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096" w:type="dxa"/>
            <w:gridSpan w:val="4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lastRenderedPageBreak/>
              <w:t>Předměty příslušného studijního programu a způsob zapojení do jejich výuky, příp. další zapojení do 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1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t xml:space="preserve">Hra a její edukační využití v MŠ, </w:t>
            </w:r>
            <w:r w:rsidR="00AE20B7" w:rsidRPr="00487289">
              <w:t>Kapitoly</w:t>
            </w:r>
            <w:r w:rsidRPr="00487289">
              <w:t xml:space="preserve"> z dějin</w:t>
            </w:r>
            <w:r w:rsidR="00172398">
              <w:t xml:space="preserve"> předškolní výchovy, Pedagogické diagnostikování</w:t>
            </w:r>
            <w:r w:rsidRPr="00487289">
              <w:t xml:space="preserve"> v MŠ, Specifika spolupráce MŠ a ZŠ, Dramatická výchova v MŠ, Podpora </w:t>
            </w:r>
            <w:r w:rsidR="00B260FD">
              <w:t xml:space="preserve">využití ICT v práci </w:t>
            </w:r>
            <w:r w:rsidRPr="00487289">
              <w:t>uči</w:t>
            </w:r>
            <w:r w:rsidR="00901929">
              <w:t>tele MŠ</w:t>
            </w:r>
            <w:r w:rsidRPr="00487289">
              <w:t xml:space="preserve"> (dále viz BIIa)</w:t>
            </w:r>
            <w:r w:rsidR="002425EB">
              <w:t>.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>2002 PdF OU Ostrava, ukončené magisterské studium, obor</w:t>
            </w:r>
            <w:r w:rsidR="0089011A" w:rsidRPr="00487289">
              <w:t xml:space="preserve"> učitelství pro 1. s</w:t>
            </w:r>
            <w:r w:rsidRPr="00487289">
              <w:t>tupeň základní školy (specializace Dramatická výchova) - Mgr.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od 2015 studium na FHS UTB ve Zlíně v doktorském studijním programu Pedagogika 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876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2002 - 2006 ZŠ a MŠ Tečovice, učitel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>2006 - 2015 ZŠ a MŠ Tečovice, ředitel</w:t>
            </w:r>
          </w:p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2015 - dosud FHS UTB ve Zlíně, asistent  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1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Obhájených 6 bakalářských prací a oponování 3 bakalářských prací. Aktuálně vedení 9 bakalářských prací. 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B7742">
        <w:trPr>
          <w:trHeight w:val="2464"/>
        </w:trPr>
        <w:tc>
          <w:tcPr>
            <w:tcW w:w="9893" w:type="dxa"/>
            <w:gridSpan w:val="11"/>
          </w:tcPr>
          <w:p w:rsidR="00A15AB4" w:rsidRPr="00487289" w:rsidRDefault="00A15AB4" w:rsidP="00645DEF">
            <w:r w:rsidRPr="00487289">
              <w:t xml:space="preserve">Majerčíková, J. &amp; Petrů Puhrová, B. (2017). Everyday Family Experience - A Child’s Home Preparation for School. </w:t>
            </w:r>
            <w:r w:rsidRPr="00487289">
              <w:br/>
            </w:r>
            <w:r w:rsidRPr="00487289">
              <w:rPr>
                <w:i/>
              </w:rPr>
              <w:t xml:space="preserve">Acta Technologica Dubnicae. </w:t>
            </w:r>
            <w:r w:rsidRPr="00487289">
              <w:t xml:space="preserve"> 7(2), 17-29. </w:t>
            </w:r>
          </w:p>
          <w:p w:rsidR="00A15AB4" w:rsidRPr="00487289" w:rsidRDefault="00A15AB4" w:rsidP="00645DEF">
            <w:pPr>
              <w:jc w:val="both"/>
            </w:pPr>
            <w:r w:rsidRPr="00487289">
              <w:t>Navrátilová, H., &amp; Petrů Puhrová, B. (201</w:t>
            </w:r>
            <w:r w:rsidR="00937CD0">
              <w:t>8</w:t>
            </w:r>
            <w:r w:rsidRPr="00487289">
              <w:t xml:space="preserve">) </w:t>
            </w:r>
            <w:r w:rsidRPr="00487289">
              <w:rPr>
                <w:i/>
              </w:rPr>
              <w:t xml:space="preserve">Máme hračku, tak co s ní? Od teorie k verifikaci v mateřské škole. </w:t>
            </w:r>
            <w:r w:rsidRPr="00487289">
              <w:t>Zlín: Univerzita Tomáše Bati ve Zlíně, v tisku.</w:t>
            </w:r>
          </w:p>
          <w:p w:rsidR="00A15AB4" w:rsidRPr="00487289" w:rsidRDefault="00A15AB4" w:rsidP="00645DEF">
            <w:r w:rsidRPr="00487289">
              <w:t xml:space="preserve">Petrů Puhrová, B. (2015). Spolupráce ZŠ a MŠ </w:t>
            </w:r>
            <w:r w:rsidR="002D7F7F" w:rsidRPr="00487289">
              <w:t xml:space="preserve">jako výzva pro rozvoj školy. In </w:t>
            </w:r>
            <w:r w:rsidRPr="00487289">
              <w:rPr>
                <w:i/>
              </w:rPr>
              <w:t>Nové výzvy pro předškolní pedagogiku</w:t>
            </w:r>
            <w:r w:rsidRPr="00487289">
              <w:t>. Zlín: Univerzita Tomáše Bati ve Zlíně.</w:t>
            </w:r>
          </w:p>
          <w:p w:rsidR="00A15AB4" w:rsidRPr="00487289" w:rsidRDefault="00A15AB4" w:rsidP="00645DEF">
            <w:r w:rsidRPr="00487289">
              <w:t xml:space="preserve">Petrů Puhrová, B. (2016). Zapojení rodičů do domácí přípravy dítě na vyučování: přehledová studie. </w:t>
            </w:r>
            <w:r w:rsidRPr="00487289">
              <w:rPr>
                <w:i/>
              </w:rPr>
              <w:t>Paidagogos</w:t>
            </w:r>
            <w:r w:rsidRPr="00487289">
              <w:t xml:space="preserve">. </w:t>
            </w:r>
            <w:r w:rsidRPr="00885BBA">
              <w:rPr>
                <w:i/>
              </w:rPr>
              <w:t>2</w:t>
            </w:r>
            <w:r w:rsidRPr="00487289">
              <w:t>(2), 90-106.</w:t>
            </w:r>
          </w:p>
          <w:p w:rsidR="00A15AB4" w:rsidRPr="00487289" w:rsidRDefault="00A15AB4" w:rsidP="00645DEF">
            <w:r w:rsidRPr="00487289">
              <w:t xml:space="preserve">Petrů Puhrová, B. (2016). Problems with homework in Czech families. </w:t>
            </w:r>
            <w:r w:rsidRPr="00487289">
              <w:rPr>
                <w:i/>
              </w:rPr>
              <w:t xml:space="preserve">Turkish Online Journal of Educational Technology. </w:t>
            </w:r>
            <w:r w:rsidRPr="00487289">
              <w:t>D</w:t>
            </w:r>
            <w:r w:rsidR="006B7742">
              <w:t>ecember Special Issue, 276-280.</w:t>
            </w: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1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</w:t>
            </w:r>
            <w:r w:rsidR="002D7F7F" w:rsidRPr="00487289">
              <w:rPr>
                <w:b/>
              </w:rPr>
              <w:t> </w:t>
            </w:r>
            <w:r w:rsidR="006B7742">
              <w:rPr>
                <w:b/>
              </w:rPr>
              <w:t>zahraničí</w:t>
            </w:r>
          </w:p>
        </w:tc>
      </w:tr>
      <w:tr w:rsidR="00A15AB4" w:rsidRPr="00487289" w:rsidTr="00645DEF">
        <w:trPr>
          <w:trHeight w:val="237"/>
        </w:trPr>
        <w:tc>
          <w:tcPr>
            <w:tcW w:w="9893" w:type="dxa"/>
            <w:gridSpan w:val="11"/>
          </w:tcPr>
          <w:p w:rsidR="00A15AB4" w:rsidRPr="00487289" w:rsidRDefault="00A15AB4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A15AB4" w:rsidRPr="00487289" w:rsidRDefault="004E34F2" w:rsidP="00645DEF">
            <w:pPr>
              <w:jc w:val="both"/>
            </w:pPr>
            <w:r>
              <w:t xml:space="preserve">Barbora Petrů Puhrová,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A15AB4" w:rsidRPr="00487289" w:rsidRDefault="004E34F2" w:rsidP="00645DEF">
            <w:pPr>
              <w:jc w:val="both"/>
            </w:pPr>
            <w:r>
              <w:t>30. 5. 2018</w:t>
            </w:r>
          </w:p>
        </w:tc>
      </w:tr>
    </w:tbl>
    <w:p w:rsidR="00A15AB4" w:rsidRPr="00487289" w:rsidRDefault="00A15AB4" w:rsidP="00A15AB4"/>
    <w:p w:rsidR="00A15AB4" w:rsidRPr="00487289" w:rsidRDefault="00A15AB4" w:rsidP="00A15AB4"/>
    <w:p w:rsidR="00A15AB4" w:rsidRPr="00487289" w:rsidRDefault="00A15AB4" w:rsidP="00A15AB4"/>
    <w:p w:rsidR="00A15AB4" w:rsidRDefault="00A15AB4" w:rsidP="00A15AB4"/>
    <w:p w:rsidR="00F43DF4" w:rsidRPr="00487289" w:rsidRDefault="00F43DF4" w:rsidP="00A15AB4"/>
    <w:p w:rsidR="00A15AB4" w:rsidRDefault="00A15AB4" w:rsidP="00A15AB4"/>
    <w:p w:rsidR="0007769F" w:rsidRPr="00487289" w:rsidRDefault="0007769F" w:rsidP="00A15AB4"/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9"/>
        <w:gridCol w:w="1721"/>
        <w:gridCol w:w="524"/>
        <w:gridCol w:w="186"/>
        <w:gridCol w:w="851"/>
        <w:gridCol w:w="425"/>
        <w:gridCol w:w="425"/>
        <w:gridCol w:w="361"/>
        <w:gridCol w:w="206"/>
        <w:gridCol w:w="426"/>
        <w:gridCol w:w="693"/>
        <w:gridCol w:w="694"/>
      </w:tblGrid>
      <w:tr w:rsidR="00A15AB4" w:rsidRPr="00487289" w:rsidTr="00645DEF">
        <w:tc>
          <w:tcPr>
            <w:tcW w:w="9893" w:type="dxa"/>
            <w:gridSpan w:val="13"/>
            <w:tcBorders>
              <w:bottom w:val="double" w:sz="4" w:space="0" w:color="auto"/>
            </w:tcBorders>
            <w:shd w:val="clear" w:color="auto" w:fill="BDD6EE"/>
          </w:tcPr>
          <w:p w:rsidR="00A15AB4" w:rsidRPr="00487289" w:rsidRDefault="00A15AB4" w:rsidP="00645DE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 – Personální zabezpečení</w:t>
            </w:r>
          </w:p>
        </w:tc>
      </w:tr>
      <w:tr w:rsidR="00A15AB4" w:rsidRPr="00487289" w:rsidTr="00645DEF">
        <w:tc>
          <w:tcPr>
            <w:tcW w:w="2552" w:type="dxa"/>
            <w:tcBorders>
              <w:top w:val="double" w:sz="4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Vysoká škola</w:t>
            </w:r>
          </w:p>
        </w:tc>
        <w:tc>
          <w:tcPr>
            <w:tcW w:w="7341" w:type="dxa"/>
            <w:gridSpan w:val="12"/>
          </w:tcPr>
          <w:p w:rsidR="00A15AB4" w:rsidRPr="00487289" w:rsidRDefault="00A15AB4" w:rsidP="00645DEF">
            <w:pPr>
              <w:jc w:val="both"/>
            </w:pPr>
            <w:r w:rsidRPr="00487289">
              <w:t>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2"/>
          </w:tcPr>
          <w:p w:rsidR="00A15AB4" w:rsidRPr="00487289" w:rsidRDefault="00A15AB4" w:rsidP="00645DEF">
            <w:pPr>
              <w:jc w:val="both"/>
            </w:pPr>
            <w:r w:rsidRPr="00487289">
              <w:t>FHS UTB ve Zlíně</w:t>
            </w:r>
          </w:p>
        </w:tc>
      </w:tr>
      <w:tr w:rsidR="00A15AB4" w:rsidRPr="00487289" w:rsidTr="00645DE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2"/>
          </w:tcPr>
          <w:p w:rsidR="00A15AB4" w:rsidRPr="00487289" w:rsidRDefault="00A15AB4" w:rsidP="00645DEF">
            <w:pPr>
              <w:jc w:val="both"/>
            </w:pPr>
            <w:r w:rsidRPr="00487289">
              <w:t>Učitelství pro mateřské školy</w:t>
            </w:r>
          </w:p>
        </w:tc>
      </w:tr>
      <w:tr w:rsidR="00A15AB4" w:rsidRPr="00487289" w:rsidTr="008B1C4F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Jméno a příjmení</w:t>
            </w:r>
          </w:p>
        </w:tc>
        <w:tc>
          <w:tcPr>
            <w:tcW w:w="4111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Petra Trávníčková</w:t>
            </w:r>
          </w:p>
        </w:tc>
        <w:tc>
          <w:tcPr>
            <w:tcW w:w="850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Tituly</w:t>
            </w:r>
          </w:p>
        </w:tc>
        <w:tc>
          <w:tcPr>
            <w:tcW w:w="2380" w:type="dxa"/>
            <w:gridSpan w:val="5"/>
          </w:tcPr>
          <w:p w:rsidR="00A15AB4" w:rsidRPr="00487289" w:rsidRDefault="00A15AB4" w:rsidP="00645DEF">
            <w:pPr>
              <w:jc w:val="both"/>
            </w:pPr>
            <w:r w:rsidRPr="00487289">
              <w:t>Mgr.</w:t>
            </w:r>
          </w:p>
        </w:tc>
      </w:tr>
      <w:tr w:rsidR="00A15AB4" w:rsidRPr="00487289" w:rsidTr="00AC72A2"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AB4" w:rsidRPr="00487289" w:rsidRDefault="00A15AB4" w:rsidP="00645DEF">
            <w:pPr>
              <w:jc w:val="both"/>
            </w:pPr>
            <w:r w:rsidRPr="00487289">
              <w:t>1990</w:t>
            </w:r>
          </w:p>
        </w:tc>
        <w:tc>
          <w:tcPr>
            <w:tcW w:w="1721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k VŠ</w:t>
            </w:r>
          </w:p>
        </w:tc>
        <w:tc>
          <w:tcPr>
            <w:tcW w:w="710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BA5821">
              <w:t>.</w:t>
            </w:r>
          </w:p>
        </w:tc>
        <w:tc>
          <w:tcPr>
            <w:tcW w:w="851" w:type="dxa"/>
            <w:shd w:val="clear" w:color="auto" w:fill="F7CAAC"/>
          </w:tcPr>
          <w:p w:rsidR="00A15AB4" w:rsidRPr="00487289" w:rsidRDefault="002D7F7F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</w:t>
            </w:r>
            <w:r w:rsidR="00A15AB4" w:rsidRPr="00487289">
              <w:rPr>
                <w:b/>
              </w:rPr>
              <w:t>ozsah</w:t>
            </w:r>
          </w:p>
        </w:tc>
        <w:tc>
          <w:tcPr>
            <w:tcW w:w="850" w:type="dxa"/>
            <w:gridSpan w:val="2"/>
          </w:tcPr>
          <w:p w:rsidR="00A15AB4" w:rsidRPr="00487289" w:rsidRDefault="009C7486" w:rsidP="00645DEF">
            <w:pPr>
              <w:jc w:val="both"/>
            </w:pPr>
            <w:r>
              <w:t>40 h</w:t>
            </w:r>
            <w:r w:rsidR="006B7742">
              <w:t>.</w:t>
            </w:r>
            <w:r>
              <w:t xml:space="preserve"> </w:t>
            </w:r>
          </w:p>
          <w:p w:rsidR="00A15AB4" w:rsidRPr="00487289" w:rsidRDefault="00A15AB4" w:rsidP="00645DEF">
            <w:pPr>
              <w:jc w:val="both"/>
            </w:pPr>
          </w:p>
        </w:tc>
        <w:tc>
          <w:tcPr>
            <w:tcW w:w="567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813" w:type="dxa"/>
            <w:gridSpan w:val="3"/>
          </w:tcPr>
          <w:p w:rsidR="00E66642" w:rsidRPr="00487289" w:rsidRDefault="00F43DF4" w:rsidP="00645DEF">
            <w:pPr>
              <w:jc w:val="both"/>
            </w:pPr>
            <w:r>
              <w:t>102020</w:t>
            </w:r>
            <w:ins w:id="425" w:author="§.opiékoiíkkoíikoíi" w:date="2018-05-27T19:43:00Z">
              <w:r w:rsidR="00396536">
                <w:rPr>
                  <w:sz w:val="18"/>
                </w:rPr>
                <w:t xml:space="preserve"> </w:t>
              </w:r>
            </w:ins>
          </w:p>
        </w:tc>
      </w:tr>
      <w:tr w:rsidR="00A15AB4" w:rsidRPr="00487289" w:rsidTr="00AC72A2">
        <w:tc>
          <w:tcPr>
            <w:tcW w:w="5102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vztahu na součásti VŠ, která uskutečňuje st. program</w:t>
            </w:r>
          </w:p>
        </w:tc>
        <w:tc>
          <w:tcPr>
            <w:tcW w:w="710" w:type="dxa"/>
            <w:gridSpan w:val="2"/>
          </w:tcPr>
          <w:p w:rsidR="00A15AB4" w:rsidRPr="00487289" w:rsidRDefault="00A15AB4" w:rsidP="00645DEF">
            <w:pPr>
              <w:jc w:val="both"/>
            </w:pPr>
            <w:r w:rsidRPr="00487289">
              <w:t>pp</w:t>
            </w:r>
            <w:r w:rsidR="00BA5821">
              <w:t>.</w:t>
            </w:r>
          </w:p>
        </w:tc>
        <w:tc>
          <w:tcPr>
            <w:tcW w:w="851" w:type="dxa"/>
            <w:shd w:val="clear" w:color="auto" w:fill="F7CAAC"/>
          </w:tcPr>
          <w:p w:rsidR="00A15AB4" w:rsidRPr="00487289" w:rsidRDefault="002D7F7F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</w:t>
            </w:r>
            <w:r w:rsidR="00A15AB4" w:rsidRPr="00487289">
              <w:rPr>
                <w:b/>
              </w:rPr>
              <w:t>ozsah</w:t>
            </w:r>
          </w:p>
        </w:tc>
        <w:tc>
          <w:tcPr>
            <w:tcW w:w="850" w:type="dxa"/>
            <w:gridSpan w:val="2"/>
          </w:tcPr>
          <w:p w:rsidR="00A15AB4" w:rsidRPr="00487289" w:rsidRDefault="009C7486" w:rsidP="00645DEF">
            <w:pPr>
              <w:jc w:val="both"/>
            </w:pPr>
            <w:r>
              <w:t>40 h</w:t>
            </w:r>
            <w:r w:rsidR="006B7742">
              <w:t>.</w:t>
            </w:r>
          </w:p>
        </w:tc>
        <w:tc>
          <w:tcPr>
            <w:tcW w:w="567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do kdy</w:t>
            </w:r>
          </w:p>
        </w:tc>
        <w:tc>
          <w:tcPr>
            <w:tcW w:w="1813" w:type="dxa"/>
            <w:gridSpan w:val="3"/>
          </w:tcPr>
          <w:p w:rsidR="00A15AB4" w:rsidRPr="00487289" w:rsidRDefault="00F43DF4" w:rsidP="00645DEF">
            <w:pPr>
              <w:jc w:val="both"/>
            </w:pPr>
            <w:r>
              <w:t>102020</w:t>
            </w:r>
          </w:p>
        </w:tc>
      </w:tr>
      <w:tr w:rsidR="00A15AB4" w:rsidRPr="00487289" w:rsidTr="00645DEF">
        <w:tc>
          <w:tcPr>
            <w:tcW w:w="5812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1" w:type="dxa"/>
            <w:gridSpan w:val="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typ prac. vztahu</w:t>
            </w:r>
          </w:p>
        </w:tc>
        <w:tc>
          <w:tcPr>
            <w:tcW w:w="2380" w:type="dxa"/>
            <w:gridSpan w:val="5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rozsah</w:t>
            </w:r>
          </w:p>
        </w:tc>
      </w:tr>
      <w:tr w:rsidR="00A15AB4" w:rsidRPr="00487289" w:rsidTr="00645DEF">
        <w:tc>
          <w:tcPr>
            <w:tcW w:w="5812" w:type="dxa"/>
            <w:gridSpan w:val="5"/>
          </w:tcPr>
          <w:p w:rsidR="00A15AB4" w:rsidRPr="00487289" w:rsidRDefault="0089011A" w:rsidP="00645DEF">
            <w:pPr>
              <w:jc w:val="both"/>
            </w:pPr>
            <w:r w:rsidRPr="00487289">
              <w:t>nejsou</w:t>
            </w:r>
          </w:p>
        </w:tc>
        <w:tc>
          <w:tcPr>
            <w:tcW w:w="1701" w:type="dxa"/>
            <w:gridSpan w:val="3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380" w:type="dxa"/>
            <w:gridSpan w:val="5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Předměty příslušného studijního programu a způsob zapojení do jejich výuky, příp. další zapojení do </w:t>
            </w:r>
            <w:r w:rsidRPr="00487289">
              <w:rPr>
                <w:b/>
              </w:rPr>
              <w:lastRenderedPageBreak/>
              <w:t>uskutečňování studijního programu</w:t>
            </w:r>
          </w:p>
        </w:tc>
      </w:tr>
      <w:tr w:rsidR="00A15AB4" w:rsidRPr="00487289" w:rsidTr="00645DEF">
        <w:trPr>
          <w:trHeight w:val="470"/>
        </w:trPr>
        <w:tc>
          <w:tcPr>
            <w:tcW w:w="9893" w:type="dxa"/>
            <w:gridSpan w:val="13"/>
            <w:tcBorders>
              <w:top w:val="nil"/>
            </w:tcBorders>
          </w:tcPr>
          <w:p w:rsidR="00A15AB4" w:rsidRPr="00487289" w:rsidRDefault="00A15AB4" w:rsidP="00645DEF">
            <w:pPr>
              <w:jc w:val="both"/>
            </w:pPr>
            <w:r w:rsidRPr="00487289">
              <w:lastRenderedPageBreak/>
              <w:t>Rozvoj příro</w:t>
            </w:r>
            <w:r w:rsidR="00D71400">
              <w:t xml:space="preserve">dovědné gramotnosti </w:t>
            </w:r>
            <w:r w:rsidRPr="00487289">
              <w:t>(dále viz BIIa)</w:t>
            </w:r>
            <w:r w:rsidR="00721F41">
              <w:t>.</w:t>
            </w:r>
          </w:p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Údaje o vzdělání na VŠ </w:t>
            </w:r>
          </w:p>
        </w:tc>
      </w:tr>
      <w:tr w:rsidR="00A15AB4" w:rsidRPr="00487289" w:rsidTr="00645DEF">
        <w:trPr>
          <w:trHeight w:val="1055"/>
        </w:trPr>
        <w:tc>
          <w:tcPr>
            <w:tcW w:w="9893" w:type="dxa"/>
            <w:gridSpan w:val="13"/>
          </w:tcPr>
          <w:p w:rsidR="00A15AB4" w:rsidRPr="00487289" w:rsidRDefault="00A15AB4" w:rsidP="00645DEF">
            <w:pPr>
              <w:jc w:val="both"/>
            </w:pPr>
            <w:r w:rsidRPr="00487289">
              <w:t>2015 FHS UTB Zlín, ukončené bakalářské studium v oboru Učitelství pro mateřské školy – Bc.</w:t>
            </w:r>
          </w:p>
          <w:p w:rsidR="00A15AB4" w:rsidRPr="00487289" w:rsidRDefault="00A15AB4" w:rsidP="00645DEF">
            <w:pPr>
              <w:jc w:val="both"/>
            </w:pPr>
            <w:r w:rsidRPr="00487289">
              <w:t>2017 FHS UTB Zlín, ukončené magisterské studium v oboru Pedagogika předškolního věku – Mgr.</w:t>
            </w: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15AB4" w:rsidRPr="00487289" w:rsidRDefault="00A15AB4" w:rsidP="00645DEF">
            <w:pPr>
              <w:pStyle w:val="Default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od 2017 studium na FHS UTB ve Zlíně v doktorském studijním programu Pedagogika </w:t>
            </w:r>
          </w:p>
          <w:p w:rsidR="00A15AB4" w:rsidRDefault="00A15AB4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Pr="00487289" w:rsidRDefault="006B7742" w:rsidP="00645DEF">
            <w:pPr>
              <w:jc w:val="both"/>
            </w:pPr>
          </w:p>
        </w:tc>
      </w:tr>
      <w:tr w:rsidR="00A15AB4" w:rsidRPr="00487289" w:rsidTr="00645DEF"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Údaje o odborném působení od absolvování VŠ</w:t>
            </w:r>
          </w:p>
        </w:tc>
      </w:tr>
      <w:tr w:rsidR="00A15AB4" w:rsidRPr="00487289" w:rsidTr="00645DEF">
        <w:trPr>
          <w:trHeight w:val="1090"/>
        </w:trPr>
        <w:tc>
          <w:tcPr>
            <w:tcW w:w="9893" w:type="dxa"/>
            <w:gridSpan w:val="13"/>
          </w:tcPr>
          <w:p w:rsidR="00A15AB4" w:rsidRPr="00487289" w:rsidRDefault="00A15AB4" w:rsidP="00645DEF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87289">
              <w:rPr>
                <w:sz w:val="20"/>
                <w:szCs w:val="20"/>
              </w:rPr>
              <w:t xml:space="preserve"> 2017 – dosud FHS UTB Zlín, asistent</w:t>
            </w:r>
          </w:p>
        </w:tc>
      </w:tr>
      <w:tr w:rsidR="00A15AB4" w:rsidRPr="00487289" w:rsidTr="00645DEF">
        <w:trPr>
          <w:trHeight w:val="250"/>
        </w:trPr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Zkušenosti s vedením kvalifikačních a rigorózních prací</w:t>
            </w:r>
          </w:p>
        </w:tc>
      </w:tr>
      <w:tr w:rsidR="00A15AB4" w:rsidRPr="00487289" w:rsidTr="00645DEF">
        <w:trPr>
          <w:trHeight w:val="491"/>
        </w:trPr>
        <w:tc>
          <w:tcPr>
            <w:tcW w:w="9893" w:type="dxa"/>
            <w:gridSpan w:val="13"/>
          </w:tcPr>
          <w:p w:rsidR="00A15AB4" w:rsidRPr="00487289" w:rsidRDefault="00A15AB4" w:rsidP="00645DEF">
            <w:pPr>
              <w:jc w:val="both"/>
            </w:pPr>
            <w:r w:rsidRPr="00487289">
              <w:t>Aktuálně vedení 4 bakalářských prací.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>Ohlasy publikací</w:t>
            </w:r>
          </w:p>
        </w:tc>
      </w:tr>
      <w:tr w:rsidR="00A15AB4" w:rsidRPr="00487289" w:rsidTr="00645DEF">
        <w:trPr>
          <w:cantSplit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sz w:val="18"/>
              </w:rPr>
            </w:pPr>
            <w:r w:rsidRPr="004872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  <w:sz w:val="18"/>
              </w:rPr>
              <w:t>ostatní</w:t>
            </w:r>
          </w:p>
        </w:tc>
      </w:tr>
      <w:tr w:rsidR="00A15AB4" w:rsidRPr="00487289" w:rsidTr="00645DEF">
        <w:trPr>
          <w:cantSplit/>
          <w:trHeight w:val="70"/>
        </w:trPr>
        <w:tc>
          <w:tcPr>
            <w:tcW w:w="3381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vMerge w:val="restart"/>
            <w:tcBorders>
              <w:lef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3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94" w:type="dxa"/>
            <w:vMerge w:val="restart"/>
          </w:tcPr>
          <w:p w:rsidR="00A15AB4" w:rsidRPr="00487289" w:rsidRDefault="00A15AB4" w:rsidP="00645DEF">
            <w:pPr>
              <w:jc w:val="both"/>
            </w:pPr>
          </w:p>
        </w:tc>
      </w:tr>
      <w:tr w:rsidR="00A15AB4" w:rsidRPr="00487289" w:rsidTr="00645DEF">
        <w:trPr>
          <w:trHeight w:val="205"/>
        </w:trPr>
        <w:tc>
          <w:tcPr>
            <w:tcW w:w="3381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5" w:type="dxa"/>
            <w:gridSpan w:val="2"/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:rsidR="00A15AB4" w:rsidRPr="00487289" w:rsidRDefault="00A15AB4" w:rsidP="00645DEF">
            <w:pPr>
              <w:jc w:val="both"/>
            </w:pPr>
          </w:p>
        </w:tc>
        <w:tc>
          <w:tcPr>
            <w:tcW w:w="63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A15AB4" w:rsidRPr="00487289" w:rsidRDefault="00A15AB4" w:rsidP="00645DEF">
            <w:pPr>
              <w:rPr>
                <w:b/>
              </w:rPr>
            </w:pPr>
          </w:p>
        </w:tc>
      </w:tr>
      <w:tr w:rsidR="00A15AB4" w:rsidRPr="00487289" w:rsidTr="00645DEF"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A15AB4" w:rsidRPr="00487289" w:rsidTr="00645DEF">
        <w:trPr>
          <w:trHeight w:val="70"/>
        </w:trPr>
        <w:tc>
          <w:tcPr>
            <w:tcW w:w="9893" w:type="dxa"/>
            <w:gridSpan w:val="13"/>
          </w:tcPr>
          <w:p w:rsidR="00A15AB4" w:rsidRPr="00487289" w:rsidRDefault="00A15AB4" w:rsidP="00645DEF">
            <w:pPr>
              <w:jc w:val="both"/>
            </w:pPr>
            <w:r w:rsidRPr="00487289">
              <w:t xml:space="preserve">Wiegerová, A., &amp; Trávníčková, P. (2017). Analysis of the Teacher´s Didactic Activities with an Emphasis on child Preconceptions. </w:t>
            </w:r>
            <w:r w:rsidRPr="00487289">
              <w:rPr>
                <w:i/>
              </w:rPr>
              <w:t>ICERI2017 Proceedings</w:t>
            </w:r>
            <w:r w:rsidRPr="00487289">
              <w:t>.</w:t>
            </w:r>
          </w:p>
          <w:p w:rsidR="00101C68" w:rsidRDefault="00101C68" w:rsidP="00101C68">
            <w:pPr>
              <w:shd w:val="clear" w:color="auto" w:fill="FFFFFF"/>
              <w:jc w:val="both"/>
              <w:rPr>
                <w:color w:val="000000"/>
              </w:rPr>
            </w:pPr>
            <w:r w:rsidRPr="00022D4B">
              <w:rPr>
                <w:color w:val="000000"/>
              </w:rPr>
              <w:t>Trávníčková, P. (2018). Analysis of teacher's didactical activity in context of children's precon-ceptions usage. </w:t>
            </w:r>
            <w:r w:rsidRPr="00022D4B">
              <w:rPr>
                <w:i/>
                <w:iCs/>
                <w:color w:val="000000"/>
              </w:rPr>
              <w:t>Acta Educationis Generalis, </w:t>
            </w:r>
            <w:r w:rsidRPr="00022D4B">
              <w:rPr>
                <w:color w:val="000000"/>
              </w:rPr>
              <w:t>8(2)</w:t>
            </w:r>
            <w:r w:rsidR="00AC72A2">
              <w:rPr>
                <w:i/>
                <w:iCs/>
                <w:color w:val="000000"/>
              </w:rPr>
              <w:t>, v</w:t>
            </w:r>
            <w:r w:rsidRPr="00022D4B">
              <w:rPr>
                <w:i/>
                <w:iCs/>
                <w:color w:val="000000"/>
              </w:rPr>
              <w:t xml:space="preserve"> tisku.</w:t>
            </w:r>
          </w:p>
          <w:p w:rsidR="00A15AB4" w:rsidRPr="008B1C4F" w:rsidRDefault="00101C68" w:rsidP="00101C68">
            <w:pPr>
              <w:jc w:val="both"/>
            </w:pPr>
            <w:r w:rsidRPr="00022D4B">
              <w:rPr>
                <w:color w:val="000000"/>
              </w:rPr>
              <w:t>Trávníčková, P. (2018). Teacher´s professional vision. </w:t>
            </w:r>
            <w:r w:rsidRPr="008B1C4F">
              <w:t>International conference Early Childhood Care and Education</w:t>
            </w:r>
            <w:r w:rsidR="00AC72A2" w:rsidRPr="008B1C4F">
              <w:rPr>
                <w:i/>
                <w:iCs/>
              </w:rPr>
              <w:t>, v</w:t>
            </w:r>
            <w:r w:rsidRPr="008B1C4F">
              <w:rPr>
                <w:i/>
                <w:iCs/>
              </w:rPr>
              <w:t xml:space="preserve"> tisku.</w:t>
            </w:r>
          </w:p>
          <w:p w:rsidR="00A15AB4" w:rsidRDefault="00A15AB4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Default="006B7742" w:rsidP="00645DEF">
            <w:pPr>
              <w:jc w:val="both"/>
            </w:pPr>
          </w:p>
          <w:p w:rsidR="006B7742" w:rsidRPr="00487289" w:rsidRDefault="006B7742" w:rsidP="00645DEF">
            <w:pPr>
              <w:jc w:val="both"/>
            </w:pPr>
          </w:p>
        </w:tc>
      </w:tr>
      <w:tr w:rsidR="00A15AB4" w:rsidRPr="00487289" w:rsidTr="00645DEF">
        <w:trPr>
          <w:trHeight w:val="218"/>
        </w:trPr>
        <w:tc>
          <w:tcPr>
            <w:tcW w:w="9893" w:type="dxa"/>
            <w:gridSpan w:val="13"/>
            <w:shd w:val="clear" w:color="auto" w:fill="F7CAAC"/>
          </w:tcPr>
          <w:p w:rsidR="00A15AB4" w:rsidRPr="00487289" w:rsidRDefault="00A15AB4" w:rsidP="00645DEF">
            <w:pPr>
              <w:rPr>
                <w:b/>
              </w:rPr>
            </w:pPr>
            <w:r w:rsidRPr="00487289">
              <w:rPr>
                <w:b/>
              </w:rPr>
              <w:t>Působení v</w:t>
            </w:r>
            <w:r w:rsidR="002D7F7F" w:rsidRPr="00487289">
              <w:rPr>
                <w:b/>
              </w:rPr>
              <w:t> </w:t>
            </w:r>
            <w:r w:rsidRPr="00487289">
              <w:rPr>
                <w:b/>
              </w:rPr>
              <w:t>zahraničí</w:t>
            </w:r>
          </w:p>
        </w:tc>
      </w:tr>
      <w:tr w:rsidR="00A15AB4" w:rsidRPr="00487289" w:rsidTr="00645DEF">
        <w:trPr>
          <w:trHeight w:val="328"/>
        </w:trPr>
        <w:tc>
          <w:tcPr>
            <w:tcW w:w="9893" w:type="dxa"/>
            <w:gridSpan w:val="13"/>
          </w:tcPr>
          <w:p w:rsidR="00A15AB4" w:rsidRDefault="00A15AB4" w:rsidP="00645DEF"/>
          <w:p w:rsidR="006B7742" w:rsidRDefault="006B7742" w:rsidP="00645DEF"/>
          <w:p w:rsidR="006B7742" w:rsidRPr="00487289" w:rsidRDefault="006B7742" w:rsidP="00645DEF"/>
        </w:tc>
      </w:tr>
      <w:tr w:rsidR="00A15AB4" w:rsidRPr="00487289" w:rsidTr="00645DEF">
        <w:trPr>
          <w:cantSplit/>
          <w:trHeight w:val="470"/>
        </w:trPr>
        <w:tc>
          <w:tcPr>
            <w:tcW w:w="2552" w:type="dxa"/>
            <w:shd w:val="clear" w:color="auto" w:fill="F7CAAC"/>
          </w:tcPr>
          <w:p w:rsidR="00A15AB4" w:rsidRPr="00487289" w:rsidRDefault="00A15AB4" w:rsidP="00645DEF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6"/>
          </w:tcPr>
          <w:p w:rsidR="00A15AB4" w:rsidRPr="00487289" w:rsidRDefault="00A15AB4" w:rsidP="00645DEF">
            <w:pPr>
              <w:jc w:val="both"/>
            </w:pPr>
            <w:r w:rsidRPr="00487289">
              <w:t>Petra Trávníčková</w:t>
            </w:r>
            <w:r w:rsidR="004E34F2">
              <w:t xml:space="preserve">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A15AB4" w:rsidRPr="00487289" w:rsidRDefault="00A15AB4" w:rsidP="00645DEF">
            <w:pPr>
              <w:jc w:val="both"/>
            </w:pPr>
            <w:r w:rsidRPr="00487289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:rsidR="00A15AB4" w:rsidRPr="00487289" w:rsidRDefault="004E34F2" w:rsidP="00645DEF">
            <w:pPr>
              <w:jc w:val="both"/>
            </w:pPr>
            <w:r>
              <w:t>30. 5. 2018</w:t>
            </w:r>
          </w:p>
        </w:tc>
      </w:tr>
    </w:tbl>
    <w:p w:rsidR="005452DE" w:rsidRDefault="005452DE" w:rsidP="005452DE">
      <w:pPr>
        <w:spacing w:after="160" w:line="259" w:lineRule="auto"/>
      </w:pP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"/>
        <w:gridCol w:w="3168"/>
        <w:gridCol w:w="995"/>
        <w:gridCol w:w="995"/>
        <w:gridCol w:w="995"/>
        <w:gridCol w:w="995"/>
        <w:gridCol w:w="995"/>
        <w:gridCol w:w="995"/>
        <w:gridCol w:w="995"/>
      </w:tblGrid>
      <w:tr w:rsidR="009F275D" w:rsidRPr="00487289" w:rsidTr="008B1C4F"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9F275D" w:rsidRPr="009F275D" w:rsidRDefault="009F275D" w:rsidP="003377F5">
            <w:pPr>
              <w:jc w:val="both"/>
              <w:rPr>
                <w:b/>
                <w:sz w:val="28"/>
              </w:rPr>
            </w:pPr>
            <w:r w:rsidRPr="009F275D">
              <w:rPr>
                <w:b/>
                <w:sz w:val="28"/>
              </w:rPr>
              <w:t>Personální zabezpečení studijního programu – souhrnné údaje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Vysoká škola</w:t>
            </w:r>
          </w:p>
        </w:tc>
        <w:tc>
          <w:tcPr>
            <w:tcW w:w="6965" w:type="dxa"/>
            <w:gridSpan w:val="7"/>
            <w:tcBorders>
              <w:top w:val="double" w:sz="4" w:space="0" w:color="auto"/>
            </w:tcBorders>
          </w:tcPr>
          <w:p w:rsidR="009F275D" w:rsidRPr="00487289" w:rsidRDefault="009F275D" w:rsidP="003377F5">
            <w:pPr>
              <w:jc w:val="both"/>
            </w:pPr>
            <w:r w:rsidRPr="00487289">
              <w:t>Univerzita Tomáše Bati ve Zlíně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  <w:cantSplit/>
        </w:trPr>
        <w:tc>
          <w:tcPr>
            <w:tcW w:w="3168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Součást vysoké školy</w:t>
            </w:r>
          </w:p>
        </w:tc>
        <w:tc>
          <w:tcPr>
            <w:tcW w:w="6965" w:type="dxa"/>
            <w:gridSpan w:val="7"/>
          </w:tcPr>
          <w:p w:rsidR="009F275D" w:rsidRPr="00487289" w:rsidRDefault="009F275D" w:rsidP="003377F5">
            <w:pPr>
              <w:jc w:val="both"/>
            </w:pPr>
            <w:r w:rsidRPr="00487289">
              <w:t>Fakulta humanitních studií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  <w:cantSplit/>
        </w:trPr>
        <w:tc>
          <w:tcPr>
            <w:tcW w:w="3168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Název studijního programu</w:t>
            </w:r>
          </w:p>
        </w:tc>
        <w:tc>
          <w:tcPr>
            <w:tcW w:w="6965" w:type="dxa"/>
            <w:gridSpan w:val="7"/>
          </w:tcPr>
          <w:p w:rsidR="009F275D" w:rsidRPr="00487289" w:rsidRDefault="009F275D" w:rsidP="003377F5">
            <w:pPr>
              <w:jc w:val="both"/>
            </w:pPr>
            <w:r w:rsidRPr="00487289">
              <w:t>Učitelství pro mateřské školy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Název pracoviště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prof.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doc.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odb. asistenti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lektoři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asistenti</w:t>
            </w:r>
          </w:p>
        </w:tc>
        <w:tc>
          <w:tcPr>
            <w:tcW w:w="995" w:type="dxa"/>
            <w:shd w:val="clear" w:color="auto" w:fill="FFFFFF" w:themeFill="background1"/>
          </w:tcPr>
          <w:p w:rsidR="009F275D" w:rsidRDefault="009F275D" w:rsidP="003377F5">
            <w:pPr>
              <w:jc w:val="both"/>
              <w:rPr>
                <w:ins w:id="426" w:author="§.opiékoiíkkoíikoíi" w:date="2018-05-26T11:20:00Z"/>
                <w:b/>
                <w:bCs/>
              </w:rPr>
            </w:pPr>
            <w:r w:rsidRPr="00487289">
              <w:rPr>
                <w:b/>
                <w:bCs/>
              </w:rPr>
              <w:t>vědečtí pracov. s</w:t>
            </w:r>
            <w:r>
              <w:rPr>
                <w:b/>
                <w:bCs/>
              </w:rPr>
              <w:t> </w:t>
            </w:r>
            <w:r w:rsidRPr="00487289">
              <w:rPr>
                <w:b/>
                <w:bCs/>
              </w:rPr>
              <w:t>hod</w:t>
            </w:r>
            <w:r>
              <w:rPr>
                <w:b/>
                <w:bCs/>
              </w:rPr>
              <w:t>.</w:t>
            </w:r>
          </w:p>
          <w:p w:rsidR="009F275D" w:rsidRPr="00487289" w:rsidRDefault="009F275D" w:rsidP="003377F5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prof.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pPr>
              <w:jc w:val="both"/>
            </w:pPr>
            <w:r w:rsidRPr="00487289">
              <w:t>Ústav školní pedagogiky/FHS UTB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r w:rsidRPr="00487289">
              <w:t xml:space="preserve">      </w:t>
            </w:r>
            <w:r>
              <w:t>15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3</w:t>
            </w:r>
          </w:p>
        </w:tc>
        <w:tc>
          <w:tcPr>
            <w:tcW w:w="995" w:type="dxa"/>
            <w:vAlign w:val="center"/>
          </w:tcPr>
          <w:p w:rsidR="009F275D" w:rsidRPr="00487289" w:rsidRDefault="00787DB9" w:rsidP="003377F5">
            <w:pPr>
              <w:jc w:val="center"/>
            </w:pPr>
            <w:ins w:id="427" w:author="§.opiékoiíkkoíikoíi" w:date="2018-05-26T11:26:00Z">
              <w:r>
                <w:t>6</w:t>
              </w:r>
            </w:ins>
          </w:p>
        </w:tc>
        <w:tc>
          <w:tcPr>
            <w:tcW w:w="995" w:type="dxa"/>
            <w:shd w:val="clear" w:color="auto" w:fill="auto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r w:rsidRPr="00487289">
              <w:t>Centrum výzkumu/FHS UTB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r w:rsidRPr="00487289">
              <w:t>Ústav zdravotnických věd/FHS UTB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1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r w:rsidRPr="00487289">
              <w:t xml:space="preserve">Centrum jazykového vzdělávání </w:t>
            </w:r>
            <w:r w:rsidRPr="00487289">
              <w:lastRenderedPageBreak/>
              <w:t>/FHS UTB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lastRenderedPageBreak/>
              <w:t>2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>
              <w:t>1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  <w:vAlign w:val="center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pPr>
              <w:jc w:val="both"/>
            </w:pPr>
            <w:r w:rsidRPr="00487289">
              <w:t>Ústav podnikové ekonomiky/FaME UTB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2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2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787DB9" w:rsidP="003377F5">
            <w:pPr>
              <w:jc w:val="both"/>
            </w:pPr>
            <w:ins w:id="428" w:author="§.opiékoiíkkoíikoíi" w:date="2018-05-26T11:27:00Z">
              <w:r>
                <w:t>Ústav matematiky/FAI UTB</w:t>
              </w:r>
            </w:ins>
          </w:p>
        </w:tc>
        <w:tc>
          <w:tcPr>
            <w:tcW w:w="995" w:type="dxa"/>
          </w:tcPr>
          <w:p w:rsidR="009F275D" w:rsidRPr="00487289" w:rsidRDefault="00787DB9" w:rsidP="003377F5">
            <w:pPr>
              <w:jc w:val="center"/>
            </w:pPr>
            <w:ins w:id="429" w:author="§.opiékoiíkkoíikoíi" w:date="2018-05-26T11:27:00Z">
              <w:r>
                <w:t>1</w:t>
              </w:r>
            </w:ins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9F275D" w:rsidRPr="00487289" w:rsidRDefault="00787DB9" w:rsidP="003377F5">
            <w:pPr>
              <w:jc w:val="center"/>
            </w:pPr>
            <w:ins w:id="430" w:author="§.opiékoiíkkoíikoíi" w:date="2018-05-26T11:27:00Z">
              <w:r>
                <w:t>1</w:t>
              </w:r>
            </w:ins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pPr>
              <w:jc w:val="both"/>
            </w:pPr>
            <w:r w:rsidRPr="00487289">
              <w:t>Externí vyučující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4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3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-</w:t>
            </w:r>
          </w:p>
        </w:tc>
      </w:tr>
      <w:tr w:rsidR="009F275D" w:rsidRPr="00487289" w:rsidTr="009F275D">
        <w:tblPrEx>
          <w:tblLook w:val="0000" w:firstRow="0" w:lastRow="0" w:firstColumn="0" w:lastColumn="0" w:noHBand="0" w:noVBand="0"/>
        </w:tblPrEx>
        <w:trPr>
          <w:gridBefore w:val="1"/>
          <w:wBefore w:w="40" w:type="dxa"/>
        </w:trPr>
        <w:tc>
          <w:tcPr>
            <w:tcW w:w="3168" w:type="dxa"/>
          </w:tcPr>
          <w:p w:rsidR="009F275D" w:rsidRPr="00487289" w:rsidRDefault="009F275D" w:rsidP="003377F5">
            <w:pPr>
              <w:jc w:val="both"/>
            </w:pPr>
            <w:r w:rsidRPr="00487289">
              <w:t>Doktorandi FHS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  <w:tc>
          <w:tcPr>
            <w:tcW w:w="995" w:type="dxa"/>
          </w:tcPr>
          <w:p w:rsidR="009F275D" w:rsidRPr="00487289" w:rsidRDefault="009F275D" w:rsidP="003377F5">
            <w:pPr>
              <w:jc w:val="both"/>
            </w:pPr>
          </w:p>
        </w:tc>
      </w:tr>
    </w:tbl>
    <w:p w:rsidR="009F275D" w:rsidRDefault="009F275D"/>
    <w:p w:rsidR="009F275D" w:rsidRDefault="009F275D"/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524"/>
        <w:gridCol w:w="760"/>
        <w:gridCol w:w="1383"/>
      </w:tblGrid>
      <w:tr w:rsidR="005452DE" w:rsidRPr="00487289" w:rsidTr="008B1C4F">
        <w:tc>
          <w:tcPr>
            <w:tcW w:w="9900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:rsidR="005452DE" w:rsidRPr="00487289" w:rsidRDefault="005452DE" w:rsidP="00FA1BF8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5452DE" w:rsidRPr="00487289" w:rsidTr="008B1C4F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5452DE" w:rsidRPr="00487289" w:rsidTr="008B1C4F">
        <w:trPr>
          <w:cantSplit/>
        </w:trPr>
        <w:tc>
          <w:tcPr>
            <w:tcW w:w="2233" w:type="dxa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:rsidR="005452DE" w:rsidRPr="00487289" w:rsidRDefault="005452DE" w:rsidP="00FA1BF8">
            <w:pPr>
              <w:jc w:val="center"/>
              <w:rPr>
                <w:b/>
                <w:sz w:val="24"/>
              </w:rPr>
            </w:pPr>
            <w:r w:rsidRPr="00487289">
              <w:rPr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:rsidR="005452DE" w:rsidRPr="00487289" w:rsidRDefault="005452DE" w:rsidP="00FA1BF8">
            <w:pPr>
              <w:jc w:val="center"/>
              <w:rPr>
                <w:b/>
                <w:sz w:val="24"/>
              </w:rPr>
            </w:pPr>
            <w:r w:rsidRPr="00487289">
              <w:rPr>
                <w:b/>
              </w:rPr>
              <w:t>Období</w:t>
            </w:r>
          </w:p>
          <w:p w:rsidR="005452DE" w:rsidRPr="00487289" w:rsidRDefault="005452DE" w:rsidP="00FA1BF8">
            <w:pPr>
              <w:jc w:val="center"/>
              <w:rPr>
                <w:b/>
                <w:sz w:val="24"/>
              </w:rPr>
            </w:pPr>
          </w:p>
        </w:tc>
      </w:tr>
      <w:tr w:rsidR="005452DE" w:rsidRPr="00487289" w:rsidTr="008B1C4F">
        <w:tc>
          <w:tcPr>
            <w:tcW w:w="2233" w:type="dxa"/>
          </w:tcPr>
          <w:p w:rsidR="005452DE" w:rsidRPr="00487289" w:rsidRDefault="005452DE" w:rsidP="00FA1BF8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:rsidR="005452DE" w:rsidRPr="00487289" w:rsidRDefault="005452DE" w:rsidP="00FA1BF8"/>
        </w:tc>
        <w:tc>
          <w:tcPr>
            <w:tcW w:w="760" w:type="dxa"/>
          </w:tcPr>
          <w:p w:rsidR="005452DE" w:rsidRPr="00487289" w:rsidRDefault="005452DE" w:rsidP="00FA1BF8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383" w:type="dxa"/>
          </w:tcPr>
          <w:p w:rsidR="005452DE" w:rsidRPr="00487289" w:rsidRDefault="005452DE" w:rsidP="00FA1BF8">
            <w:pPr>
              <w:jc w:val="center"/>
              <w:rPr>
                <w:strike/>
                <w:color w:val="0000FF"/>
                <w:sz w:val="24"/>
              </w:rPr>
            </w:pPr>
          </w:p>
        </w:tc>
      </w:tr>
      <w:tr w:rsidR="005452DE" w:rsidRPr="00487289" w:rsidTr="008B1C4F">
        <w:tc>
          <w:tcPr>
            <w:tcW w:w="2233" w:type="dxa"/>
          </w:tcPr>
          <w:p w:rsidR="005452DE" w:rsidRPr="00487289" w:rsidRDefault="005452DE" w:rsidP="00FA1BF8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:rsidR="005452DE" w:rsidRPr="00487289" w:rsidRDefault="005452DE" w:rsidP="00FA1BF8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760" w:type="dxa"/>
          </w:tcPr>
          <w:p w:rsidR="005452DE" w:rsidRPr="00487289" w:rsidRDefault="005452DE" w:rsidP="00FA1BF8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383" w:type="dxa"/>
          </w:tcPr>
          <w:p w:rsidR="005452DE" w:rsidRPr="00487289" w:rsidRDefault="005452DE" w:rsidP="00FA1BF8">
            <w:pPr>
              <w:jc w:val="center"/>
              <w:rPr>
                <w:strike/>
                <w:sz w:val="24"/>
              </w:rPr>
            </w:pPr>
          </w:p>
        </w:tc>
      </w:tr>
      <w:tr w:rsidR="005452DE" w:rsidRPr="00487289" w:rsidTr="008B1C4F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5452DE" w:rsidRPr="00487289" w:rsidTr="008B1C4F">
        <w:trPr>
          <w:cantSplit/>
          <w:trHeight w:val="283"/>
        </w:trPr>
        <w:tc>
          <w:tcPr>
            <w:tcW w:w="2233" w:type="dxa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2"/>
            <w:shd w:val="clear" w:color="auto" w:fill="F7CAAC"/>
          </w:tcPr>
          <w:p w:rsidR="005452DE" w:rsidRPr="00487289" w:rsidRDefault="005452DE" w:rsidP="00FA1BF8">
            <w:pPr>
              <w:jc w:val="center"/>
              <w:rPr>
                <w:b/>
                <w:sz w:val="24"/>
              </w:rPr>
            </w:pPr>
            <w:r w:rsidRPr="00487289">
              <w:rPr>
                <w:b/>
              </w:rPr>
              <w:t>Období</w:t>
            </w:r>
          </w:p>
        </w:tc>
      </w:tr>
      <w:tr w:rsidR="005452DE" w:rsidRPr="00487289" w:rsidTr="008B1C4F">
        <w:tc>
          <w:tcPr>
            <w:tcW w:w="2233" w:type="dxa"/>
          </w:tcPr>
          <w:p w:rsidR="005452DE" w:rsidRPr="00487289" w:rsidRDefault="00C35EE7" w:rsidP="00FA1BF8">
            <w:pPr>
              <w:jc w:val="both"/>
            </w:pPr>
            <w:r w:rsidRPr="00487289">
              <w:t>UMŠ Qočna, UTB ve Zlíně</w:t>
            </w:r>
          </w:p>
        </w:tc>
        <w:tc>
          <w:tcPr>
            <w:tcW w:w="5524" w:type="dxa"/>
          </w:tcPr>
          <w:p w:rsidR="005452DE" w:rsidRPr="00487289" w:rsidRDefault="005452DE" w:rsidP="00FA1BF8">
            <w:pPr>
              <w:jc w:val="both"/>
            </w:pPr>
            <w:r w:rsidRPr="00487289">
              <w:t>Univerzitní mateřská škola Qočna a hlídací koutek Koala - CZ.1.04/3.4.04/54.00250</w:t>
            </w:r>
          </w:p>
        </w:tc>
        <w:tc>
          <w:tcPr>
            <w:tcW w:w="2143" w:type="dxa"/>
            <w:gridSpan w:val="2"/>
          </w:tcPr>
          <w:p w:rsidR="005452DE" w:rsidRPr="00487289" w:rsidRDefault="005452DE" w:rsidP="00FA1BF8">
            <w:pPr>
              <w:jc w:val="both"/>
            </w:pPr>
            <w:r w:rsidRPr="00487289">
              <w:t>2010 - 13</w:t>
            </w:r>
          </w:p>
        </w:tc>
      </w:tr>
      <w:tr w:rsidR="005452DE" w:rsidRPr="00487289" w:rsidTr="008B1C4F">
        <w:tc>
          <w:tcPr>
            <w:tcW w:w="2233" w:type="dxa"/>
          </w:tcPr>
          <w:p w:rsidR="002C55C8" w:rsidRPr="00487289" w:rsidRDefault="00535998" w:rsidP="002C55C8">
            <w:r>
              <w:t>ZŠ a MŠ</w:t>
            </w:r>
            <w:r w:rsidR="002C55C8" w:rsidRPr="00487289">
              <w:t xml:space="preserve"> Ladná</w:t>
            </w:r>
          </w:p>
          <w:p w:rsidR="002C55C8" w:rsidRPr="00487289" w:rsidRDefault="002C55C8" w:rsidP="002C55C8">
            <w:r w:rsidRPr="00487289">
              <w:t>ZŠ a MŠ Horní Město</w:t>
            </w:r>
          </w:p>
          <w:p w:rsidR="002C55C8" w:rsidRPr="00487289" w:rsidRDefault="002C55C8" w:rsidP="002C55C8">
            <w:r w:rsidRPr="00487289">
              <w:t>Mateřská škola Rýmařov</w:t>
            </w:r>
          </w:p>
          <w:p w:rsidR="005452DE" w:rsidRPr="00487289" w:rsidRDefault="002C55C8" w:rsidP="002C55C8">
            <w:r w:rsidRPr="00487289">
              <w:t>Mateřská škola Otrokovice</w:t>
            </w:r>
          </w:p>
        </w:tc>
        <w:tc>
          <w:tcPr>
            <w:tcW w:w="5524" w:type="dxa"/>
          </w:tcPr>
          <w:p w:rsidR="005452DE" w:rsidRPr="00487289" w:rsidRDefault="005452DE" w:rsidP="0036476C">
            <w:pPr>
              <w:jc w:val="both"/>
            </w:pPr>
            <w:r w:rsidRPr="00487289">
              <w:t>Od začátečníka k mentorovi (podpůrné strategie vzdělávání učitelů ve Zlínském regionu) –</w:t>
            </w:r>
            <w:r w:rsidR="00A54BBD" w:rsidRPr="00487289">
              <w:t xml:space="preserve"> </w:t>
            </w:r>
            <w:r w:rsidRPr="00487289">
              <w:t>Fond vzdělávací politiky</w:t>
            </w:r>
            <w:r w:rsidR="0036476C" w:rsidRPr="00487289">
              <w:t>, MŠMT</w:t>
            </w:r>
          </w:p>
        </w:tc>
        <w:tc>
          <w:tcPr>
            <w:tcW w:w="2143" w:type="dxa"/>
            <w:gridSpan w:val="2"/>
          </w:tcPr>
          <w:p w:rsidR="005452DE" w:rsidRPr="00487289" w:rsidRDefault="005452DE" w:rsidP="00FA1BF8">
            <w:pPr>
              <w:jc w:val="both"/>
            </w:pPr>
            <w:r w:rsidRPr="00487289">
              <w:t xml:space="preserve">2014 </w:t>
            </w:r>
            <w:r w:rsidR="00B42851" w:rsidRPr="00487289">
              <w:t>–</w:t>
            </w:r>
            <w:r w:rsidRPr="00487289">
              <w:t xml:space="preserve"> 16</w:t>
            </w:r>
          </w:p>
        </w:tc>
      </w:tr>
      <w:tr w:rsidR="005452DE" w:rsidRPr="00487289" w:rsidTr="008B1C4F">
        <w:tc>
          <w:tcPr>
            <w:tcW w:w="2233" w:type="dxa"/>
          </w:tcPr>
          <w:p w:rsidR="005452DE" w:rsidRPr="00487289" w:rsidRDefault="00C35EE7" w:rsidP="00FA1BF8">
            <w:pPr>
              <w:jc w:val="both"/>
            </w:pPr>
            <w:r w:rsidRPr="00487289">
              <w:t>Učitelé ZŠ ve Zlínském regionu</w:t>
            </w:r>
          </w:p>
          <w:p w:rsidR="0093569C" w:rsidRPr="00487289" w:rsidRDefault="0093569C" w:rsidP="00FA1BF8">
            <w:pPr>
              <w:jc w:val="both"/>
            </w:pPr>
            <w:r w:rsidRPr="00487289">
              <w:t>MŠ a ZŠ Malenovice Zlín</w:t>
            </w:r>
          </w:p>
        </w:tc>
        <w:tc>
          <w:tcPr>
            <w:tcW w:w="5524" w:type="dxa"/>
          </w:tcPr>
          <w:p w:rsidR="005452DE" w:rsidRPr="00487289" w:rsidRDefault="005452DE" w:rsidP="00FA1BF8">
            <w:pPr>
              <w:jc w:val="both"/>
            </w:pPr>
            <w:r w:rsidRPr="00487289">
              <w:t xml:space="preserve">Centrum pro podporu přírodovědných a technických věd: Technická a přírodovědná laboratoř pro děti a mládež Zlínské kraje - CZ.1.07/2.3.00/45.0015 </w:t>
            </w:r>
            <w:r w:rsidRPr="00487289">
              <w:rPr>
                <w:rStyle w:val="Siln"/>
                <w:b w:val="0"/>
              </w:rPr>
              <w:t>OP VK (EE) - Operační program Vzdělávání pro konkurenceschopnost</w:t>
            </w:r>
            <w:r w:rsidRPr="00487289">
              <w:rPr>
                <w:rStyle w:val="Siln"/>
              </w:rPr>
              <w:t> </w:t>
            </w:r>
          </w:p>
        </w:tc>
        <w:tc>
          <w:tcPr>
            <w:tcW w:w="2143" w:type="dxa"/>
            <w:gridSpan w:val="2"/>
          </w:tcPr>
          <w:p w:rsidR="005452DE" w:rsidRPr="00487289" w:rsidRDefault="005452DE" w:rsidP="00FA1BF8">
            <w:pPr>
              <w:jc w:val="both"/>
            </w:pPr>
            <w:r w:rsidRPr="00487289">
              <w:t xml:space="preserve">2014 </w:t>
            </w:r>
            <w:r w:rsidR="00B42851" w:rsidRPr="00487289">
              <w:t>–</w:t>
            </w:r>
            <w:r w:rsidRPr="00487289">
              <w:t xml:space="preserve"> 15</w:t>
            </w:r>
          </w:p>
        </w:tc>
      </w:tr>
      <w:tr w:rsidR="005452DE" w:rsidRPr="00487289" w:rsidTr="008B1C4F">
        <w:tc>
          <w:tcPr>
            <w:tcW w:w="2233" w:type="dxa"/>
          </w:tcPr>
          <w:p w:rsidR="00F81661" w:rsidRPr="00487289" w:rsidRDefault="00F81661" w:rsidP="00F81661">
            <w:r w:rsidRPr="00487289">
              <w:t>Mateřská škola Bludovice</w:t>
            </w:r>
          </w:p>
          <w:p w:rsidR="00F81661" w:rsidRPr="00487289" w:rsidRDefault="00F81661" w:rsidP="00F81661">
            <w:r w:rsidRPr="00487289">
              <w:t>Mateřská škola Korytná</w:t>
            </w:r>
          </w:p>
          <w:p w:rsidR="00F81661" w:rsidRPr="00487289" w:rsidRDefault="00F81661" w:rsidP="00F81661">
            <w:r w:rsidRPr="00487289">
              <w:t>Mateřská škola Strání – Květná</w:t>
            </w:r>
          </w:p>
          <w:p w:rsidR="00F81661" w:rsidRPr="00487289" w:rsidRDefault="00F81661" w:rsidP="00F81661">
            <w:r w:rsidRPr="00487289">
              <w:t>Mateřská škola Máj, Nový Jičín</w:t>
            </w:r>
          </w:p>
          <w:p w:rsidR="00F81661" w:rsidRPr="00487289" w:rsidRDefault="00F81661" w:rsidP="00F81661">
            <w:r w:rsidRPr="00487289">
              <w:t>Mateřská škola Čtyřlístek, Uherské Hradiště</w:t>
            </w:r>
          </w:p>
          <w:p w:rsidR="00F81661" w:rsidRPr="00487289" w:rsidRDefault="00F81661" w:rsidP="00F81661">
            <w:r w:rsidRPr="00487289">
              <w:t>Mateřská škola Zlín-Louky</w:t>
            </w:r>
          </w:p>
          <w:p w:rsidR="00F81661" w:rsidRPr="00487289" w:rsidRDefault="00F81661" w:rsidP="00F81661">
            <w:r w:rsidRPr="00487289">
              <w:t>Mateřská školy Zlín, Luční</w:t>
            </w:r>
          </w:p>
          <w:p w:rsidR="00F81661" w:rsidRPr="00487289" w:rsidRDefault="00F81661" w:rsidP="00F81661">
            <w:r w:rsidRPr="00487289">
              <w:t>ZŠ a MŠ Hřivínův Újezd, okres Zlín</w:t>
            </w:r>
          </w:p>
          <w:p w:rsidR="00F81661" w:rsidRPr="00487289" w:rsidRDefault="00F81661" w:rsidP="00F81661">
            <w:r w:rsidRPr="00487289">
              <w:t>Mateřská škola Zlín-Kudlov</w:t>
            </w:r>
          </w:p>
          <w:p w:rsidR="00F81661" w:rsidRPr="00487289" w:rsidRDefault="00535998" w:rsidP="00F81661">
            <w:r>
              <w:t>ZŠ a MŠ</w:t>
            </w:r>
            <w:r w:rsidR="00F81661" w:rsidRPr="00487289">
              <w:t xml:space="preserve"> Ladná</w:t>
            </w:r>
          </w:p>
          <w:p w:rsidR="00F81661" w:rsidRPr="00487289" w:rsidRDefault="00F81661" w:rsidP="00F81661">
            <w:r w:rsidRPr="00487289">
              <w:t>ZŠ a MŠ Horní Město</w:t>
            </w:r>
          </w:p>
          <w:p w:rsidR="00F81661" w:rsidRPr="00487289" w:rsidRDefault="00F81661" w:rsidP="00F81661">
            <w:r w:rsidRPr="00487289">
              <w:t>Mateřská škola Rýmařov</w:t>
            </w:r>
          </w:p>
          <w:p w:rsidR="005452DE" w:rsidRPr="00487289" w:rsidRDefault="00F81661" w:rsidP="00F81661">
            <w:r w:rsidRPr="00487289">
              <w:t>Mateřská škola Otrokovice</w:t>
            </w:r>
          </w:p>
        </w:tc>
        <w:tc>
          <w:tcPr>
            <w:tcW w:w="5524" w:type="dxa"/>
          </w:tcPr>
          <w:p w:rsidR="005452DE" w:rsidRPr="00487289" w:rsidRDefault="005452DE" w:rsidP="00FA1BF8">
            <w:pPr>
              <w:jc w:val="both"/>
            </w:pPr>
            <w:r w:rsidRPr="00487289">
              <w:t xml:space="preserve">Podpora regionálních mateřských škol pracujících s dětmi mladšími 3 let – </w:t>
            </w:r>
            <w:r w:rsidR="00C35EE7" w:rsidRPr="00487289">
              <w:t xml:space="preserve">Fond vzdělávací politiky, </w:t>
            </w:r>
            <w:r w:rsidRPr="00487289">
              <w:t>MŠMT</w:t>
            </w:r>
          </w:p>
        </w:tc>
        <w:tc>
          <w:tcPr>
            <w:tcW w:w="2143" w:type="dxa"/>
            <w:gridSpan w:val="2"/>
          </w:tcPr>
          <w:p w:rsidR="005452DE" w:rsidRPr="00487289" w:rsidRDefault="00C35EE7" w:rsidP="00FA1BF8">
            <w:pPr>
              <w:jc w:val="both"/>
            </w:pPr>
            <w:r w:rsidRPr="00487289">
              <w:t>2016</w:t>
            </w:r>
          </w:p>
        </w:tc>
      </w:tr>
      <w:tr w:rsidR="005452DE" w:rsidRPr="00487289" w:rsidTr="008B1C4F">
        <w:tc>
          <w:tcPr>
            <w:tcW w:w="2233" w:type="dxa"/>
          </w:tcPr>
          <w:p w:rsidR="00F81661" w:rsidRPr="00487289" w:rsidRDefault="00F81661" w:rsidP="00F81661">
            <w:r w:rsidRPr="00487289">
              <w:t>Mateřská škola Bludovice</w:t>
            </w:r>
          </w:p>
          <w:p w:rsidR="00F81661" w:rsidRPr="00487289" w:rsidRDefault="00F81661" w:rsidP="00F81661">
            <w:r w:rsidRPr="00487289">
              <w:t>Mateřská škola Otrokovice</w:t>
            </w:r>
          </w:p>
          <w:p w:rsidR="00F81661" w:rsidRPr="00487289" w:rsidRDefault="00F81661" w:rsidP="00F81661">
            <w:r w:rsidRPr="00487289">
              <w:t>Mateřská škola Qočna Zlín</w:t>
            </w:r>
          </w:p>
          <w:p w:rsidR="00F81661" w:rsidRPr="00487289" w:rsidRDefault="00F81661" w:rsidP="00F81661">
            <w:r w:rsidRPr="00487289">
              <w:t>Základní škola Malenovice</w:t>
            </w:r>
          </w:p>
          <w:p w:rsidR="00F81661" w:rsidRPr="00487289" w:rsidRDefault="00F81661" w:rsidP="00F81661">
            <w:r w:rsidRPr="00487289">
              <w:lastRenderedPageBreak/>
              <w:t>Základní škola Emila Zátopka Zlín</w:t>
            </w:r>
          </w:p>
          <w:p w:rsidR="00F81661" w:rsidRPr="00487289" w:rsidRDefault="00F81661" w:rsidP="00F81661">
            <w:r w:rsidRPr="00487289">
              <w:t>Základní škola Kvítková, Zlín</w:t>
            </w:r>
          </w:p>
          <w:p w:rsidR="005452DE" w:rsidRDefault="00F81661" w:rsidP="00F81661">
            <w:pPr>
              <w:jc w:val="both"/>
            </w:pPr>
            <w:r w:rsidRPr="00487289">
              <w:t>Základní škola Horní Němčí</w:t>
            </w:r>
          </w:p>
          <w:p w:rsidR="00535998" w:rsidRDefault="00535998" w:rsidP="00F81661">
            <w:pPr>
              <w:jc w:val="both"/>
            </w:pPr>
          </w:p>
          <w:p w:rsidR="00535998" w:rsidRPr="00487289" w:rsidRDefault="00535998" w:rsidP="00F81661">
            <w:pPr>
              <w:jc w:val="both"/>
            </w:pPr>
          </w:p>
        </w:tc>
        <w:tc>
          <w:tcPr>
            <w:tcW w:w="5524" w:type="dxa"/>
          </w:tcPr>
          <w:p w:rsidR="005452DE" w:rsidRPr="00487289" w:rsidRDefault="00C35EE7" w:rsidP="00FA1BF8">
            <w:pPr>
              <w:jc w:val="both"/>
            </w:pPr>
            <w:r w:rsidRPr="00487289">
              <w:rPr>
                <w:rFonts w:cs="Arial"/>
                <w:color w:val="000000"/>
              </w:rPr>
              <w:lastRenderedPageBreak/>
              <w:t xml:space="preserve">Předcházení šoku z reality u budoucích učitelů mateřských a základních škol v období profesního startu </w:t>
            </w:r>
            <w:r w:rsidRPr="00487289">
              <w:t>– Fond vzdělávací politiky, MŠMT</w:t>
            </w:r>
          </w:p>
        </w:tc>
        <w:tc>
          <w:tcPr>
            <w:tcW w:w="2143" w:type="dxa"/>
            <w:gridSpan w:val="2"/>
          </w:tcPr>
          <w:p w:rsidR="005452DE" w:rsidRPr="00487289" w:rsidRDefault="00C35EE7" w:rsidP="00FA1BF8">
            <w:pPr>
              <w:jc w:val="both"/>
            </w:pPr>
            <w:r w:rsidRPr="00487289">
              <w:t>2017</w:t>
            </w:r>
          </w:p>
        </w:tc>
      </w:tr>
      <w:tr w:rsidR="005452DE" w:rsidRPr="00487289" w:rsidTr="008B1C4F">
        <w:tc>
          <w:tcPr>
            <w:tcW w:w="9900" w:type="dxa"/>
            <w:gridSpan w:val="4"/>
            <w:shd w:val="clear" w:color="auto" w:fill="F7CAAC"/>
          </w:tcPr>
          <w:p w:rsidR="005452DE" w:rsidRPr="00487289" w:rsidRDefault="005452DE" w:rsidP="00FA1BF8">
            <w:r w:rsidRPr="00487289"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5452DE" w:rsidRPr="00487289" w:rsidTr="008B1C4F">
        <w:trPr>
          <w:trHeight w:val="2422"/>
        </w:trPr>
        <w:tc>
          <w:tcPr>
            <w:tcW w:w="9900" w:type="dxa"/>
            <w:gridSpan w:val="4"/>
            <w:shd w:val="clear" w:color="auto" w:fill="FFFFFF"/>
          </w:tcPr>
          <w:p w:rsidR="00C03721" w:rsidRPr="00487289" w:rsidRDefault="00C03721" w:rsidP="00290ACC">
            <w:pPr>
              <w:rPr>
                <w:b/>
              </w:rPr>
            </w:pPr>
          </w:p>
          <w:p w:rsidR="00C03721" w:rsidRPr="00487289" w:rsidRDefault="00C03721" w:rsidP="00290ACC">
            <w:pPr>
              <w:jc w:val="both"/>
              <w:rPr>
                <w:bCs/>
              </w:rPr>
            </w:pPr>
            <w:r w:rsidRPr="00487289">
              <w:rPr>
                <w:bCs/>
              </w:rPr>
              <w:t>Jak bylo uvedeno v části B-IV, FHS UTB realizuje projekt pod názvem Junior univerzita. Jde o</w:t>
            </w:r>
            <w:r w:rsidR="006A7E2F" w:rsidRPr="00487289">
              <w:rPr>
                <w:bCs/>
              </w:rPr>
              <w:t xml:space="preserve"> týdenní </w:t>
            </w:r>
            <w:r w:rsidR="00535998">
              <w:rPr>
                <w:bCs/>
              </w:rPr>
              <w:t>projekt</w:t>
            </w:r>
            <w:r w:rsidR="00F40FFA" w:rsidRPr="00487289">
              <w:rPr>
                <w:bCs/>
              </w:rPr>
              <w:t xml:space="preserve">, který funguje </w:t>
            </w:r>
            <w:r w:rsidR="006A7E2F" w:rsidRPr="00487289">
              <w:rPr>
                <w:bCs/>
              </w:rPr>
              <w:t>na princi</w:t>
            </w:r>
            <w:r w:rsidR="000C5FE1" w:rsidRPr="00487289">
              <w:rPr>
                <w:bCs/>
              </w:rPr>
              <w:t>pu příměstského tábora pro děti. Otevřený je pracovníkům UTB, ale i široké veřejnosti z</w:t>
            </w:r>
            <w:r w:rsidR="00535998">
              <w:rPr>
                <w:bCs/>
              </w:rPr>
              <w:t>e Zlínského</w:t>
            </w:r>
            <w:r w:rsidR="000C5FE1" w:rsidRPr="00487289">
              <w:rPr>
                <w:bCs/>
              </w:rPr>
              <w:t> regionu.</w:t>
            </w:r>
            <w:r w:rsidR="006A7E2F" w:rsidRPr="00487289">
              <w:rPr>
                <w:bCs/>
              </w:rPr>
              <w:t xml:space="preserve"> Tábor v sob</w:t>
            </w:r>
            <w:r w:rsidR="000C5FE1" w:rsidRPr="00487289">
              <w:rPr>
                <w:bCs/>
              </w:rPr>
              <w:t>ě</w:t>
            </w:r>
            <w:r w:rsidR="006A7E2F" w:rsidRPr="00487289">
              <w:rPr>
                <w:bCs/>
              </w:rPr>
              <w:t xml:space="preserve"> integruje</w:t>
            </w:r>
            <w:r w:rsidR="000C5FE1" w:rsidRPr="00487289">
              <w:rPr>
                <w:bCs/>
              </w:rPr>
              <w:t xml:space="preserve"> vzdělávací, relaxační a zábavné</w:t>
            </w:r>
            <w:r w:rsidR="006A7E2F" w:rsidRPr="00487289">
              <w:rPr>
                <w:bCs/>
              </w:rPr>
              <w:t xml:space="preserve"> </w:t>
            </w:r>
            <w:r w:rsidR="000C5FE1" w:rsidRPr="00487289">
              <w:rPr>
                <w:bCs/>
              </w:rPr>
              <w:t xml:space="preserve">prvky a využívá při tom materiální i personální kapacity UTB. Přímou práci s dětmi </w:t>
            </w:r>
            <w:r w:rsidR="00F40FFA" w:rsidRPr="00487289">
              <w:rPr>
                <w:bCs/>
              </w:rPr>
              <w:t>zabezpečují právě</w:t>
            </w:r>
            <w:r w:rsidR="000C5FE1" w:rsidRPr="00487289">
              <w:rPr>
                <w:bCs/>
              </w:rPr>
              <w:t xml:space="preserve"> studenti programu</w:t>
            </w:r>
            <w:r w:rsidR="00147950" w:rsidRPr="00487289">
              <w:rPr>
                <w:bCs/>
              </w:rPr>
              <w:t xml:space="preserve"> Učitelství pro mateřské školy</w:t>
            </w:r>
            <w:r w:rsidR="000C5FE1" w:rsidRPr="00487289">
              <w:rPr>
                <w:bCs/>
              </w:rPr>
              <w:t>.</w:t>
            </w:r>
          </w:p>
          <w:p w:rsidR="00647ECB" w:rsidRPr="00487289" w:rsidRDefault="00647ECB" w:rsidP="00290ACC">
            <w:pPr>
              <w:jc w:val="both"/>
              <w:rPr>
                <w:bCs/>
              </w:rPr>
            </w:pPr>
          </w:p>
          <w:p w:rsidR="00AA4F2B" w:rsidRPr="00487289" w:rsidRDefault="00AA4F2B" w:rsidP="00290ACC">
            <w:pPr>
              <w:jc w:val="both"/>
              <w:rPr>
                <w:bCs/>
              </w:rPr>
            </w:pPr>
            <w:r w:rsidRPr="00487289">
              <w:rPr>
                <w:bCs/>
              </w:rPr>
              <w:t>Pracoviště, kde má být studijní program realizován</w:t>
            </w:r>
            <w:r w:rsidR="00E755B5" w:rsidRPr="00487289">
              <w:rPr>
                <w:bCs/>
              </w:rPr>
              <w:t xml:space="preserve"> (Ústav školní pedagogiky</w:t>
            </w:r>
            <w:r w:rsidR="00535998">
              <w:rPr>
                <w:bCs/>
              </w:rPr>
              <w:t xml:space="preserve"> FHS UTB</w:t>
            </w:r>
            <w:r w:rsidR="00E755B5" w:rsidRPr="00487289">
              <w:rPr>
                <w:bCs/>
              </w:rPr>
              <w:t>)</w:t>
            </w:r>
            <w:r w:rsidRPr="00487289">
              <w:rPr>
                <w:bCs/>
              </w:rPr>
              <w:t>, organizuje a odborně garantuje konference</w:t>
            </w:r>
            <w:r w:rsidR="0089011A" w:rsidRPr="00487289">
              <w:rPr>
                <w:bCs/>
              </w:rPr>
              <w:t>, které se již ně</w:t>
            </w:r>
            <w:r w:rsidR="00F40FFA" w:rsidRPr="00487289">
              <w:rPr>
                <w:bCs/>
              </w:rPr>
              <w:t>kolikátým rokem uskutečňují ve Velkých Bílovicích</w:t>
            </w:r>
            <w:r w:rsidRPr="00487289">
              <w:rPr>
                <w:bCs/>
              </w:rPr>
              <w:t>:</w:t>
            </w:r>
          </w:p>
          <w:p w:rsidR="00AA4F2B" w:rsidRPr="00487289" w:rsidRDefault="00AA4F2B" w:rsidP="00290ACC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87289">
              <w:rPr>
                <w:rFonts w:ascii="Times New Roman" w:hAnsi="Times New Roman"/>
                <w:sz w:val="20"/>
                <w:szCs w:val="20"/>
              </w:rPr>
              <w:t xml:space="preserve">Studentské fórum – komunikační a diskusní platforma pro studenty magisterských a doktorských programů, které se účastní </w:t>
            </w:r>
            <w:r w:rsidR="00290ACC" w:rsidRPr="00487289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F40FFA" w:rsidRPr="00487289">
              <w:rPr>
                <w:rFonts w:ascii="Times New Roman" w:hAnsi="Times New Roman"/>
                <w:sz w:val="20"/>
                <w:szCs w:val="20"/>
              </w:rPr>
              <w:t>přední</w:t>
            </w:r>
            <w:r w:rsidRPr="00487289">
              <w:rPr>
                <w:rFonts w:ascii="Times New Roman" w:hAnsi="Times New Roman"/>
                <w:sz w:val="20"/>
                <w:szCs w:val="20"/>
              </w:rPr>
              <w:t xml:space="preserve"> odborníci v oboru </w:t>
            </w:r>
            <w:r w:rsidR="00290ACC" w:rsidRPr="00487289">
              <w:rPr>
                <w:rFonts w:ascii="Times New Roman" w:hAnsi="Times New Roman"/>
                <w:sz w:val="20"/>
                <w:szCs w:val="20"/>
              </w:rPr>
              <w:t xml:space="preserve">pedagogika </w:t>
            </w:r>
            <w:r w:rsidRPr="00487289">
              <w:rPr>
                <w:rFonts w:ascii="Times New Roman" w:hAnsi="Times New Roman"/>
                <w:sz w:val="20"/>
                <w:szCs w:val="20"/>
              </w:rPr>
              <w:t>(a příbuzných věd</w:t>
            </w:r>
            <w:r w:rsidR="0089011A" w:rsidRPr="00487289">
              <w:rPr>
                <w:rFonts w:ascii="Times New Roman" w:hAnsi="Times New Roman"/>
                <w:sz w:val="20"/>
                <w:szCs w:val="20"/>
              </w:rPr>
              <w:t>ách</w:t>
            </w:r>
            <w:r w:rsidRPr="00487289">
              <w:rPr>
                <w:rFonts w:ascii="Times New Roman" w:hAnsi="Times New Roman"/>
                <w:sz w:val="20"/>
                <w:szCs w:val="20"/>
              </w:rPr>
              <w:t>)</w:t>
            </w:r>
            <w:r w:rsidR="00290ACC" w:rsidRPr="004872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90ACC" w:rsidRPr="00487289" w:rsidRDefault="00290ACC" w:rsidP="00E755B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87289">
              <w:rPr>
                <w:rFonts w:ascii="Times New Roman" w:hAnsi="Times New Roman"/>
                <w:sz w:val="20"/>
                <w:szCs w:val="20"/>
              </w:rPr>
              <w:t xml:space="preserve">Cesty demokracie – cyklus odborných konferencí na zvolené klíčové téma </w:t>
            </w:r>
            <w:r w:rsidR="00647ECB" w:rsidRPr="00487289">
              <w:rPr>
                <w:rFonts w:ascii="Times New Roman" w:hAnsi="Times New Roman"/>
                <w:sz w:val="20"/>
                <w:szCs w:val="20"/>
              </w:rPr>
              <w:t>jako diskusní platforma pro odborníky v</w:t>
            </w:r>
            <w:r w:rsidR="00E755B5" w:rsidRPr="00487289">
              <w:rPr>
                <w:rFonts w:ascii="Times New Roman" w:hAnsi="Times New Roman"/>
                <w:sz w:val="20"/>
                <w:szCs w:val="20"/>
              </w:rPr>
              <w:t> pedagogických vědách</w:t>
            </w:r>
            <w:r w:rsidR="0066341B" w:rsidRPr="00487289">
              <w:rPr>
                <w:rFonts w:ascii="Times New Roman" w:hAnsi="Times New Roman"/>
                <w:sz w:val="20"/>
                <w:szCs w:val="20"/>
              </w:rPr>
              <w:t>, v</w:t>
            </w:r>
            <w:r w:rsidR="00F40FFA" w:rsidRPr="00487289">
              <w:rPr>
                <w:rFonts w:ascii="Times New Roman" w:hAnsi="Times New Roman"/>
                <w:sz w:val="20"/>
                <w:szCs w:val="20"/>
              </w:rPr>
              <w:t>ždy je součástí i sekce věnovaná</w:t>
            </w:r>
            <w:r w:rsidR="0066341B" w:rsidRPr="00487289">
              <w:rPr>
                <w:rFonts w:ascii="Times New Roman" w:hAnsi="Times New Roman"/>
                <w:sz w:val="20"/>
                <w:szCs w:val="20"/>
              </w:rPr>
              <w:t xml:space="preserve"> předškolní pedagogice.</w:t>
            </w:r>
          </w:p>
          <w:p w:rsidR="0098720C" w:rsidRPr="00487289" w:rsidRDefault="0098720C" w:rsidP="0098720C">
            <w:pPr>
              <w:jc w:val="both"/>
            </w:pPr>
            <w:r w:rsidRPr="00487289">
              <w:t xml:space="preserve">Obou konferencí se účastní i </w:t>
            </w:r>
            <w:r w:rsidR="00147950" w:rsidRPr="00487289">
              <w:t xml:space="preserve">studenti </w:t>
            </w:r>
            <w:r w:rsidR="00147950" w:rsidRPr="00487289">
              <w:rPr>
                <w:bCs/>
              </w:rPr>
              <w:t>programu Učitelství pro mateřské školy</w:t>
            </w:r>
            <w:r w:rsidR="00147950" w:rsidRPr="00487289">
              <w:t xml:space="preserve"> </w:t>
            </w:r>
            <w:r w:rsidRPr="00487289">
              <w:t xml:space="preserve">jako </w:t>
            </w:r>
            <w:r w:rsidR="00147950" w:rsidRPr="00487289">
              <w:t>posluchači</w:t>
            </w:r>
            <w:r w:rsidR="00F40FFA" w:rsidRPr="00487289">
              <w:t>,</w:t>
            </w:r>
            <w:r w:rsidRPr="00487289">
              <w:t xml:space="preserve"> a ma</w:t>
            </w:r>
            <w:r w:rsidR="0066341B" w:rsidRPr="00487289">
              <w:t>jí tak možnost sledovat i zapoj</w:t>
            </w:r>
            <w:r w:rsidRPr="00487289">
              <w:t xml:space="preserve">it se </w:t>
            </w:r>
            <w:r w:rsidR="0066341B" w:rsidRPr="00487289">
              <w:t xml:space="preserve">do </w:t>
            </w:r>
            <w:r w:rsidRPr="00487289">
              <w:t>odbor</w:t>
            </w:r>
            <w:r w:rsidR="00535998">
              <w:t>ných diskusí k vybraným tématům.</w:t>
            </w:r>
          </w:p>
          <w:p w:rsidR="00E755B5" w:rsidRPr="00487289" w:rsidRDefault="00E755B5" w:rsidP="00E755B5">
            <w:pPr>
              <w:pStyle w:val="Odstavecseseznamem"/>
              <w:spacing w:after="0" w:line="240" w:lineRule="auto"/>
              <w:ind w:left="71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55B5" w:rsidRPr="00487289" w:rsidRDefault="00E755B5" w:rsidP="00E755B5">
            <w:pPr>
              <w:jc w:val="both"/>
              <w:rPr>
                <w:bCs/>
              </w:rPr>
            </w:pPr>
            <w:r w:rsidRPr="00487289">
              <w:rPr>
                <w:bCs/>
              </w:rPr>
              <w:t>Pracoviště, kde má být studijní program realizován (Ústav školní pedagogiky</w:t>
            </w:r>
            <w:r w:rsidR="00535998">
              <w:rPr>
                <w:bCs/>
              </w:rPr>
              <w:t xml:space="preserve"> FHS UTB</w:t>
            </w:r>
            <w:r w:rsidRPr="00487289">
              <w:rPr>
                <w:bCs/>
              </w:rPr>
              <w:t>)</w:t>
            </w:r>
            <w:r w:rsidR="00F40FFA" w:rsidRPr="00487289">
              <w:rPr>
                <w:bCs/>
              </w:rPr>
              <w:t>,</w:t>
            </w:r>
            <w:r w:rsidR="002D47E3" w:rsidRPr="00487289">
              <w:rPr>
                <w:bCs/>
              </w:rPr>
              <w:t xml:space="preserve"> zaštiť</w:t>
            </w:r>
            <w:r w:rsidRPr="00487289">
              <w:rPr>
                <w:bCs/>
              </w:rPr>
              <w:t>uje Zlínskou pobočku České pedagogické společnosti.</w:t>
            </w:r>
          </w:p>
          <w:p w:rsidR="00E755B5" w:rsidRPr="00487289" w:rsidRDefault="00E755B5" w:rsidP="00E755B5">
            <w:pPr>
              <w:jc w:val="both"/>
              <w:rPr>
                <w:bCs/>
              </w:rPr>
            </w:pPr>
          </w:p>
          <w:p w:rsidR="00E755B5" w:rsidRPr="00487289" w:rsidRDefault="00F40FFA" w:rsidP="0066341B">
            <w:pPr>
              <w:jc w:val="both"/>
              <w:rPr>
                <w:bCs/>
              </w:rPr>
            </w:pPr>
            <w:r w:rsidRPr="00487289">
              <w:rPr>
                <w:bCs/>
              </w:rPr>
              <w:t xml:space="preserve">Zvolení </w:t>
            </w:r>
            <w:r w:rsidR="00E755B5" w:rsidRPr="00487289">
              <w:rPr>
                <w:bCs/>
              </w:rPr>
              <w:t>p</w:t>
            </w:r>
            <w:r w:rsidR="0098720C" w:rsidRPr="00487289">
              <w:rPr>
                <w:bCs/>
              </w:rPr>
              <w:t>edagogové a odborníci z pracovi</w:t>
            </w:r>
            <w:r w:rsidR="00E755B5" w:rsidRPr="00487289">
              <w:rPr>
                <w:bCs/>
              </w:rPr>
              <w:t>ště, kde má být studijní program realizován (Ústav školní pedagogiky)</w:t>
            </w:r>
            <w:r w:rsidRPr="00487289">
              <w:rPr>
                <w:bCs/>
              </w:rPr>
              <w:t>,</w:t>
            </w:r>
            <w:r w:rsidR="00E755B5" w:rsidRPr="00487289">
              <w:rPr>
                <w:bCs/>
              </w:rPr>
              <w:t xml:space="preserve"> byli osloveni MŠMT pro konzultaci</w:t>
            </w:r>
            <w:r w:rsidR="0098720C" w:rsidRPr="00487289">
              <w:rPr>
                <w:bCs/>
              </w:rPr>
              <w:t xml:space="preserve"> při finalizaci několika materiálů (například RVP PV, Standardy učitelského vzdělávání).</w:t>
            </w:r>
          </w:p>
          <w:p w:rsidR="0066341B" w:rsidRPr="00487289" w:rsidRDefault="0066341B" w:rsidP="0066341B">
            <w:pPr>
              <w:jc w:val="both"/>
              <w:rPr>
                <w:bCs/>
              </w:rPr>
            </w:pPr>
          </w:p>
          <w:p w:rsidR="005B792F" w:rsidRPr="00487289" w:rsidRDefault="0066341B" w:rsidP="0066341B">
            <w:pPr>
              <w:jc w:val="both"/>
              <w:rPr>
                <w:bCs/>
              </w:rPr>
            </w:pPr>
            <w:r w:rsidRPr="00487289">
              <w:rPr>
                <w:bCs/>
              </w:rPr>
              <w:t xml:space="preserve">Vysoké školy a jejich pracoviště, které zabezpečují přípravu budoucích učitelů MŠ, se každoročně setkávají k odborné diskusi, vždy na jiné VŠ v ČR. V roce 2015 se konference </w:t>
            </w:r>
            <w:r w:rsidRPr="00487289">
              <w:rPr>
                <w:rFonts w:eastAsia="Calibri"/>
                <w:color w:val="000000"/>
              </w:rPr>
              <w:t>pod názvem „</w:t>
            </w:r>
            <w:r w:rsidRPr="00487289">
              <w:rPr>
                <w:rFonts w:eastAsia="Calibri"/>
                <w:i/>
                <w:iCs/>
                <w:color w:val="000000"/>
              </w:rPr>
              <w:t xml:space="preserve">Nové výzvy pro předškolní pedagogiku“ </w:t>
            </w:r>
            <w:r w:rsidRPr="00487289">
              <w:rPr>
                <w:bCs/>
              </w:rPr>
              <w:t>uskutečnila na půdě FHS UTB ve Zlíně.</w:t>
            </w:r>
            <w:r w:rsidRPr="00487289">
              <w:rPr>
                <w:rFonts w:eastAsia="Calibri"/>
                <w:color w:val="000000"/>
              </w:rPr>
              <w:t xml:space="preserve"> Na konferenci se sešli odborníci z českých, slovenských i polských univerzitních pracovišť, ale také zástupci z řad ředitelů a učitelů </w:t>
            </w:r>
            <w:r w:rsidR="00F40FFA" w:rsidRPr="00487289">
              <w:rPr>
                <w:rFonts w:eastAsia="Calibri"/>
                <w:color w:val="000000"/>
              </w:rPr>
              <w:t>mateřských škol. Spolupořadately</w:t>
            </w:r>
            <w:r w:rsidRPr="00487289">
              <w:rPr>
                <w:rFonts w:eastAsia="Calibri"/>
                <w:color w:val="000000"/>
              </w:rPr>
              <w:t xml:space="preserve"> konference byly i fakultní mateřské školy Qočna a MŠ Otrokovice.</w:t>
            </w:r>
          </w:p>
          <w:p w:rsidR="005B792F" w:rsidRPr="00487289" w:rsidRDefault="005B792F" w:rsidP="0066341B">
            <w:pPr>
              <w:jc w:val="both"/>
              <w:rPr>
                <w:bCs/>
              </w:rPr>
            </w:pPr>
          </w:p>
          <w:p w:rsidR="00F40FFA" w:rsidRPr="00487289" w:rsidRDefault="005B792F" w:rsidP="0066341B">
            <w:pPr>
              <w:jc w:val="both"/>
              <w:rPr>
                <w:bCs/>
              </w:rPr>
            </w:pPr>
            <w:r w:rsidRPr="00487289">
              <w:rPr>
                <w:bCs/>
              </w:rPr>
              <w:t>V rámci projektů</w:t>
            </w:r>
            <w:r w:rsidR="00535998">
              <w:rPr>
                <w:bCs/>
              </w:rPr>
              <w:t xml:space="preserve"> </w:t>
            </w:r>
            <w:r w:rsidRPr="00487289">
              <w:rPr>
                <w:bCs/>
              </w:rPr>
              <w:t>(</w:t>
            </w:r>
            <w:r w:rsidR="00F40FFA" w:rsidRPr="00487289">
              <w:t xml:space="preserve">Od začátečníka k mentorovi - </w:t>
            </w:r>
            <w:r w:rsidRPr="00487289">
              <w:t>podpůrné strategie vzdělávání učitelů ve Zlínském regionu)</w:t>
            </w:r>
            <w:r w:rsidRPr="00487289">
              <w:rPr>
                <w:bCs/>
              </w:rPr>
              <w:t xml:space="preserve"> </w:t>
            </w:r>
            <w:r w:rsidR="002D47E3" w:rsidRPr="00487289">
              <w:rPr>
                <w:rFonts w:eastAsia="Calibri"/>
                <w:color w:val="000000"/>
              </w:rPr>
              <w:t>vydalo</w:t>
            </w:r>
            <w:r w:rsidRPr="00487289">
              <w:rPr>
                <w:rFonts w:eastAsia="Calibri"/>
                <w:color w:val="000000"/>
              </w:rPr>
              <w:t xml:space="preserve"> </w:t>
            </w:r>
            <w:r w:rsidRPr="00487289">
              <w:rPr>
                <w:bCs/>
              </w:rPr>
              <w:t>pracoviště, kde má být studijní program realizován (Ústav školní pedagogiky)</w:t>
            </w:r>
            <w:r w:rsidR="00F40FFA" w:rsidRPr="00487289">
              <w:rPr>
                <w:bCs/>
              </w:rPr>
              <w:t>,</w:t>
            </w:r>
            <w:r w:rsidRPr="00487289">
              <w:rPr>
                <w:bCs/>
              </w:rPr>
              <w:t xml:space="preserve"> </w:t>
            </w:r>
            <w:r w:rsidR="001764BE" w:rsidRPr="00487289">
              <w:rPr>
                <w:bCs/>
              </w:rPr>
              <w:t xml:space="preserve">výukové materiály pro </w:t>
            </w:r>
            <w:r w:rsidR="00F40FFA" w:rsidRPr="00487289">
              <w:rPr>
                <w:bCs/>
              </w:rPr>
              <w:t>vzdělávací moduly</w:t>
            </w:r>
            <w:r w:rsidR="001764BE" w:rsidRPr="00487289">
              <w:rPr>
                <w:bCs/>
              </w:rPr>
              <w:t xml:space="preserve"> pro </w:t>
            </w:r>
            <w:r w:rsidR="002D47E3" w:rsidRPr="00487289">
              <w:rPr>
                <w:bCs/>
              </w:rPr>
              <w:t>učitele</w:t>
            </w:r>
            <w:r w:rsidR="001764BE" w:rsidRPr="00487289">
              <w:rPr>
                <w:bCs/>
              </w:rPr>
              <w:t xml:space="preserve"> MŠ</w:t>
            </w:r>
            <w:r w:rsidR="003B2B61" w:rsidRPr="00487289">
              <w:rPr>
                <w:bCs/>
              </w:rPr>
              <w:t xml:space="preserve"> (16 studijních opor k 16 modulům, dostupné na: </w:t>
            </w:r>
            <w:r w:rsidR="00903A42" w:rsidRPr="00903A42">
              <w:t>https://fhs.utb.cz/veda-a-vyzkum/vedecko-vyzkumna-cinnost/resene-projekty/2016-2/msmt/od-zacatecnika-k-mentorovi-podpurne-strategie-vzdelavani-ucitelu-ve-zlinskem-regionu/vystupy-projektu-msmt/</w:t>
            </w:r>
          </w:p>
          <w:p w:rsidR="00147950" w:rsidRPr="00487289" w:rsidRDefault="004C3F2E" w:rsidP="0066341B">
            <w:pPr>
              <w:jc w:val="both"/>
              <w:rPr>
                <w:bCs/>
              </w:rPr>
            </w:pPr>
            <w:r w:rsidRPr="00487289">
              <w:rPr>
                <w:bCs/>
              </w:rPr>
              <w:t>Jedná se o následující tituly: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Podpora adaptace začínajícího učitele v podmínkách školy.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Podpora týmové práce v učitelském sboru.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Podpora projektové a kooperativní výuky v mateřských, základních a středních školách Zlínského regionu.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Specifické didaktické možnosti práce v malotřídních školách.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Využití portfolia učitele ve výuce.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Reflektivní techniky činnosti učitele, autoregulace.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Evaluační a autoevaluační strategie práce učitele v mateřských, základních a středních školách Zlínského regionu.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Podpora prezentace vlastní práce a didaktických strategií v cizím jazyce.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 xml:space="preserve">Síťování škol a příprava „cvičných“ učitelů zaměřená na podporu pedagogických praxí studentů UTB. 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Příprava odborníka – mentora.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 xml:space="preserve">Analýza práce učitele s nemocnými dětmi. 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Možnosti statistického zpracování evaluačních materiálů ve školách.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Příprava kvalitního pedagogického projektu.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Rozvoj strategií na zlepšování paměťových schopností učitele.</w:t>
            </w:r>
          </w:p>
          <w:p w:rsidR="00147950" w:rsidRPr="00487289" w:rsidRDefault="00147950" w:rsidP="00147950">
            <w:pPr>
              <w:ind w:left="360"/>
              <w:jc w:val="both"/>
            </w:pPr>
            <w:r w:rsidRPr="00487289">
              <w:t>Práce učitele s dětmi se specifickými poruchami učení.</w:t>
            </w:r>
          </w:p>
          <w:p w:rsidR="00614E77" w:rsidRPr="00487289" w:rsidRDefault="00147950" w:rsidP="00297F66">
            <w:pPr>
              <w:ind w:left="360"/>
              <w:jc w:val="both"/>
            </w:pPr>
            <w:r w:rsidRPr="00487289">
              <w:t>Strategie školy při rozvíjení spolupráce s rodiči.</w:t>
            </w: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297F66" w:rsidRPr="00487289" w:rsidRDefault="00297F66" w:rsidP="00297F66">
            <w:pPr>
              <w:ind w:left="360"/>
              <w:jc w:val="both"/>
            </w:pPr>
          </w:p>
          <w:p w:rsidR="00F40FFA" w:rsidRPr="00487289" w:rsidRDefault="00F40FFA" w:rsidP="0066341B">
            <w:pPr>
              <w:jc w:val="both"/>
              <w:rPr>
                <w:bCs/>
              </w:rPr>
            </w:pPr>
          </w:p>
        </w:tc>
      </w:tr>
      <w:tr w:rsidR="005452DE" w:rsidRPr="00487289" w:rsidTr="008B1C4F">
        <w:trPr>
          <w:trHeight w:val="306"/>
        </w:trPr>
        <w:tc>
          <w:tcPr>
            <w:tcW w:w="9900" w:type="dxa"/>
            <w:gridSpan w:val="4"/>
            <w:shd w:val="clear" w:color="auto" w:fill="F7CAAC"/>
            <w:vAlign w:val="center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lastRenderedPageBreak/>
              <w:t>Informace o spolupráci s praxí vztahující se ke studijnímu programu</w:t>
            </w:r>
          </w:p>
        </w:tc>
      </w:tr>
      <w:tr w:rsidR="005452DE" w:rsidRPr="00487289" w:rsidTr="008B1C4F">
        <w:trPr>
          <w:trHeight w:val="1700"/>
        </w:trPr>
        <w:tc>
          <w:tcPr>
            <w:tcW w:w="9900" w:type="dxa"/>
            <w:gridSpan w:val="4"/>
            <w:shd w:val="clear" w:color="auto" w:fill="FFFFFF"/>
          </w:tcPr>
          <w:p w:rsidR="00FE14CC" w:rsidRPr="00487289" w:rsidRDefault="00F14D5F" w:rsidP="00FA1BF8">
            <w:r w:rsidRPr="00487289">
              <w:t>V</w:t>
            </w:r>
            <w:r w:rsidR="0089011A" w:rsidRPr="00487289">
              <w:t>e</w:t>
            </w:r>
            <w:r w:rsidRPr="00487289">
              <w:t> Zlínském regionu probíhají akce pro občany a rodičovskou veřej</w:t>
            </w:r>
            <w:r w:rsidR="00FE14CC" w:rsidRPr="00487289">
              <w:t xml:space="preserve">nost, </w:t>
            </w:r>
            <w:r w:rsidR="0089011A" w:rsidRPr="00487289">
              <w:t>jejichž</w:t>
            </w:r>
            <w:r w:rsidR="00FE14CC" w:rsidRPr="00487289">
              <w:t xml:space="preserve"> součástí je i program pro děti. Do těchto akcí je pravidelně </w:t>
            </w:r>
            <w:r w:rsidR="0089011A" w:rsidRPr="00487289">
              <w:t>zvána</w:t>
            </w:r>
            <w:r w:rsidR="00FE14CC" w:rsidRPr="00487289">
              <w:t xml:space="preserve"> jako partner</w:t>
            </w:r>
            <w:r w:rsidR="004B1589" w:rsidRPr="00487289">
              <w:t xml:space="preserve"> i UTB ve Zlíně a má tak možnost rozvíjet svou třetí roli.</w:t>
            </w:r>
            <w:r w:rsidR="00FE14CC" w:rsidRPr="00487289">
              <w:t xml:space="preserve"> </w:t>
            </w:r>
            <w:r w:rsidR="004B1589" w:rsidRPr="00487289">
              <w:t>M</w:t>
            </w:r>
            <w:r w:rsidR="00FE14CC" w:rsidRPr="00487289">
              <w:t xml:space="preserve">nohé </w:t>
            </w:r>
            <w:r w:rsidR="007F4AB0" w:rsidRPr="00487289">
              <w:t>z</w:t>
            </w:r>
            <w:r w:rsidR="00FE14CC" w:rsidRPr="00487289">
              <w:t> akcí pořádaných pro děti zab</w:t>
            </w:r>
            <w:r w:rsidR="004B1589" w:rsidRPr="00487289">
              <w:t xml:space="preserve">ezpečují, nebo na nich participují </w:t>
            </w:r>
            <w:r w:rsidR="00FE14CC" w:rsidRPr="00487289">
              <w:t xml:space="preserve">právě studenti </w:t>
            </w:r>
            <w:r w:rsidR="00147950" w:rsidRPr="00487289">
              <w:rPr>
                <w:bCs/>
              </w:rPr>
              <w:t>programu Učitelství pro mateřské školy</w:t>
            </w:r>
            <w:r w:rsidR="004B1589" w:rsidRPr="00487289">
              <w:t>.</w:t>
            </w:r>
          </w:p>
          <w:p w:rsidR="005452DE" w:rsidRPr="00487289" w:rsidRDefault="004B1589" w:rsidP="00FA1BF8">
            <w:pPr>
              <w:rPr>
                <w:b/>
              </w:rPr>
            </w:pPr>
            <w:r w:rsidRPr="00487289">
              <w:t>Jedná se například o:</w:t>
            </w:r>
          </w:p>
          <w:p w:rsidR="0081493D" w:rsidRPr="00487289" w:rsidRDefault="004B1589" w:rsidP="00FA1BF8">
            <w:r w:rsidRPr="00487289">
              <w:t xml:space="preserve">- </w:t>
            </w:r>
            <w:r w:rsidR="0081493D" w:rsidRPr="00487289">
              <w:t>p</w:t>
            </w:r>
            <w:r w:rsidR="005452DE" w:rsidRPr="00487289">
              <w:t>rogram</w:t>
            </w:r>
            <w:r w:rsidRPr="00487289">
              <w:t xml:space="preserve"> pro děti v rámci </w:t>
            </w:r>
            <w:r w:rsidR="00BB7782">
              <w:t>doprovodných</w:t>
            </w:r>
            <w:r w:rsidR="00535998">
              <w:t xml:space="preserve"> akc</w:t>
            </w:r>
            <w:r w:rsidRPr="00487289">
              <w:t>í v</w:t>
            </w:r>
            <w:r w:rsidR="007F4AB0" w:rsidRPr="00487289">
              <w:t xml:space="preserve"> průběhu </w:t>
            </w:r>
            <w:r w:rsidR="005452DE" w:rsidRPr="00487289">
              <w:t>Mezinárodní</w:t>
            </w:r>
            <w:r w:rsidRPr="00487289">
              <w:t>ho</w:t>
            </w:r>
            <w:r w:rsidR="005452DE" w:rsidRPr="00487289">
              <w:t xml:space="preserve"> festival</w:t>
            </w:r>
            <w:r w:rsidRPr="00487289">
              <w:t>u</w:t>
            </w:r>
            <w:r w:rsidR="005452DE" w:rsidRPr="00487289">
              <w:t xml:space="preserve"> filmů pro děti a mládež </w:t>
            </w:r>
            <w:r w:rsidR="0081493D" w:rsidRPr="00487289">
              <w:t>(ZLÍN FILM FESTIVA</w:t>
            </w:r>
            <w:r w:rsidR="00440A6D" w:rsidRPr="00487289">
              <w:t>L</w:t>
            </w:r>
            <w:r w:rsidR="0081493D" w:rsidRPr="00487289">
              <w:t>)</w:t>
            </w:r>
            <w:r w:rsidR="006A7E2F" w:rsidRPr="00487289">
              <w:t>;</w:t>
            </w:r>
          </w:p>
          <w:p w:rsidR="0081493D" w:rsidRPr="00487289" w:rsidRDefault="0081493D" w:rsidP="00FA1BF8">
            <w:r w:rsidRPr="00487289">
              <w:t xml:space="preserve">- </w:t>
            </w:r>
            <w:r w:rsidR="00440A6D" w:rsidRPr="00487289">
              <w:t>program</w:t>
            </w:r>
            <w:r w:rsidRPr="00487289">
              <w:t xml:space="preserve"> pro rodiny s dětmi v rámci akce Den Zlínského kraje</w:t>
            </w:r>
            <w:r w:rsidR="006A7E2F" w:rsidRPr="00487289">
              <w:t>;</w:t>
            </w:r>
          </w:p>
          <w:p w:rsidR="006A7E2F" w:rsidRPr="00487289" w:rsidRDefault="006A7E2F" w:rsidP="00FA1BF8">
            <w:r w:rsidRPr="00487289">
              <w:t>- veškeré akce s dětmi, případně s jejich rodiči v Univerzitní mateřské škole Qočna;</w:t>
            </w:r>
          </w:p>
          <w:p w:rsidR="005452DE" w:rsidRPr="00487289" w:rsidRDefault="0081493D" w:rsidP="00FA1BF8">
            <w:r w:rsidRPr="00487289">
              <w:t>- d</w:t>
            </w:r>
            <w:r w:rsidR="005452DE" w:rsidRPr="00487289">
              <w:t xml:space="preserve">ílčí projekty </w:t>
            </w:r>
            <w:r w:rsidR="00147950" w:rsidRPr="00487289">
              <w:t xml:space="preserve">a kulturně-společenské akce </w:t>
            </w:r>
            <w:r w:rsidR="005452DE" w:rsidRPr="00487289">
              <w:t>jednotlivých mateřských škol</w:t>
            </w:r>
            <w:r w:rsidR="00440A6D" w:rsidRPr="00487289">
              <w:t xml:space="preserve"> v</w:t>
            </w:r>
            <w:r w:rsidR="0089011A" w:rsidRPr="00487289">
              <w:t>e</w:t>
            </w:r>
            <w:r w:rsidR="00440A6D" w:rsidRPr="00487289">
              <w:t> Zlínském regionu</w:t>
            </w:r>
            <w:r w:rsidR="005452DE" w:rsidRPr="00487289">
              <w:t>, k</w:t>
            </w:r>
            <w:r w:rsidR="0089011A" w:rsidRPr="00487289">
              <w:t xml:space="preserve"> jejichž </w:t>
            </w:r>
            <w:r w:rsidR="005452DE" w:rsidRPr="00487289">
              <w:t xml:space="preserve">realizaci </w:t>
            </w:r>
            <w:r w:rsidR="0089011A" w:rsidRPr="00487289">
              <w:t>oslovují</w:t>
            </w:r>
            <w:r w:rsidR="005452DE" w:rsidRPr="00487289">
              <w:t xml:space="preserve"> studenty </w:t>
            </w:r>
            <w:r w:rsidR="006A7E2F" w:rsidRPr="00487289">
              <w:t>předkládaného</w:t>
            </w:r>
            <w:r w:rsidR="00440A6D" w:rsidRPr="00487289">
              <w:t xml:space="preserve"> </w:t>
            </w:r>
            <w:r w:rsidR="005452DE" w:rsidRPr="00487289">
              <w:t>programu</w:t>
            </w:r>
            <w:r w:rsidR="00440A6D" w:rsidRPr="00487289">
              <w:t>,</w:t>
            </w:r>
            <w:r w:rsidR="005452DE" w:rsidRPr="00487289">
              <w:t xml:space="preserve"> a se kterými má pracoviště pracovní vztahy</w:t>
            </w:r>
            <w:r w:rsidR="006A7E2F" w:rsidRPr="00487289">
              <w:t>.</w:t>
            </w:r>
          </w:p>
          <w:p w:rsidR="005452DE" w:rsidRPr="00487289" w:rsidRDefault="005452DE" w:rsidP="00FA1BF8"/>
          <w:p w:rsidR="008E03EB" w:rsidRPr="00487289" w:rsidRDefault="008E03EB" w:rsidP="008E03EB">
            <w:pPr>
              <w:jc w:val="both"/>
            </w:pPr>
            <w:r w:rsidRPr="00487289">
              <w:t>Studenti daného programu připravují v rámci svého studia i</w:t>
            </w:r>
            <w:r w:rsidR="0089011A" w:rsidRPr="00487289">
              <w:t xml:space="preserve"> akce </w:t>
            </w:r>
            <w:r w:rsidR="00535998">
              <w:t>nabízené mateřským školám</w:t>
            </w:r>
            <w:r w:rsidRPr="00487289">
              <w:t xml:space="preserve"> v</w:t>
            </w:r>
            <w:r w:rsidR="0089011A" w:rsidRPr="00487289">
              <w:t> </w:t>
            </w:r>
            <w:r w:rsidRPr="00487289">
              <w:t>regionu</w:t>
            </w:r>
            <w:r w:rsidR="0089011A" w:rsidRPr="00487289">
              <w:t xml:space="preserve">. Na tyto akce je </w:t>
            </w:r>
            <w:r w:rsidRPr="00487289">
              <w:t xml:space="preserve">buď </w:t>
            </w:r>
            <w:r w:rsidR="0089011A" w:rsidRPr="00487289">
              <w:t>zvou na půdu univerzity (n</w:t>
            </w:r>
            <w:r w:rsidRPr="00487289">
              <w:t>apříklad v rámci odborného vzdělávacího pro</w:t>
            </w:r>
            <w:r w:rsidR="0089011A" w:rsidRPr="00487289">
              <w:t>gramu „Univerzita předškolákům“) n</w:t>
            </w:r>
            <w:r w:rsidRPr="00487289">
              <w:t>ebo jsou schopni s</w:t>
            </w:r>
            <w:r w:rsidR="0089011A" w:rsidRPr="00487289">
              <w:t>vůj program prezentovat v prostředí samotné mateřské školy. Jedná se</w:t>
            </w:r>
            <w:r w:rsidRPr="00487289">
              <w:t xml:space="preserve"> například o kulturní a umělecké programy „Divadélka pro mateřské školy“, které si v rámci své učitelské přípravy nacvičí.</w:t>
            </w:r>
          </w:p>
          <w:p w:rsidR="005452DE" w:rsidRPr="00487289" w:rsidRDefault="005452DE" w:rsidP="00FA1BF8">
            <w:pPr>
              <w:rPr>
                <w:b/>
              </w:rPr>
            </w:pPr>
          </w:p>
        </w:tc>
      </w:tr>
    </w:tbl>
    <w:p w:rsidR="005452DE" w:rsidRPr="00487289" w:rsidRDefault="005452DE" w:rsidP="005452DE"/>
    <w:p w:rsidR="005452DE" w:rsidRPr="00487289" w:rsidRDefault="005452DE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Pr="00487289" w:rsidRDefault="00F40FFA" w:rsidP="005452DE">
      <w:pPr>
        <w:spacing w:after="160" w:line="259" w:lineRule="auto"/>
      </w:pPr>
    </w:p>
    <w:p w:rsidR="00F40FFA" w:rsidRDefault="00F40FFA" w:rsidP="005452DE">
      <w:pPr>
        <w:spacing w:after="160" w:line="259" w:lineRule="auto"/>
      </w:pPr>
    </w:p>
    <w:p w:rsidR="00F43DF4" w:rsidRPr="00487289" w:rsidRDefault="00F43DF4" w:rsidP="005452DE">
      <w:pPr>
        <w:spacing w:after="160" w:line="259" w:lineRule="auto"/>
      </w:pPr>
    </w:p>
    <w:p w:rsidR="007F4AB0" w:rsidRPr="00487289" w:rsidRDefault="007F4AB0" w:rsidP="005452DE">
      <w:pPr>
        <w:spacing w:after="160" w:line="259" w:lineRule="auto"/>
      </w:pP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7F4AB0" w:rsidRPr="00487289" w:rsidTr="007F4AB0">
        <w:tc>
          <w:tcPr>
            <w:tcW w:w="9859" w:type="dxa"/>
            <w:tcBorders>
              <w:bottom w:val="double" w:sz="4" w:space="0" w:color="auto"/>
            </w:tcBorders>
            <w:shd w:val="clear" w:color="auto" w:fill="BDD6EE"/>
          </w:tcPr>
          <w:p w:rsidR="007F4AB0" w:rsidRPr="00487289" w:rsidRDefault="007F4AB0" w:rsidP="007F4AB0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t>C-III – Informační zabezpečení studijního programu</w:t>
            </w:r>
          </w:p>
        </w:tc>
      </w:tr>
      <w:tr w:rsidR="007F4AB0" w:rsidRPr="00487289" w:rsidTr="007F4AB0">
        <w:trPr>
          <w:trHeight w:val="283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:rsidR="007F4AB0" w:rsidRPr="00487289" w:rsidRDefault="007F4AB0" w:rsidP="007F4AB0">
            <w:r w:rsidRPr="00487289">
              <w:rPr>
                <w:b/>
              </w:rPr>
              <w:t xml:space="preserve">Název a stručný popis studijního informačního systému </w:t>
            </w:r>
          </w:p>
        </w:tc>
      </w:tr>
      <w:tr w:rsidR="007F4AB0" w:rsidRPr="00487289" w:rsidTr="007F4AB0">
        <w:trPr>
          <w:trHeight w:val="2268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4AB0" w:rsidRPr="00487289" w:rsidRDefault="007F4AB0" w:rsidP="007F4AB0">
            <w:pPr>
              <w:jc w:val="both"/>
            </w:pPr>
          </w:p>
          <w:p w:rsidR="007F4AB0" w:rsidRPr="00487289" w:rsidRDefault="007F4AB0" w:rsidP="007F4AB0">
            <w:pPr>
              <w:jc w:val="both"/>
            </w:pPr>
            <w:r w:rsidRPr="00487289"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31" w:history="1">
              <w:r w:rsidRPr="00487289">
                <w:rPr>
                  <w:rStyle w:val="Hypertextovodkaz"/>
                </w:rPr>
                <w:t>https://stag.utb.cz/portal/</w:t>
              </w:r>
            </w:hyperlink>
            <w:r w:rsidRPr="00487289">
              <w:t xml:space="preserve"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–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</w:t>
            </w:r>
            <w:r w:rsidR="00614E77" w:rsidRPr="00487289">
              <w:t>je jeho použití nevyhnutelné.</w:t>
            </w:r>
          </w:p>
          <w:p w:rsidR="007F4AB0" w:rsidRPr="00487289" w:rsidRDefault="007F4AB0" w:rsidP="007F4AB0">
            <w:pPr>
              <w:jc w:val="both"/>
            </w:pPr>
          </w:p>
        </w:tc>
      </w:tr>
      <w:tr w:rsidR="007F4AB0" w:rsidRPr="00487289" w:rsidTr="007F4AB0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:rsidR="007F4AB0" w:rsidRPr="00487289" w:rsidRDefault="007F4AB0" w:rsidP="007F4AB0">
            <w:pPr>
              <w:rPr>
                <w:b/>
              </w:rPr>
            </w:pPr>
            <w:r w:rsidRPr="00487289">
              <w:rPr>
                <w:b/>
              </w:rPr>
              <w:t>Přístup ke studijní literatuře</w:t>
            </w:r>
          </w:p>
        </w:tc>
      </w:tr>
      <w:tr w:rsidR="007F4AB0" w:rsidRPr="00487289" w:rsidTr="007F4AB0">
        <w:trPr>
          <w:trHeight w:val="2268"/>
        </w:trPr>
        <w:tc>
          <w:tcPr>
            <w:tcW w:w="9859" w:type="dxa"/>
          </w:tcPr>
          <w:p w:rsidR="007F4AB0" w:rsidRPr="00487289" w:rsidRDefault="007F4AB0" w:rsidP="007F4AB0">
            <w:pPr>
              <w:jc w:val="both"/>
              <w:rPr>
                <w:u w:val="single"/>
              </w:rPr>
            </w:pPr>
            <w:r w:rsidRPr="00487289"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cca.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32" w:history="1">
              <w:r w:rsidRPr="00487289">
                <w:rPr>
                  <w:rStyle w:val="Hypertextovodkaz"/>
                </w:rPr>
                <w:t>http://digilib.k.utb.cz</w:t>
              </w:r>
            </w:hyperlink>
            <w:r w:rsidRPr="00487289"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33" w:history="1">
              <w:r w:rsidRPr="00487289">
                <w:rPr>
                  <w:rStyle w:val="Hypertextovodkaz"/>
                </w:rPr>
                <w:t>http://publikace.k.utb.cz</w:t>
              </w:r>
            </w:hyperlink>
            <w:r w:rsidRPr="00487289">
              <w:t>.</w:t>
            </w:r>
          </w:p>
        </w:tc>
      </w:tr>
      <w:tr w:rsidR="007F4AB0" w:rsidRPr="00487289" w:rsidTr="007F4AB0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:rsidR="007F4AB0" w:rsidRPr="00487289" w:rsidRDefault="007F4AB0" w:rsidP="007F4AB0">
            <w:r w:rsidRPr="00487289">
              <w:rPr>
                <w:b/>
              </w:rPr>
              <w:t>Přehled zpřístupněných databází</w:t>
            </w:r>
          </w:p>
        </w:tc>
      </w:tr>
      <w:tr w:rsidR="007F4AB0" w:rsidRPr="00487289" w:rsidTr="00535998">
        <w:trPr>
          <w:trHeight w:val="85"/>
        </w:trPr>
        <w:tc>
          <w:tcPr>
            <w:tcW w:w="9859" w:type="dxa"/>
          </w:tcPr>
          <w:p w:rsidR="007C34C0" w:rsidRDefault="007C34C0" w:rsidP="007F4AB0">
            <w:pPr>
              <w:jc w:val="both"/>
              <w:rPr>
                <w:iCs/>
              </w:rPr>
            </w:pPr>
          </w:p>
          <w:p w:rsidR="007F4AB0" w:rsidRPr="00487289" w:rsidRDefault="007F4AB0" w:rsidP="007F4AB0">
            <w:pPr>
              <w:jc w:val="both"/>
            </w:pPr>
            <w:r w:rsidRPr="0048728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487289">
              <w:t xml:space="preserve">Veškeré informační zdroje jsou dostupné skrze moderní centrální portál Xerxes </w:t>
            </w:r>
            <w:hyperlink r:id="rId34" w:history="1">
              <w:r w:rsidRPr="00487289">
                <w:rPr>
                  <w:rStyle w:val="Hypertextovodkaz"/>
                </w:rPr>
                <w:t>http://portal.k.utb.cz</w:t>
              </w:r>
            </w:hyperlink>
            <w:r w:rsidRPr="0048728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:rsidR="007F4AB0" w:rsidRPr="00487289" w:rsidRDefault="007F4AB0" w:rsidP="007F4AB0">
            <w:r w:rsidRPr="00487289">
              <w:t>Konkrétní dostupné databáze:</w:t>
            </w:r>
          </w:p>
          <w:p w:rsidR="007F4AB0" w:rsidRPr="00487289" w:rsidRDefault="007F4AB0" w:rsidP="007F4AB0">
            <w:pPr>
              <w:pStyle w:val="Odstavecseseznamem"/>
              <w:numPr>
                <w:ilvl w:val="0"/>
                <w:numId w:val="16"/>
              </w:numPr>
              <w:spacing w:after="160" w:line="25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487289">
              <w:rPr>
                <w:rFonts w:ascii="Times New Roman" w:hAnsi="Times New Roman"/>
                <w:iCs/>
                <w:sz w:val="20"/>
                <w:szCs w:val="20"/>
              </w:rPr>
              <w:t>Citační databáze Web of Science a Scopus</w:t>
            </w:r>
          </w:p>
          <w:p w:rsidR="007F4AB0" w:rsidRPr="00487289" w:rsidRDefault="007F4AB0" w:rsidP="007F4AB0">
            <w:pPr>
              <w:pStyle w:val="Odstavecseseznamem"/>
              <w:numPr>
                <w:ilvl w:val="0"/>
                <w:numId w:val="16"/>
              </w:numPr>
              <w:spacing w:after="160" w:line="25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487289">
              <w:rPr>
                <w:rFonts w:ascii="Times New Roman" w:hAnsi="Times New Roman"/>
                <w:iCs/>
                <w:sz w:val="20"/>
                <w:szCs w:val="20"/>
              </w:rPr>
              <w:t>Multioborové kolekce elektronických časopisů Elsevier ScienceDirect, Wiley Online Library, SpringerLink a další.</w:t>
            </w:r>
          </w:p>
          <w:p w:rsidR="007F4AB0" w:rsidRPr="00487289" w:rsidRDefault="007F4AB0" w:rsidP="007F4AB0">
            <w:pPr>
              <w:pStyle w:val="Odstavecseseznamem"/>
              <w:numPr>
                <w:ilvl w:val="0"/>
                <w:numId w:val="16"/>
              </w:numPr>
              <w:spacing w:after="160" w:line="25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487289">
              <w:rPr>
                <w:rFonts w:ascii="Times New Roman" w:hAnsi="Times New Roman"/>
                <w:iCs/>
                <w:sz w:val="20"/>
                <w:szCs w:val="20"/>
              </w:rPr>
              <w:t>Multioborové plnotextové databáze Ebsco a ProQuest</w:t>
            </w:r>
          </w:p>
          <w:p w:rsidR="007F4AB0" w:rsidRPr="00487289" w:rsidRDefault="007F4AB0" w:rsidP="007F4AB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487289">
              <w:rPr>
                <w:rFonts w:ascii="Times New Roman" w:hAnsi="Times New Roman"/>
                <w:iCs/>
                <w:sz w:val="20"/>
                <w:szCs w:val="20"/>
              </w:rPr>
              <w:t xml:space="preserve">Seznam všech databází: </w:t>
            </w:r>
            <w:hyperlink r:id="rId35" w:history="1">
              <w:r w:rsidRPr="00487289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http://portal.k.utb.cz/databases/alphabetical/</w:t>
              </w:r>
            </w:hyperlink>
          </w:p>
          <w:p w:rsidR="00614E77" w:rsidRPr="00487289" w:rsidRDefault="00614E77" w:rsidP="00535998">
            <w:pPr>
              <w:ind w:left="360"/>
              <w:contextualSpacing/>
            </w:pPr>
          </w:p>
          <w:p w:rsidR="00614E77" w:rsidRPr="00487289" w:rsidRDefault="00614E77" w:rsidP="00614E77">
            <w:pPr>
              <w:pStyle w:val="Odstavecseseznamem"/>
              <w:spacing w:after="0" w:line="240" w:lineRule="auto"/>
              <w:ind w:left="720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7F4AB0" w:rsidRPr="00487289" w:rsidTr="007F4AB0">
        <w:trPr>
          <w:trHeight w:val="284"/>
        </w:trPr>
        <w:tc>
          <w:tcPr>
            <w:tcW w:w="9859" w:type="dxa"/>
            <w:shd w:val="clear" w:color="auto" w:fill="F7CAAC"/>
            <w:vAlign w:val="center"/>
          </w:tcPr>
          <w:p w:rsidR="007F4AB0" w:rsidRPr="00487289" w:rsidRDefault="007F4AB0" w:rsidP="007F4AB0">
            <w:pPr>
              <w:rPr>
                <w:b/>
              </w:rPr>
            </w:pPr>
            <w:r w:rsidRPr="00487289">
              <w:rPr>
                <w:b/>
              </w:rPr>
              <w:t>Název a stručný popis používaného antiplagiátorského systému</w:t>
            </w:r>
          </w:p>
        </w:tc>
      </w:tr>
      <w:tr w:rsidR="007F4AB0" w:rsidRPr="00487289" w:rsidTr="007F4AB0">
        <w:trPr>
          <w:trHeight w:val="2268"/>
        </w:trPr>
        <w:tc>
          <w:tcPr>
            <w:tcW w:w="9859" w:type="dxa"/>
            <w:shd w:val="clear" w:color="auto" w:fill="FFFFFF"/>
          </w:tcPr>
          <w:p w:rsidR="007F4AB0" w:rsidRPr="00487289" w:rsidRDefault="007F4AB0" w:rsidP="007F4AB0">
            <w:pPr>
              <w:jc w:val="both"/>
            </w:pPr>
            <w:r w:rsidRPr="00487289">
              <w:lastRenderedPageBreak/>
              <w:t xml:space="preserve">V rámci předcházení a zamezování plagiátorství UTB ve Zlíně efektivně využívá po několik let antiplagiátoský systém </w:t>
            </w:r>
            <w:r w:rsidRPr="00487289">
              <w:rPr>
                <w:i/>
              </w:rPr>
              <w:t>Theses.cz</w:t>
            </w:r>
            <w:r w:rsidRPr="00487289">
              <w:t>, který je považován za jeden nejúčinnějších systémů pro odhalování plagiátů mezi závěrečnými pracemi dostupných v ČR, který je vyvíjen a provozován Masarykovou univerzitou v Brně. Tento systém slouží UTB ve Zlíně, stejně jako dalším univerzitám (nejen v ČR), jako národní registr závěrečných prací (informací o pracích – název, autor,…) a 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užíváný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</w:tc>
      </w:tr>
    </w:tbl>
    <w:p w:rsidR="005452DE" w:rsidRPr="00487289" w:rsidRDefault="005452DE" w:rsidP="005452DE">
      <w:pPr>
        <w:spacing w:after="160" w:line="259" w:lineRule="auto"/>
      </w:pPr>
      <w:r w:rsidRPr="00487289">
        <w:br w:type="page"/>
      </w:r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348"/>
      </w:tblGrid>
      <w:tr w:rsidR="005452DE" w:rsidRPr="00487289" w:rsidTr="00FA1BF8">
        <w:tc>
          <w:tcPr>
            <w:tcW w:w="93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:rsidR="005452DE" w:rsidRPr="00487289" w:rsidRDefault="005452DE" w:rsidP="008F2DD6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lastRenderedPageBreak/>
              <w:t xml:space="preserve">C-IV – </w:t>
            </w:r>
            <w:r w:rsidRPr="00487289">
              <w:rPr>
                <w:b/>
                <w:sz w:val="26"/>
                <w:szCs w:val="26"/>
              </w:rPr>
              <w:t xml:space="preserve">Materiální zabezpečení studijního programu </w:t>
            </w:r>
          </w:p>
        </w:tc>
      </w:tr>
      <w:tr w:rsidR="005452DE" w:rsidRPr="00487289" w:rsidTr="00FA1BF8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Místo uskutečňování studijního programu</w:t>
            </w:r>
          </w:p>
        </w:tc>
        <w:tc>
          <w:tcPr>
            <w:tcW w:w="6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2F50" w:rsidRDefault="009C2F50" w:rsidP="008F2DD6">
            <w:pPr>
              <w:jc w:val="both"/>
            </w:pPr>
          </w:p>
          <w:p w:rsidR="005452DE" w:rsidRDefault="00447453" w:rsidP="008F2DD6">
            <w:pPr>
              <w:jc w:val="both"/>
            </w:pPr>
            <w:r>
              <w:t>Vzdělávací komplex UTB (U18)</w:t>
            </w:r>
          </w:p>
          <w:p w:rsidR="00447453" w:rsidRDefault="00447453" w:rsidP="008F2DD6">
            <w:pPr>
              <w:jc w:val="both"/>
            </w:pPr>
            <w:r>
              <w:t>Fakulta huma</w:t>
            </w:r>
            <w:r w:rsidR="00AA5AAD">
              <w:t xml:space="preserve">nitních studií UTB ve Zlíně, </w:t>
            </w:r>
            <w:r w:rsidR="00396536">
              <w:t>Štefánikova</w:t>
            </w:r>
            <w:r>
              <w:t xml:space="preserve"> 5670, 760 01 Zlín</w:t>
            </w:r>
          </w:p>
          <w:p w:rsidR="009C2F50" w:rsidRPr="00487289" w:rsidRDefault="009C2F50" w:rsidP="008F2DD6">
            <w:pPr>
              <w:jc w:val="both"/>
            </w:pPr>
          </w:p>
        </w:tc>
      </w:tr>
      <w:tr w:rsidR="005452DE" w:rsidRPr="00487289" w:rsidTr="00FA1BF8">
        <w:tc>
          <w:tcPr>
            <w:tcW w:w="9389" w:type="dxa"/>
            <w:gridSpan w:val="8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Kapacita výukových místností pro teoretickou výuku</w:t>
            </w:r>
          </w:p>
        </w:tc>
      </w:tr>
      <w:tr w:rsidR="005452DE" w:rsidRPr="00487289" w:rsidTr="009C2F50">
        <w:trPr>
          <w:trHeight w:val="1686"/>
        </w:trPr>
        <w:tc>
          <w:tcPr>
            <w:tcW w:w="9389" w:type="dxa"/>
            <w:gridSpan w:val="8"/>
          </w:tcPr>
          <w:p w:rsidR="00D14C38" w:rsidRDefault="00AA5AAD" w:rsidP="00440FEC">
            <w:pPr>
              <w:spacing w:before="120"/>
              <w:jc w:val="both"/>
            </w:pPr>
            <w:r w:rsidRPr="00220CCC">
              <w:t>Teoretická výuka je od ledna 2018 realizována v nově postaveném Vzdělávacím komplexu UTB (označení ve zkratce – U18). Komplex je členěn na dvě křídla – budovy o šesti nadzemních podlažích, které jsou vzájemně propojeny přízemním vstupním objektem. V této části se nachází vstupní foyer s</w:t>
            </w:r>
            <w:r w:rsidR="006A25F9" w:rsidRPr="00220CCC">
              <w:t xml:space="preserve"> recepcí, </w:t>
            </w:r>
            <w:r w:rsidRPr="00220CCC">
              <w:t xml:space="preserve">velká posluchárna pro 240 osob a tři menší posluchárny </w:t>
            </w:r>
            <w:r w:rsidR="00312493" w:rsidRPr="00220CCC">
              <w:t>pro 98,</w:t>
            </w:r>
            <w:r w:rsidRPr="00220CCC">
              <w:t xml:space="preserve"> 70 a 72 osob.</w:t>
            </w:r>
            <w:r w:rsidR="006A25F9" w:rsidRPr="00220CCC">
              <w:t xml:space="preserve"> V ostatních nadzemních podlažích jsou umístěny učebny, pracovny, kanceláře, zasedací místnosti, vystavní galerie, komunikační a technické místnosti. Moderní </w:t>
            </w:r>
            <w:r w:rsidR="00396536">
              <w:t xml:space="preserve">design </w:t>
            </w:r>
            <w:r w:rsidR="006A25F9" w:rsidRPr="00220CCC">
              <w:t xml:space="preserve">a </w:t>
            </w:r>
            <w:r w:rsidR="00312493" w:rsidRPr="00220CCC">
              <w:t>komfort prostorů</w:t>
            </w:r>
            <w:r w:rsidR="006A25F9" w:rsidRPr="00220CCC">
              <w:t xml:space="preserve"> doplňují i podzemní garáže a provozně technické zízemí budov</w:t>
            </w:r>
            <w:r w:rsidR="00312493" w:rsidRPr="00220CCC">
              <w:t>y nacházející se v podzemním podlaží.</w:t>
            </w:r>
          </w:p>
          <w:p w:rsidR="00D14C38" w:rsidRDefault="00220CCC" w:rsidP="00440FEC">
            <w:pPr>
              <w:spacing w:before="120"/>
              <w:jc w:val="both"/>
            </w:pPr>
            <w:r w:rsidRPr="00220CCC">
              <w:t xml:space="preserve">V současnosti je okamžitá obsazenost objetu – 2080 </w:t>
            </w:r>
            <w:r w:rsidR="00024D20">
              <w:t>stud</w:t>
            </w:r>
            <w:r w:rsidRPr="00220CCC">
              <w:t>e</w:t>
            </w:r>
            <w:r w:rsidR="00024D20">
              <w:t>n</w:t>
            </w:r>
            <w:r w:rsidRPr="00220CCC">
              <w:t>tů. V budově sídlí 100 pedagogů a 20 THP pracovníků.</w:t>
            </w:r>
          </w:p>
          <w:p w:rsidR="00D14C38" w:rsidRDefault="00220CCC" w:rsidP="00440FEC">
            <w:pPr>
              <w:spacing w:before="120"/>
              <w:jc w:val="both"/>
            </w:pPr>
            <w:r w:rsidRPr="00220CCC">
              <w:t>Kapacita výukových místností pro teoretickou výuku:</w:t>
            </w:r>
          </w:p>
          <w:p w:rsidR="00D14C38" w:rsidRPr="00440FEC" w:rsidRDefault="00220CCC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CC0716" w:rsidRPr="00440FEC">
              <w:rPr>
                <w:rFonts w:ascii="Times New Roman" w:hAnsi="Times New Roman"/>
                <w:sz w:val="20"/>
                <w:szCs w:val="20"/>
              </w:rPr>
              <w:t xml:space="preserve">osluchárna pro 240 studentů </w:t>
            </w:r>
          </w:p>
          <w:p w:rsidR="00D14C38" w:rsidRPr="00440FEC" w:rsidRDefault="00220CCC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CC0716" w:rsidRPr="00440FEC">
              <w:rPr>
                <w:rFonts w:ascii="Times New Roman" w:hAnsi="Times New Roman"/>
                <w:sz w:val="20"/>
                <w:szCs w:val="20"/>
              </w:rPr>
              <w:t>osluchárny pro 98, 70 a 72 studentů</w:t>
            </w:r>
          </w:p>
          <w:p w:rsidR="00D14C38" w:rsidRPr="00440FEC" w:rsidRDefault="00CC0716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0FEC">
              <w:rPr>
                <w:rFonts w:ascii="Times New Roman" w:hAnsi="Times New Roman"/>
                <w:sz w:val="20"/>
                <w:szCs w:val="20"/>
              </w:rPr>
              <w:t>10 seminárních učeben (každá pro 30 studentů)</w:t>
            </w:r>
          </w:p>
          <w:p w:rsidR="00D14C38" w:rsidRPr="00440FEC" w:rsidRDefault="00CC0716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0FEC">
              <w:rPr>
                <w:rFonts w:ascii="Times New Roman" w:hAnsi="Times New Roman"/>
                <w:sz w:val="20"/>
                <w:szCs w:val="20"/>
              </w:rPr>
              <w:t>3 seminární učebny (každá pro 15 studentů)</w:t>
            </w:r>
          </w:p>
          <w:p w:rsidR="00D14C38" w:rsidRPr="00440FEC" w:rsidRDefault="00CC0716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0FEC">
              <w:rPr>
                <w:rFonts w:ascii="Times New Roman" w:hAnsi="Times New Roman"/>
                <w:sz w:val="20"/>
                <w:szCs w:val="20"/>
              </w:rPr>
              <w:t>4 odborné zdravotnické učebny</w:t>
            </w:r>
          </w:p>
          <w:p w:rsidR="00D14C38" w:rsidRPr="00440FEC" w:rsidRDefault="00CC0716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0FEC">
              <w:rPr>
                <w:rFonts w:ascii="Times New Roman" w:hAnsi="Times New Roman"/>
                <w:sz w:val="20"/>
                <w:szCs w:val="20"/>
              </w:rPr>
              <w:t>5 multimediálních jazykových učeben</w:t>
            </w:r>
          </w:p>
          <w:p w:rsidR="00D14C38" w:rsidRPr="00440FEC" w:rsidRDefault="00220CCC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CC0716" w:rsidRPr="00440FEC">
              <w:rPr>
                <w:rFonts w:ascii="Times New Roman" w:hAnsi="Times New Roman"/>
                <w:sz w:val="20"/>
                <w:szCs w:val="20"/>
              </w:rPr>
              <w:t>očítačová místnost pro 24 studentů</w:t>
            </w:r>
          </w:p>
          <w:p w:rsidR="00D14C38" w:rsidRPr="00440FEC" w:rsidRDefault="00220CCC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="00CC0716" w:rsidRPr="00440FEC">
              <w:rPr>
                <w:rFonts w:ascii="Times New Roman" w:hAnsi="Times New Roman"/>
                <w:sz w:val="20"/>
                <w:szCs w:val="20"/>
              </w:rPr>
              <w:t>echnická místnost (zařízení pro přenos přednášek po síti a nahrávání)</w:t>
            </w:r>
          </w:p>
          <w:p w:rsidR="00D14C38" w:rsidRPr="00440FEC" w:rsidRDefault="00CC0716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440FEC">
              <w:rPr>
                <w:rFonts w:ascii="Times New Roman" w:hAnsi="Times New Roman"/>
                <w:color w:val="000000"/>
                <w:sz w:val="20"/>
                <w:szCs w:val="20"/>
              </w:rPr>
              <w:t>U18/508 (interaktivní centrum)</w:t>
            </w:r>
          </w:p>
          <w:p w:rsidR="00D14C38" w:rsidRPr="00440FEC" w:rsidRDefault="00220CCC" w:rsidP="00440FEC">
            <w:pPr>
              <w:pStyle w:val="Odstavecseseznamem"/>
              <w:numPr>
                <w:ilvl w:val="0"/>
                <w:numId w:val="28"/>
              </w:numPr>
              <w:tabs>
                <w:tab w:val="left" w:pos="284"/>
              </w:tabs>
              <w:spacing w:before="120" w:after="0" w:line="240" w:lineRule="auto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="00CC0716" w:rsidRPr="00440F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ro studenty FHS je zřízen studentský klub – místo pro přípravu a relaxaci v době, kdy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nemají</w:t>
            </w:r>
            <w:r w:rsidR="00CC0716" w:rsidRPr="00440FE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výuku.</w:t>
            </w:r>
          </w:p>
          <w:p w:rsidR="00D14C38" w:rsidRDefault="00C73D5A" w:rsidP="00440FEC">
            <w:pPr>
              <w:spacing w:before="120"/>
            </w:pPr>
            <w:r>
              <w:t xml:space="preserve">Samozřejmou výbavou všech výukových místností je </w:t>
            </w:r>
            <w:r w:rsidR="004B0A82">
              <w:t>běžná počítačová výbava</w:t>
            </w:r>
            <w:r>
              <w:t>, tedy</w:t>
            </w:r>
            <w:r w:rsidR="004B0A82">
              <w:t xml:space="preserve"> </w:t>
            </w:r>
            <w:r>
              <w:t>počítač/počítače připojeny</w:t>
            </w:r>
            <w:r w:rsidRPr="00C1292C">
              <w:t xml:space="preserve"> na internet, monitory, reproduktory pro ozvučení celé místnosti, promítací plátno, </w:t>
            </w:r>
            <w:r w:rsidR="004B0A82">
              <w:t>data</w:t>
            </w:r>
            <w:r>
              <w:t>projektor.</w:t>
            </w:r>
          </w:p>
          <w:p w:rsidR="00E914AE" w:rsidRPr="00487289" w:rsidRDefault="00E914AE" w:rsidP="00E914AE"/>
        </w:tc>
      </w:tr>
      <w:tr w:rsidR="005452DE" w:rsidRPr="00487289" w:rsidTr="00FA1BF8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Z toho kapacita v prostorách v nájmu</w:t>
            </w:r>
          </w:p>
        </w:tc>
        <w:tc>
          <w:tcPr>
            <w:tcW w:w="1274" w:type="dxa"/>
          </w:tcPr>
          <w:p w:rsidR="005452DE" w:rsidRPr="00487289" w:rsidRDefault="006A25F9" w:rsidP="00FA1BF8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5452DE" w:rsidRPr="00487289" w:rsidRDefault="005452DE" w:rsidP="00FA1BF8">
            <w:pPr>
              <w:rPr>
                <w:b/>
                <w:shd w:val="clear" w:color="auto" w:fill="F7CAAC"/>
              </w:rPr>
            </w:pPr>
            <w:r w:rsidRPr="00487289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:rsidR="005452DE" w:rsidRPr="00487289" w:rsidRDefault="003B186C" w:rsidP="00FA1BF8">
            <w:r>
              <w:t>-</w:t>
            </w:r>
          </w:p>
        </w:tc>
      </w:tr>
      <w:tr w:rsidR="005452DE" w:rsidRPr="00487289" w:rsidTr="00FA1BF8">
        <w:trPr>
          <w:trHeight w:val="139"/>
        </w:trPr>
        <w:tc>
          <w:tcPr>
            <w:tcW w:w="9389" w:type="dxa"/>
            <w:gridSpan w:val="8"/>
            <w:shd w:val="clear" w:color="auto" w:fill="F7CAAC"/>
          </w:tcPr>
          <w:p w:rsidR="005452DE" w:rsidRPr="00487289" w:rsidRDefault="005452DE" w:rsidP="00FA1BF8">
            <w:r w:rsidRPr="00487289">
              <w:rPr>
                <w:b/>
              </w:rPr>
              <w:t>Kapacita a popis odborné učebny</w:t>
            </w:r>
          </w:p>
        </w:tc>
      </w:tr>
      <w:tr w:rsidR="005452DE" w:rsidRPr="00487289" w:rsidTr="00FA1BF8">
        <w:trPr>
          <w:trHeight w:val="1757"/>
        </w:trPr>
        <w:tc>
          <w:tcPr>
            <w:tcW w:w="9389" w:type="dxa"/>
            <w:gridSpan w:val="8"/>
          </w:tcPr>
          <w:p w:rsidR="00D14C38" w:rsidRDefault="00D14C38" w:rsidP="00440FEC">
            <w:pPr>
              <w:jc w:val="both"/>
            </w:pPr>
          </w:p>
          <w:p w:rsidR="00D14C38" w:rsidRDefault="00C73D5A" w:rsidP="00440FEC">
            <w:pPr>
              <w:jc w:val="both"/>
            </w:pPr>
            <w:r>
              <w:t xml:space="preserve">Zaměření studijního programu nevyžaduje využívání specifických prostorů (laboratoře, ateliéry, </w:t>
            </w:r>
            <w:r w:rsidR="00705590">
              <w:t xml:space="preserve">speciální </w:t>
            </w:r>
            <w:r>
              <w:t xml:space="preserve">sportoviště), respektive </w:t>
            </w:r>
            <w:r w:rsidR="00E914AE">
              <w:t>takto vybavené místnosti</w:t>
            </w:r>
            <w:r w:rsidR="00705590">
              <w:t xml:space="preserve"> a prostory</w:t>
            </w:r>
            <w:r w:rsidR="00E914AE">
              <w:t xml:space="preserve"> mají</w:t>
            </w:r>
            <w:r>
              <w:t xml:space="preserve"> pouze doplňujíci charakter. Zřízená a využívána je m</w:t>
            </w:r>
            <w:r w:rsidRPr="00C1292C">
              <w:t>ultimediální jazyková učebna s kapacitou 24 studentů</w:t>
            </w:r>
            <w:r w:rsidR="00705590">
              <w:t>,</w:t>
            </w:r>
            <w:r w:rsidRPr="00C1292C">
              <w:t xml:space="preserve"> vybavena licencemi překladatelského CAT nástroje SDL Trados a běžnou počítačovou výbavou (počítače připojené na internet, monitory, reproduktory pro ozvučení celé místnosti, promítací plátno, dataprojektor).</w:t>
            </w:r>
            <w:r>
              <w:t xml:space="preserve"> Dále jsou v rámci pracoviště </w:t>
            </w:r>
            <w:r w:rsidR="00705590">
              <w:t>předkládající</w:t>
            </w:r>
            <w:r>
              <w:t xml:space="preserve"> studijní program </w:t>
            </w:r>
            <w:r w:rsidR="00E914AE">
              <w:t>zřízeny</w:t>
            </w:r>
            <w:r>
              <w:t xml:space="preserve"> </w:t>
            </w:r>
            <w:r w:rsidR="00705590">
              <w:t xml:space="preserve">pro jeho potřeby </w:t>
            </w:r>
            <w:r>
              <w:t>seminární učebny se zameřením na hudební výchovu (vybavení hudebními nástroji), přírodovědné obory (</w:t>
            </w:r>
            <w:r w:rsidR="00E914AE">
              <w:t xml:space="preserve">vybavení </w:t>
            </w:r>
            <w:r>
              <w:t>experimentální</w:t>
            </w:r>
            <w:r w:rsidR="00E914AE">
              <w:t>mi</w:t>
            </w:r>
            <w:r w:rsidR="00396536">
              <w:t>sadami</w:t>
            </w:r>
            <w:r>
              <w:t>, mikroskopy</w:t>
            </w:r>
            <w:r w:rsidR="00E914AE">
              <w:t>, přírodovědným materiálem</w:t>
            </w:r>
            <w:r>
              <w:t xml:space="preserve"> apod.)</w:t>
            </w:r>
            <w:r w:rsidR="004B0A82">
              <w:t>, tělovýchovné aktivity se realizují v prostorách tělocvičny v rámci mezifakultní spolupráce mezi součástmi UTB.</w:t>
            </w:r>
          </w:p>
          <w:p w:rsidR="00D14C38" w:rsidRDefault="00D14C38" w:rsidP="00440FEC">
            <w:pPr>
              <w:jc w:val="both"/>
            </w:pPr>
          </w:p>
        </w:tc>
      </w:tr>
      <w:tr w:rsidR="005452DE" w:rsidRPr="00487289" w:rsidTr="00FA1BF8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:rsidR="005452DE" w:rsidRPr="00487289" w:rsidRDefault="005452DE" w:rsidP="00FA1BF8">
            <w:r w:rsidRPr="00487289">
              <w:rPr>
                <w:b/>
              </w:rPr>
              <w:t>Z toho kapacita v prostorách v nájmu</w:t>
            </w:r>
          </w:p>
        </w:tc>
        <w:tc>
          <w:tcPr>
            <w:tcW w:w="1274" w:type="dxa"/>
          </w:tcPr>
          <w:p w:rsidR="005452DE" w:rsidRPr="00487289" w:rsidRDefault="006A25F9" w:rsidP="00FA1BF8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5452DE" w:rsidRPr="00487289" w:rsidRDefault="005452DE" w:rsidP="00FA1BF8">
            <w:r w:rsidRPr="00487289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:rsidR="005452DE" w:rsidRPr="00487289" w:rsidRDefault="003B186C" w:rsidP="00FA1BF8">
            <w:r>
              <w:t>-</w:t>
            </w:r>
          </w:p>
        </w:tc>
      </w:tr>
      <w:tr w:rsidR="005452DE" w:rsidRPr="00487289" w:rsidTr="00FA1BF8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:rsidR="005452DE" w:rsidRPr="00487289" w:rsidRDefault="005452DE" w:rsidP="00FA1BF8">
            <w:r w:rsidRPr="00487289">
              <w:rPr>
                <w:b/>
              </w:rPr>
              <w:t>Kapacita a popis odborné učebny</w:t>
            </w:r>
          </w:p>
        </w:tc>
      </w:tr>
      <w:tr w:rsidR="005452DE" w:rsidRPr="00487289" w:rsidTr="00FA1BF8">
        <w:trPr>
          <w:trHeight w:val="1693"/>
        </w:trPr>
        <w:tc>
          <w:tcPr>
            <w:tcW w:w="9389" w:type="dxa"/>
            <w:gridSpan w:val="8"/>
          </w:tcPr>
          <w:p w:rsidR="005452DE" w:rsidRPr="00487289" w:rsidRDefault="005452DE" w:rsidP="00FA1BF8">
            <w:pPr>
              <w:rPr>
                <w:b/>
              </w:rPr>
            </w:pPr>
          </w:p>
        </w:tc>
      </w:tr>
      <w:tr w:rsidR="005452DE" w:rsidRPr="00487289" w:rsidTr="00FA1BF8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Z toho kapacita v prostorách v nájmu</w:t>
            </w:r>
          </w:p>
        </w:tc>
        <w:tc>
          <w:tcPr>
            <w:tcW w:w="1400" w:type="dxa"/>
            <w:gridSpan w:val="3"/>
          </w:tcPr>
          <w:p w:rsidR="005452DE" w:rsidRPr="00487289" w:rsidRDefault="005452DE" w:rsidP="00FA1BF8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:rsidR="005452DE" w:rsidRPr="00487289" w:rsidRDefault="005452DE" w:rsidP="00FA1BF8">
            <w:pPr>
              <w:rPr>
                <w:b/>
              </w:rPr>
            </w:pPr>
          </w:p>
        </w:tc>
      </w:tr>
      <w:tr w:rsidR="005452DE" w:rsidRPr="00487289" w:rsidTr="00FA1BF8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 xml:space="preserve">Vyjádření orgánu </w:t>
            </w:r>
            <w:r w:rsidRPr="00487289"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5452DE" w:rsidRPr="00487289" w:rsidTr="00FA1BF8">
        <w:trPr>
          <w:trHeight w:val="680"/>
        </w:trPr>
        <w:tc>
          <w:tcPr>
            <w:tcW w:w="9389" w:type="dxa"/>
            <w:gridSpan w:val="8"/>
          </w:tcPr>
          <w:p w:rsidR="005452DE" w:rsidRPr="00487289" w:rsidRDefault="00496DAD" w:rsidP="00FA1BF8">
            <w:r w:rsidRPr="00A0157D">
              <w:lastRenderedPageBreak/>
              <w:t>Souhlas Krajské hyg</w:t>
            </w:r>
            <w:r>
              <w:t>ienické stanice Zlínského kraje je ze dne</w:t>
            </w:r>
            <w:r w:rsidRPr="00A0157D">
              <w:t xml:space="preserve"> 7. 11. 2017</w:t>
            </w:r>
            <w:r>
              <w:t>.</w:t>
            </w:r>
          </w:p>
        </w:tc>
      </w:tr>
      <w:tr w:rsidR="005452DE" w:rsidRPr="00487289" w:rsidTr="00FA1BF8">
        <w:trPr>
          <w:trHeight w:val="205"/>
        </w:trPr>
        <w:tc>
          <w:tcPr>
            <w:tcW w:w="9389" w:type="dxa"/>
            <w:gridSpan w:val="8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Opatření a podmínky k zajištění rovného přístupu</w:t>
            </w:r>
          </w:p>
        </w:tc>
      </w:tr>
      <w:tr w:rsidR="005452DE" w:rsidRPr="00487289" w:rsidTr="00FA1BF8">
        <w:trPr>
          <w:trHeight w:val="2411"/>
        </w:trPr>
        <w:tc>
          <w:tcPr>
            <w:tcW w:w="9389" w:type="dxa"/>
            <w:gridSpan w:val="8"/>
          </w:tcPr>
          <w:p w:rsidR="00E914AE" w:rsidRDefault="00E914AE" w:rsidP="00BD15A9">
            <w:pPr>
              <w:jc w:val="both"/>
            </w:pPr>
          </w:p>
          <w:p w:rsidR="00D14C38" w:rsidRDefault="00E914AE" w:rsidP="00440FEC">
            <w:pPr>
              <w:spacing w:before="120"/>
              <w:jc w:val="both"/>
            </w:pPr>
            <w:r>
              <w:t xml:space="preserve">Zajištění rovného přístupu k vysokoškolskému vzdělání je na UTB považováno za prioritu. </w:t>
            </w:r>
            <w:r w:rsidRPr="008A0D56">
              <w:t xml:space="preserve">UTB ve Zlíně </w:t>
            </w:r>
            <w:r>
              <w:t>zabezpečuje</w:t>
            </w:r>
            <w:r w:rsidRPr="008A0D56">
              <w:t xml:space="preserve"> dostupné služby, stipendia a </w:t>
            </w:r>
            <w:r>
              <w:t xml:space="preserve">realizuje </w:t>
            </w:r>
            <w:r w:rsidRPr="008A0D56">
              <w:t>další podpůrná opatření pro vyrovnání příležitostí studovat na vysoké škole</w:t>
            </w:r>
            <w:r>
              <w:t xml:space="preserve"> i</w:t>
            </w:r>
            <w:r w:rsidRPr="008A0D56">
              <w:t xml:space="preserve"> pro studenty se specifickými potřebami. </w:t>
            </w:r>
            <w:r w:rsidR="00BD15A9">
              <w:t>Podmínky pro jejich realizaci</w:t>
            </w:r>
            <w:r w:rsidRPr="008A0D56">
              <w:t xml:space="preserve"> upravuje směrnice rektora</w:t>
            </w:r>
            <w:r w:rsidRPr="008A0D56">
              <w:rPr>
                <w:b/>
              </w:rPr>
              <w:t xml:space="preserve"> </w:t>
            </w:r>
            <w:r w:rsidR="00CC0716" w:rsidRPr="00440FEC">
              <w:rPr>
                <w:rStyle w:val="Siln"/>
                <w:b w:val="0"/>
                <w:i/>
              </w:rPr>
              <w:t>Podpora uchazečů a studentů se specifickými potřebami na Univerzitě Tomáše Bati ve Zlíně č. 12/2015.</w:t>
            </w:r>
            <w:r w:rsidR="00CC0716" w:rsidRPr="00440FEC">
              <w:rPr>
                <w:rStyle w:val="Siln"/>
                <w:b w:val="0"/>
              </w:rPr>
              <w:t xml:space="preserve"> </w:t>
            </w:r>
            <w:r w:rsidRPr="008A0D56">
              <w:rPr>
                <w:iCs/>
              </w:rPr>
              <w:t xml:space="preserve">Pro uchazeče o studium a studenty se specifickými potřebami </w:t>
            </w:r>
            <w:r w:rsidR="00BD15A9">
              <w:rPr>
                <w:iCs/>
              </w:rPr>
              <w:t xml:space="preserve">je </w:t>
            </w:r>
            <w:r w:rsidRPr="008A0D56">
              <w:rPr>
                <w:iCs/>
              </w:rPr>
              <w:t xml:space="preserve">na UTB ve </w:t>
            </w:r>
            <w:r w:rsidR="00BD15A9">
              <w:rPr>
                <w:iCs/>
              </w:rPr>
              <w:t xml:space="preserve">Zlíně </w:t>
            </w:r>
            <w:r w:rsidRPr="008A0D56">
              <w:rPr>
                <w:iCs/>
              </w:rPr>
              <w:t>k dispozici nabídka informačních a poradenských služeb souvisejících se studiem a s možností uplatnění absolventů studijních programů v praxi.</w:t>
            </w:r>
          </w:p>
          <w:p w:rsidR="00D14C38" w:rsidRDefault="00BD15A9" w:rsidP="00440FEC">
            <w:pPr>
              <w:spacing w:before="120"/>
              <w:jc w:val="both"/>
            </w:pPr>
            <w:r>
              <w:rPr>
                <w:iCs/>
              </w:rPr>
              <w:t>Jedním z nejdůležitějších subjektů participujících na zajišťování rovného přístupu je</w:t>
            </w:r>
            <w:r w:rsidR="00E914AE" w:rsidRPr="008A0D56">
              <w:rPr>
                <w:iCs/>
              </w:rPr>
              <w:t xml:space="preserve"> </w:t>
            </w:r>
            <w:r>
              <w:t>Akademická poradna</w:t>
            </w:r>
            <w:r w:rsidR="00E914AE" w:rsidRPr="008A0D56">
              <w:t xml:space="preserve"> UTB ve Zlíně (dále jen APO), která představuje celouniverzitní pracoviště</w:t>
            </w:r>
            <w:r>
              <w:t xml:space="preserve"> určeným</w:t>
            </w:r>
            <w:r w:rsidR="00E914AE" w:rsidRPr="008A0D56">
              <w:t xml:space="preserve"> pro pomoc studentům UTB ve Zlíně, studenty se specifickými potřebami (dále jen SVP), vyučujícím a zaměstnancům UTB ve Zlíně. Hlavním úkolem je zajišťovat, aby studijní </w:t>
            </w:r>
            <w:r>
              <w:t>programy</w:t>
            </w:r>
            <w:r w:rsidR="00E914AE" w:rsidRPr="008A0D56">
              <w:t xml:space="preserve"> akreditované na univerzitě byly v největší možné míře přístupné i studentům nevidomým a slabozrakým, neslyšícím a nedoslýchavým,</w:t>
            </w:r>
            <w:r>
              <w:t xml:space="preserve"> studentům</w:t>
            </w:r>
            <w:r w:rsidR="00E914AE" w:rsidRPr="008A0D56">
              <w:t xml:space="preserve"> s pohybovým handicapem, psychickými a dalšími obtížemi.</w:t>
            </w:r>
          </w:p>
          <w:p w:rsidR="00396536" w:rsidRDefault="00576AEA">
            <w:pPr>
              <w:spacing w:before="120"/>
              <w:jc w:val="both"/>
            </w:pPr>
            <w:r>
              <w:t xml:space="preserve">Nad rámec služeb </w:t>
            </w:r>
            <w:r w:rsidR="00B37AAE">
              <w:t>APO</w:t>
            </w:r>
            <w:r w:rsidR="00CC1CA9">
              <w:t xml:space="preserve"> </w:t>
            </w:r>
            <w:r w:rsidR="00B37AAE">
              <w:t>jsou</w:t>
            </w:r>
            <w:r w:rsidR="00E914AE" w:rsidRPr="008A0D56">
              <w:t xml:space="preserve"> uchazečům </w:t>
            </w:r>
            <w:r>
              <w:t>(</w:t>
            </w:r>
            <w:r w:rsidR="00E914AE" w:rsidRPr="008A0D56">
              <w:t>se </w:t>
            </w:r>
            <w:r>
              <w:t>specifickými vzdělávacími potřebami)</w:t>
            </w:r>
            <w:r w:rsidR="00E914AE" w:rsidRPr="008A0D56">
              <w:t xml:space="preserve"> o studium na UTB ve Zlíně poskytovány služby týkající se: předávání informací již před přihlášením na daný </w:t>
            </w:r>
            <w:r>
              <w:t>program</w:t>
            </w:r>
            <w:r w:rsidR="00E914AE" w:rsidRPr="008A0D56">
              <w:t xml:space="preserve">, informování o možnosti </w:t>
            </w:r>
            <w:r>
              <w:t>zabezpečení</w:t>
            </w:r>
            <w:r w:rsidR="00E914AE" w:rsidRPr="008A0D56">
              <w:t xml:space="preserve"> osobního asistenta nebo přepisovatelského servisu v průběhu přijímacího řízení, navýšení časové dotace nad stanovený limit, použití vlastního PC nebo speciálních psacích potřeb. </w:t>
            </w:r>
            <w:r>
              <w:t>Rovněž</w:t>
            </w:r>
            <w:r w:rsidR="00E914AE" w:rsidRPr="008A0D56">
              <w:t xml:space="preserve"> je pro ně zajištěna </w:t>
            </w:r>
            <w:r>
              <w:t>bezbariérový přístup v rámci budovy,</w:t>
            </w:r>
            <w:r w:rsidR="00E914AE" w:rsidRPr="008A0D56">
              <w:t xml:space="preserve"> kompenzační pomůcky (dle individuální potřeby) a asistenční služba.</w:t>
            </w:r>
          </w:p>
          <w:p w:rsidR="00D14C38" w:rsidRDefault="00A71DFF" w:rsidP="00440FEC">
            <w:pPr>
              <w:spacing w:before="120"/>
              <w:jc w:val="both"/>
            </w:pPr>
            <w:r>
              <w:t xml:space="preserve">V případě </w:t>
            </w:r>
            <w:r w:rsidR="002251AF">
              <w:t>vzdělávání</w:t>
            </w:r>
            <w:r>
              <w:t xml:space="preserve"> studentů se</w:t>
            </w:r>
            <w:r w:rsidRPr="008A0D56">
              <w:t> </w:t>
            </w:r>
            <w:r>
              <w:t>specifickými vzdělávacími potřebami</w:t>
            </w:r>
            <w:r w:rsidR="00E914AE" w:rsidRPr="008A0D56">
              <w:t xml:space="preserve"> mohou </w:t>
            </w:r>
            <w:r>
              <w:t>tito</w:t>
            </w:r>
            <w:r w:rsidR="00E914AE" w:rsidRPr="008A0D56">
              <w:t xml:space="preserve"> využívat následujících služeb poskytovaných UTB ve Zlíně: konzultace s APO, zpracování funkční diagnostiky od speciálního pedagoga, spolupráce s tutorem (příp. fakultním koordinátorem) – zohlednění a doporučení pro studium konkrétních předmětů, zprostředkování individ</w:t>
            </w:r>
            <w:r w:rsidR="002251AF">
              <w:t>uálního kontaktu s vyučujícími</w:t>
            </w:r>
            <w:r w:rsidR="00E914AE" w:rsidRPr="008A0D56">
              <w:t xml:space="preserve">, komunikace se všemi zúčastněnými v průběhu celého studia. Student má dále možnost využití technických pomůcek k získávání informací – diktafon, PC (možnost zapůjčení), dotykové obrazovky, má k dispozici učební podklady v elektronické podobě, které si může vytisknout a dopisovat </w:t>
            </w:r>
            <w:r w:rsidR="002251AF">
              <w:t>si do nich poznámky. Studentům</w:t>
            </w:r>
            <w:r w:rsidR="00E914AE" w:rsidRPr="008A0D56">
              <w:t xml:space="preserve"> </w:t>
            </w:r>
            <w:r w:rsidR="002251AF" w:rsidRPr="008A0D56">
              <w:t>se </w:t>
            </w:r>
            <w:r w:rsidR="002251AF">
              <w:t>specifickými vzdělávacími potřebami</w:t>
            </w:r>
            <w:r w:rsidR="002251AF" w:rsidRPr="008A0D56">
              <w:t xml:space="preserve"> </w:t>
            </w:r>
            <w:r w:rsidR="00E914AE" w:rsidRPr="008A0D56">
              <w:t>je rovněž nabízena možnost alternativního plnění aktivit spojených se studiem tam, kde je to možné vzhledem k získání dovedností a znalostí srovnatelných s intaktní populací, možnost studijní asistence při manipulaci s přístroji, stroji, laboratorních pracích, možnost využití didaktických a kompenzačních pomůcek. V neposlední řadě je zajištěn individuální přístup jednotlivých vyučujících a upraveny podmínky při</w:t>
            </w:r>
            <w:r w:rsidR="002251AF">
              <w:t xml:space="preserve"> zkouškách</w:t>
            </w:r>
            <w:r w:rsidR="00E914AE" w:rsidRPr="008A0D56">
              <w:t>, např. delší časový limit, ústní zkoušení, asistent zapisovatel</w:t>
            </w:r>
            <w:r w:rsidR="002251AF">
              <w:t xml:space="preserve"> apod.</w:t>
            </w:r>
          </w:p>
          <w:p w:rsidR="00D14C38" w:rsidRDefault="00E914AE" w:rsidP="00440FEC">
            <w:pPr>
              <w:spacing w:before="120"/>
              <w:jc w:val="both"/>
              <w:rPr>
                <w:color w:val="000000" w:themeColor="text1"/>
              </w:rPr>
            </w:pPr>
            <w:r w:rsidRPr="008A0D56">
              <w:rPr>
                <w:color w:val="000000" w:themeColor="text1"/>
              </w:rPr>
              <w:t>V současné době (</w:t>
            </w:r>
            <w:r w:rsidR="002251AF">
              <w:rPr>
                <w:color w:val="000000" w:themeColor="text1"/>
              </w:rPr>
              <w:t>červenec 2017 – červen 2022) je na UTB ve</w:t>
            </w:r>
            <w:r w:rsidRPr="008A0D56">
              <w:rPr>
                <w:color w:val="000000" w:themeColor="text1"/>
              </w:rPr>
              <w:t xml:space="preserve"> Zlíně </w:t>
            </w:r>
            <w:r w:rsidR="002251AF">
              <w:rPr>
                <w:color w:val="000000" w:themeColor="text1"/>
              </w:rPr>
              <w:t xml:space="preserve">realizován </w:t>
            </w:r>
            <w:r w:rsidR="00CC0716" w:rsidRPr="00440FEC">
              <w:rPr>
                <w:i/>
                <w:color w:val="000000" w:themeColor="text1"/>
              </w:rPr>
              <w:t>Strategický projekt UTB ve Zlíně</w:t>
            </w:r>
            <w:r w:rsidRPr="008A0D56">
              <w:rPr>
                <w:color w:val="000000" w:themeColor="text1"/>
              </w:rPr>
              <w:t xml:space="preserve"> (reg.č. CZ/02.2.69/0.0/0.0/16_015/0002204), jehož cílem je </w:t>
            </w:r>
            <w:r w:rsidR="002251AF">
              <w:rPr>
                <w:color w:val="000000" w:themeColor="text1"/>
              </w:rPr>
              <w:t xml:space="preserve">také </w:t>
            </w:r>
            <w:r w:rsidRPr="008A0D56">
              <w:rPr>
                <w:color w:val="000000" w:themeColor="text1"/>
              </w:rPr>
              <w:t>další zkvalitnění studia</w:t>
            </w:r>
            <w:r w:rsidR="002251AF">
              <w:rPr>
                <w:color w:val="000000" w:themeColor="text1"/>
              </w:rPr>
              <w:t xml:space="preserve"> u</w:t>
            </w:r>
            <w:r w:rsidRPr="008A0D56">
              <w:rPr>
                <w:color w:val="000000" w:themeColor="text1"/>
              </w:rPr>
              <w:t xml:space="preserve"> studentů se </w:t>
            </w:r>
            <w:r w:rsidR="002251AF" w:rsidRPr="008A0D56">
              <w:t>se </w:t>
            </w:r>
            <w:r w:rsidR="002251AF">
              <w:t>specifickými vzdělávacími potřebami</w:t>
            </w:r>
            <w:r w:rsidRPr="008A0D56">
              <w:rPr>
                <w:color w:val="000000" w:themeColor="text1"/>
              </w:rPr>
              <w:t xml:space="preserve"> prostřednictvím modifikace studijních materiálů k výuce cizích jazyků, metodik pro studenty se</w:t>
            </w:r>
            <w:r w:rsidR="002251AF" w:rsidRPr="008A0D56">
              <w:t> </w:t>
            </w:r>
            <w:r w:rsidR="002251AF">
              <w:t>specifickými vzdělávacími potřebami</w:t>
            </w:r>
            <w:r w:rsidRPr="008A0D56">
              <w:rPr>
                <w:color w:val="000000" w:themeColor="text1"/>
              </w:rPr>
              <w:t xml:space="preserve"> a </w:t>
            </w:r>
            <w:r w:rsidR="00705590">
              <w:rPr>
                <w:color w:val="000000" w:themeColor="text1"/>
              </w:rPr>
              <w:t xml:space="preserve">metodiky pro intaktní studenty i pomocí </w:t>
            </w:r>
            <w:r w:rsidRPr="008A0D56">
              <w:rPr>
                <w:color w:val="000000" w:themeColor="text1"/>
              </w:rPr>
              <w:t>osvětových a odborných workshopů, dalšího vzdělávání odborného týmu a mnoha dalších aktivit.</w:t>
            </w:r>
          </w:p>
          <w:p w:rsidR="005452DE" w:rsidRPr="00487289" w:rsidRDefault="005452DE" w:rsidP="00FA1BF8"/>
        </w:tc>
      </w:tr>
    </w:tbl>
    <w:p w:rsidR="005452DE" w:rsidRPr="00487289" w:rsidRDefault="005452DE" w:rsidP="005452DE"/>
    <w:p w:rsidR="005452DE" w:rsidRPr="00487289" w:rsidRDefault="005452DE" w:rsidP="005452DE">
      <w:pPr>
        <w:spacing w:after="160" w:line="259" w:lineRule="auto"/>
      </w:pPr>
      <w:r w:rsidRPr="00487289">
        <w:br w:type="page"/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5452DE" w:rsidRPr="00487289" w:rsidTr="00FA1BF8">
        <w:tc>
          <w:tcPr>
            <w:tcW w:w="9778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:rsidR="005452DE" w:rsidRPr="00487289" w:rsidRDefault="005452DE" w:rsidP="005B4963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lastRenderedPageBreak/>
              <w:t>C-V – Finanční zabezpečení studijního programu</w:t>
            </w:r>
          </w:p>
        </w:tc>
      </w:tr>
      <w:tr w:rsidR="005452DE" w:rsidRPr="00487289" w:rsidTr="00FA1BF8">
        <w:tc>
          <w:tcPr>
            <w:tcW w:w="4219" w:type="dxa"/>
            <w:tcBorders>
              <w:top w:val="single" w:sz="12" w:space="0" w:color="auto"/>
            </w:tcBorders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Vzdělávací činnost vysoké školy financovaná ze státního rozpočtu</w:t>
            </w:r>
          </w:p>
        </w:tc>
        <w:tc>
          <w:tcPr>
            <w:tcW w:w="5559" w:type="dxa"/>
            <w:tcBorders>
              <w:top w:val="single" w:sz="12" w:space="0" w:color="auto"/>
            </w:tcBorders>
            <w:shd w:val="clear" w:color="auto" w:fill="FFFFFF"/>
          </w:tcPr>
          <w:p w:rsidR="005452DE" w:rsidRPr="00487289" w:rsidRDefault="005452DE" w:rsidP="005F400C">
            <w:pPr>
              <w:jc w:val="both"/>
              <w:rPr>
                <w:bCs/>
              </w:rPr>
            </w:pPr>
            <w:r w:rsidRPr="00487289">
              <w:rPr>
                <w:bCs/>
              </w:rPr>
              <w:t xml:space="preserve">ano </w:t>
            </w:r>
          </w:p>
        </w:tc>
      </w:tr>
      <w:tr w:rsidR="005452DE" w:rsidRPr="00487289" w:rsidTr="00FA1BF8">
        <w:tc>
          <w:tcPr>
            <w:tcW w:w="9778" w:type="dxa"/>
            <w:gridSpan w:val="2"/>
            <w:shd w:val="clear" w:color="auto" w:fill="F7CAAC"/>
          </w:tcPr>
          <w:p w:rsidR="005452DE" w:rsidRPr="00487289" w:rsidRDefault="005452DE" w:rsidP="00FA1BF8">
            <w:pPr>
              <w:jc w:val="both"/>
              <w:rPr>
                <w:b/>
              </w:rPr>
            </w:pPr>
            <w:r w:rsidRPr="00487289">
              <w:rPr>
                <w:b/>
              </w:rPr>
              <w:t>Zhodnocení předpokládaných nákladů a zdrojů na uskutečňování studijního programu</w:t>
            </w:r>
          </w:p>
        </w:tc>
      </w:tr>
      <w:tr w:rsidR="005452DE" w:rsidRPr="00487289" w:rsidTr="00FA1BF8">
        <w:trPr>
          <w:trHeight w:val="5398"/>
        </w:trPr>
        <w:tc>
          <w:tcPr>
            <w:tcW w:w="9778" w:type="dxa"/>
            <w:gridSpan w:val="2"/>
          </w:tcPr>
          <w:p w:rsidR="009C2F50" w:rsidRDefault="009C2F50" w:rsidP="00FA1BF8">
            <w:pPr>
              <w:jc w:val="both"/>
            </w:pPr>
          </w:p>
          <w:p w:rsidR="005452DE" w:rsidRPr="00487289" w:rsidRDefault="009C2F50" w:rsidP="00FA1BF8">
            <w:pPr>
              <w:jc w:val="both"/>
            </w:pPr>
            <w:r>
              <w:t>FHS UTB ve Zlíně má zhodnoceny předpokládané finanční náklady na uskutečňování studijního programu a výdaje na inovace, ná rovněž zajištěny odpovídající zdroje na pokrytí těchto nákladů.</w:t>
            </w:r>
          </w:p>
        </w:tc>
      </w:tr>
    </w:tbl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5452DE" w:rsidRPr="00487289" w:rsidTr="00FA1BF8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:rsidR="005452DE" w:rsidRPr="00487289" w:rsidRDefault="005452DE" w:rsidP="00FE292F">
            <w:pPr>
              <w:jc w:val="both"/>
              <w:rPr>
                <w:b/>
                <w:sz w:val="28"/>
              </w:rPr>
            </w:pPr>
            <w:r w:rsidRPr="00487289">
              <w:rPr>
                <w:b/>
                <w:sz w:val="28"/>
              </w:rPr>
              <w:lastRenderedPageBreak/>
              <w:t xml:space="preserve">D-I – </w:t>
            </w:r>
            <w:r w:rsidRPr="00487289">
              <w:rPr>
                <w:b/>
                <w:sz w:val="26"/>
                <w:szCs w:val="26"/>
              </w:rPr>
              <w:t xml:space="preserve">Záměr rozvoje a další údaje ke studijnímu programu </w:t>
            </w:r>
          </w:p>
        </w:tc>
      </w:tr>
      <w:tr w:rsidR="005452DE" w:rsidRPr="00487289" w:rsidTr="00FA1BF8">
        <w:trPr>
          <w:trHeight w:val="185"/>
        </w:trPr>
        <w:tc>
          <w:tcPr>
            <w:tcW w:w="9285" w:type="dxa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Záměr rozvoje studijního programu a jeho odůvodnění</w:t>
            </w:r>
          </w:p>
        </w:tc>
      </w:tr>
      <w:tr w:rsidR="005452DE" w:rsidRPr="00487289" w:rsidTr="00FA1BF8">
        <w:trPr>
          <w:trHeight w:val="2835"/>
        </w:trPr>
        <w:tc>
          <w:tcPr>
            <w:tcW w:w="9285" w:type="dxa"/>
            <w:shd w:val="clear" w:color="auto" w:fill="FFFFFF"/>
          </w:tcPr>
          <w:p w:rsidR="005452DE" w:rsidRPr="00487289" w:rsidRDefault="005452DE" w:rsidP="00FA1BF8"/>
          <w:p w:rsidR="005452DE" w:rsidRPr="00487289" w:rsidRDefault="005452DE" w:rsidP="00FA1BF8">
            <w:pPr>
              <w:jc w:val="both"/>
            </w:pPr>
            <w:r w:rsidRPr="00487289">
              <w:t>S</w:t>
            </w:r>
            <w:r w:rsidR="007E36F5" w:rsidRPr="00487289">
              <w:t>távající s</w:t>
            </w:r>
            <w:r w:rsidR="00DC34B2" w:rsidRPr="00487289">
              <w:t>tudijní</w:t>
            </w:r>
            <w:r w:rsidRPr="00487289">
              <w:t xml:space="preserve"> progra</w:t>
            </w:r>
            <w:r w:rsidR="006A7E2F" w:rsidRPr="00487289">
              <w:t>m Učitelství pro mateřské školy</w:t>
            </w:r>
            <w:r w:rsidRPr="00487289">
              <w:t xml:space="preserve"> je </w:t>
            </w:r>
            <w:r w:rsidR="006A7E2F" w:rsidRPr="00487289">
              <w:t>v </w:t>
            </w:r>
            <w:r w:rsidR="007E36F5" w:rsidRPr="00487289">
              <w:t>aktuální</w:t>
            </w:r>
            <w:r w:rsidR="006A7E2F" w:rsidRPr="00487289">
              <w:t xml:space="preserve"> podobě</w:t>
            </w:r>
            <w:r w:rsidRPr="00487289">
              <w:t xml:space="preserve"> etablovaným programem pro vysokoškolskou přípravu učitelů mateřských škol v jihomoravském regionu. K</w:t>
            </w:r>
            <w:r w:rsidR="00DC34B2" w:rsidRPr="00487289">
              <w:t>e</w:t>
            </w:r>
            <w:r w:rsidRPr="00487289">
              <w:t xml:space="preserve"> studiu se hlásí </w:t>
            </w:r>
            <w:r w:rsidR="00FE292F" w:rsidRPr="00487289">
              <w:t xml:space="preserve">jednak </w:t>
            </w:r>
            <w:r w:rsidRPr="00487289">
              <w:t>absolventi středních škol, které nemají pedagogické zaměření, nekvalifikovaní učitelé mateřských škol, ale i kvalifikovaní učitelé m</w:t>
            </w:r>
            <w:r w:rsidR="00FE292F" w:rsidRPr="00487289">
              <w:t>ateřských škol se středoškolským</w:t>
            </w:r>
            <w:r w:rsidRPr="00487289">
              <w:t xml:space="preserve"> </w:t>
            </w:r>
            <w:r w:rsidR="00FE292F" w:rsidRPr="00487289">
              <w:t>vzděláním</w:t>
            </w:r>
            <w:r w:rsidRPr="00487289">
              <w:t xml:space="preserve">, s ambicí doplnit si </w:t>
            </w:r>
            <w:r w:rsidR="00FE292F" w:rsidRPr="00487289">
              <w:t>svou kvalifikaci</w:t>
            </w:r>
            <w:r w:rsidRPr="00487289">
              <w:t xml:space="preserve">. Program </w:t>
            </w:r>
            <w:r w:rsidR="00DC34B2" w:rsidRPr="00487289">
              <w:t>se zatím nepotýkal s nedostatkem</w:t>
            </w:r>
            <w:r w:rsidRPr="00487289">
              <w:t xml:space="preserve"> uchazečů a podle zpětných vazeb od </w:t>
            </w:r>
            <w:r w:rsidR="00DC34B2" w:rsidRPr="00487289">
              <w:t>absolventů</w:t>
            </w:r>
            <w:r w:rsidR="000B6029" w:rsidRPr="00487289">
              <w:t>, ani s</w:t>
            </w:r>
            <w:r w:rsidRPr="00487289">
              <w:t xml:space="preserve"> </w:t>
            </w:r>
            <w:r w:rsidR="00EA232E" w:rsidRPr="00487289">
              <w:t>chybějící</w:t>
            </w:r>
            <w:r w:rsidR="000B6029" w:rsidRPr="00487289">
              <w:t>mi</w:t>
            </w:r>
            <w:r w:rsidR="00EA232E" w:rsidRPr="00487289">
              <w:t xml:space="preserve"> pracovní</w:t>
            </w:r>
            <w:r w:rsidR="000B6029" w:rsidRPr="00487289">
              <w:t>mi</w:t>
            </w:r>
            <w:r w:rsidRPr="00487289">
              <w:t xml:space="preserve"> míst</w:t>
            </w:r>
            <w:r w:rsidR="000B6029" w:rsidRPr="00487289">
              <w:t>y</w:t>
            </w:r>
            <w:r w:rsidRPr="00487289">
              <w:t xml:space="preserve"> při jejich uplatnění. Cílem progra</w:t>
            </w:r>
            <w:r w:rsidR="00183686" w:rsidRPr="00487289">
              <w:t xml:space="preserve">mu je zachovat jeho </w:t>
            </w:r>
            <w:r w:rsidRPr="00487289">
              <w:t xml:space="preserve">postavení </w:t>
            </w:r>
            <w:r w:rsidR="00AC1676" w:rsidRPr="00487289">
              <w:t xml:space="preserve">v regionu </w:t>
            </w:r>
            <w:r w:rsidRPr="00487289">
              <w:t>a dále rozvíjet</w:t>
            </w:r>
            <w:r w:rsidR="00913260" w:rsidRPr="00487289">
              <w:t xml:space="preserve"> odbornou úroveň</w:t>
            </w:r>
            <w:r w:rsidR="00FE292F" w:rsidRPr="00487289">
              <w:t xml:space="preserve"> v souladu s aktuálním poznáním v</w:t>
            </w:r>
            <w:r w:rsidR="00AC1676" w:rsidRPr="00487289">
              <w:t> problematice předškolního vzdělávání.</w:t>
            </w:r>
            <w:r w:rsidR="000A2425" w:rsidRPr="00487289">
              <w:t xml:space="preserve"> </w:t>
            </w:r>
            <w:r w:rsidR="00A24475" w:rsidRPr="00487289">
              <w:t>Přirozeným záměrem je</w:t>
            </w:r>
            <w:r w:rsidR="00D964E3" w:rsidRPr="00487289">
              <w:t xml:space="preserve"> </w:t>
            </w:r>
            <w:r w:rsidR="000A2425" w:rsidRPr="00487289">
              <w:t>rozšiř</w:t>
            </w:r>
            <w:r w:rsidR="00DC34B2" w:rsidRPr="00487289">
              <w:t xml:space="preserve">ovat, případně revitalizovat síť mateřských škol, v nichž jsou realizovány </w:t>
            </w:r>
            <w:r w:rsidR="000A2425" w:rsidRPr="00487289">
              <w:t>pedagogické praxe</w:t>
            </w:r>
            <w:r w:rsidR="00A24475" w:rsidRPr="00487289">
              <w:t xml:space="preserve"> studentů</w:t>
            </w:r>
            <w:r w:rsidR="000A2425" w:rsidRPr="00487289">
              <w:t>, a se kterými probíhá intenzivní spolupráce.</w:t>
            </w:r>
          </w:p>
          <w:p w:rsidR="007E36F5" w:rsidRPr="00487289" w:rsidRDefault="007E36F5" w:rsidP="00FA1BF8">
            <w:pPr>
              <w:jc w:val="both"/>
            </w:pPr>
          </w:p>
          <w:p w:rsidR="00A24475" w:rsidRPr="00487289" w:rsidRDefault="00D964E3" w:rsidP="00FA1BF8">
            <w:pPr>
              <w:jc w:val="both"/>
            </w:pPr>
            <w:r w:rsidRPr="00487289">
              <w:t>Program má rovněž ambici reflektovat</w:t>
            </w:r>
            <w:r w:rsidR="00771B44" w:rsidRPr="00487289">
              <w:t xml:space="preserve"> současné trendy provázející předškolní vzdělávání.</w:t>
            </w:r>
            <w:r w:rsidR="00A24475" w:rsidRPr="00487289">
              <w:t xml:space="preserve"> </w:t>
            </w:r>
            <w:r w:rsidR="003F07BE" w:rsidRPr="00487289">
              <w:t>V souladu s klíčovým koncepčním dokumentem Strategie vzdělávací politiky ČR do roku 2020 a jeho</w:t>
            </w:r>
            <w:r w:rsidR="00A24475" w:rsidRPr="00487289">
              <w:t xml:space="preserve"> implementačním dokumentem (Dlouhodobý záměr vzdělávání a rozvoje vzdělávací soustavy České republiky na období 2015-2020) je rozvojovou ambicí studijního programu připravovat budoucí učitele na to, aby byli schopni snižovat nerovnosti ve vzdělávání a realizovat</w:t>
            </w:r>
            <w:r w:rsidR="008863D4" w:rsidRPr="00487289">
              <w:t xml:space="preserve"> kvalitní předškolní vzdělávání,</w:t>
            </w:r>
            <w:r w:rsidR="009B11F3" w:rsidRPr="00487289">
              <w:t xml:space="preserve"> </w:t>
            </w:r>
            <w:r w:rsidR="008863D4" w:rsidRPr="00487289">
              <w:t>t</w:t>
            </w:r>
            <w:r w:rsidR="004C7F3E" w:rsidRPr="00487289">
              <w:t>o vše s ohled</w:t>
            </w:r>
            <w:r w:rsidR="008863D4" w:rsidRPr="00487289">
              <w:t>em na povinný předškolní ročník</w:t>
            </w:r>
            <w:r w:rsidR="008863D4" w:rsidRPr="007C34C0">
              <w:t>. Rovněž přispívat k</w:t>
            </w:r>
            <w:r w:rsidR="004C7F3E" w:rsidRPr="007C34C0">
              <w:t xml:space="preserve"> eliminování odkladů povinné školní docházky, posilování spolupráce s rodinami dětí</w:t>
            </w:r>
            <w:r w:rsidR="009B11F3" w:rsidRPr="007C34C0">
              <w:t xml:space="preserve"> a </w:t>
            </w:r>
            <w:r w:rsidR="008863D4" w:rsidRPr="007C34C0">
              <w:t>k cílenému zvyšování</w:t>
            </w:r>
            <w:r w:rsidR="009B11F3" w:rsidRPr="007C34C0">
              <w:t xml:space="preserve"> účasti na předškolním vzdělávání dětí ze skupin a lokalit ohrožených sociálních vyloučením.</w:t>
            </w:r>
          </w:p>
          <w:p w:rsidR="007E36F5" w:rsidRPr="00487289" w:rsidRDefault="007E36F5" w:rsidP="00FA1BF8">
            <w:pPr>
              <w:jc w:val="both"/>
            </w:pPr>
          </w:p>
          <w:p w:rsidR="005452DE" w:rsidRPr="00487289" w:rsidRDefault="005452DE" w:rsidP="00FA1BF8">
            <w:pPr>
              <w:jc w:val="both"/>
            </w:pPr>
            <w:r w:rsidRPr="00487289">
              <w:t xml:space="preserve">Absolventi programu mohou nastoupit do praxe, ale mají možnost pokračovat i v navazujícím magisterském programu Pedagogika předškolního </w:t>
            </w:r>
            <w:r w:rsidR="00DC34B2" w:rsidRPr="00487289">
              <w:t xml:space="preserve">věku </w:t>
            </w:r>
            <w:r w:rsidRPr="00487289">
              <w:t xml:space="preserve">uskutečňovaného </w:t>
            </w:r>
            <w:r w:rsidR="009B11F3" w:rsidRPr="00487289">
              <w:t xml:space="preserve">doposud </w:t>
            </w:r>
            <w:r w:rsidRPr="00487289">
              <w:t>na stejném pracovišti fakulty</w:t>
            </w:r>
            <w:r w:rsidR="00AC1676" w:rsidRPr="00487289">
              <w:t xml:space="preserve"> (Ústav školní pedagogiky na FHS UTB ve Zlíně)</w:t>
            </w:r>
            <w:r w:rsidR="00DC34B2" w:rsidRPr="00487289">
              <w:t xml:space="preserve">. Pro tento program aktuálně pracoviště </w:t>
            </w:r>
            <w:r w:rsidR="009B11F3" w:rsidRPr="00487289">
              <w:t xml:space="preserve">žádá </w:t>
            </w:r>
            <w:r w:rsidR="00DC34B2" w:rsidRPr="00487289">
              <w:t xml:space="preserve">rovněž </w:t>
            </w:r>
            <w:r w:rsidR="009B11F3" w:rsidRPr="00487289">
              <w:t>o udělení akreditace</w:t>
            </w:r>
            <w:r w:rsidR="00DC34B2" w:rsidRPr="00487289">
              <w:t>, a to</w:t>
            </w:r>
            <w:r w:rsidR="009B11F3" w:rsidRPr="00487289">
              <w:t xml:space="preserve"> pod názvem Předškolní pedagogika (akademicky zaměřený studijní program)</w:t>
            </w:r>
            <w:r w:rsidRPr="00487289">
              <w:t xml:space="preserve">. </w:t>
            </w:r>
            <w:r w:rsidR="009B11F3" w:rsidRPr="00487289">
              <w:t>N</w:t>
            </w:r>
            <w:r w:rsidRPr="00487289">
              <w:t xml:space="preserve">ávaznost </w:t>
            </w:r>
            <w:r w:rsidR="009B11F3" w:rsidRPr="00487289">
              <w:t xml:space="preserve">a propojenost obou programů </w:t>
            </w:r>
            <w:r w:rsidRPr="00487289">
              <w:t>je pečlivě promyšlena</w:t>
            </w:r>
            <w:r w:rsidR="009B11F3" w:rsidRPr="00487289">
              <w:t>.</w:t>
            </w:r>
            <w:r w:rsidRPr="00487289">
              <w:t xml:space="preserve"> </w:t>
            </w:r>
            <w:r w:rsidR="009B11F3" w:rsidRPr="00487289">
              <w:t>V</w:t>
            </w:r>
            <w:r w:rsidR="00AC1676" w:rsidRPr="00487289">
              <w:t xml:space="preserve"> současnosti </w:t>
            </w:r>
            <w:r w:rsidR="009B11F3" w:rsidRPr="00487289">
              <w:t xml:space="preserve">jsou </w:t>
            </w:r>
            <w:r w:rsidR="00183686" w:rsidRPr="00487289">
              <w:t xml:space="preserve">už </w:t>
            </w:r>
            <w:r w:rsidR="009B11F3" w:rsidRPr="00487289">
              <w:t>v praxi absolventi</w:t>
            </w:r>
            <w:r w:rsidR="00AC1676" w:rsidRPr="00487289">
              <w:t>, kteří zvládli oba stupně</w:t>
            </w:r>
            <w:r w:rsidR="009B11F3" w:rsidRPr="00487289">
              <w:t>, bakalářský i magisterský</w:t>
            </w:r>
            <w:r w:rsidR="00AC1676" w:rsidRPr="00487289">
              <w:t>. V </w:t>
            </w:r>
            <w:r w:rsidR="00DC34B2" w:rsidRPr="00487289">
              <w:t>akademickém roce</w:t>
            </w:r>
            <w:r w:rsidRPr="00487289">
              <w:t xml:space="preserve"> </w:t>
            </w:r>
            <w:r w:rsidR="00AC1676" w:rsidRPr="00487289">
              <w:t xml:space="preserve">2017/18 </w:t>
            </w:r>
            <w:r w:rsidR="009B11F3" w:rsidRPr="00487289">
              <w:t>byli přijati první</w:t>
            </w:r>
            <w:r w:rsidR="00DC34B2" w:rsidRPr="00487289">
              <w:t xml:space="preserve"> studenti</w:t>
            </w:r>
            <w:r w:rsidRPr="00487289">
              <w:t>, kteří po úspěšném absol</w:t>
            </w:r>
            <w:r w:rsidR="00DC34B2" w:rsidRPr="00487289">
              <w:t>vování obou programů pokračují</w:t>
            </w:r>
            <w:r w:rsidRPr="00487289">
              <w:t xml:space="preserve"> v doktorském studijním programu Pedagogika</w:t>
            </w:r>
            <w:r w:rsidR="00AC1676" w:rsidRPr="00487289">
              <w:t xml:space="preserve">, </w:t>
            </w:r>
            <w:r w:rsidR="00D964E3" w:rsidRPr="00487289">
              <w:t>který je</w:t>
            </w:r>
            <w:r w:rsidRPr="00487289">
              <w:t xml:space="preserve"> rovněž uskutečňován na FHS UTB ve Zlíně.</w:t>
            </w:r>
          </w:p>
          <w:p w:rsidR="005452DE" w:rsidRPr="00487289" w:rsidRDefault="005452DE" w:rsidP="00D964E3">
            <w:pPr>
              <w:jc w:val="both"/>
            </w:pPr>
          </w:p>
        </w:tc>
      </w:tr>
      <w:tr w:rsidR="005452DE" w:rsidRPr="00487289" w:rsidTr="00FA1BF8">
        <w:trPr>
          <w:trHeight w:val="188"/>
        </w:trPr>
        <w:tc>
          <w:tcPr>
            <w:tcW w:w="9285" w:type="dxa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t>Počet přijímaných uchazečů ke studiu ve studijním programu</w:t>
            </w:r>
          </w:p>
        </w:tc>
      </w:tr>
      <w:tr w:rsidR="005452DE" w:rsidRPr="00487289" w:rsidTr="00FA1BF8">
        <w:trPr>
          <w:trHeight w:val="2835"/>
        </w:trPr>
        <w:tc>
          <w:tcPr>
            <w:tcW w:w="9285" w:type="dxa"/>
            <w:shd w:val="clear" w:color="auto" w:fill="FFFFFF"/>
          </w:tcPr>
          <w:p w:rsidR="005452DE" w:rsidRPr="00487289" w:rsidRDefault="005452DE" w:rsidP="00FA1BF8"/>
          <w:p w:rsidR="00EA232E" w:rsidRPr="00487289" w:rsidRDefault="00541E60" w:rsidP="00541E60">
            <w:pPr>
              <w:jc w:val="both"/>
            </w:pPr>
            <w:r w:rsidRPr="00487289">
              <w:t xml:space="preserve">Vzhledem </w:t>
            </w:r>
            <w:r w:rsidR="00DC34B2" w:rsidRPr="00487289">
              <w:t>k cílům</w:t>
            </w:r>
            <w:r w:rsidRPr="00487289">
              <w:t xml:space="preserve"> studia,</w:t>
            </w:r>
            <w:r w:rsidR="00DC34B2" w:rsidRPr="00487289">
              <w:t xml:space="preserve"> ambicím</w:t>
            </w:r>
            <w:r w:rsidR="005452DE" w:rsidRPr="00487289">
              <w:t xml:space="preserve"> studijního programu</w:t>
            </w:r>
            <w:r w:rsidR="00DC34B2" w:rsidRPr="00487289">
              <w:t xml:space="preserve"> a stávající kapacitě</w:t>
            </w:r>
            <w:r w:rsidRPr="00487289">
              <w:t xml:space="preserve"> zabezpečujícího pracoviště</w:t>
            </w:r>
            <w:r w:rsidR="005452DE" w:rsidRPr="00487289">
              <w:t xml:space="preserve"> se pro každý akademický rok počítá s přijetím maximálně 50 uchazečů ke studiu. </w:t>
            </w:r>
            <w:r w:rsidR="0045161C" w:rsidRPr="00487289">
              <w:t xml:space="preserve">FHS </w:t>
            </w:r>
            <w:r w:rsidR="005452DE" w:rsidRPr="00487289">
              <w:t>UTB nepředpokládá nárůst počtu přijímaných uchazečů v průběhu dalšího uskutečňování programu.</w:t>
            </w:r>
            <w:r w:rsidR="0045161C" w:rsidRPr="00487289">
              <w:t xml:space="preserve"> </w:t>
            </w:r>
          </w:p>
          <w:p w:rsidR="005452DE" w:rsidRPr="00487289" w:rsidRDefault="0045161C" w:rsidP="00541E60">
            <w:pPr>
              <w:jc w:val="both"/>
            </w:pPr>
            <w:r w:rsidRPr="00487289">
              <w:t xml:space="preserve">Stejnojmenný program Učitelství pro mateřské školy </w:t>
            </w:r>
            <w:r w:rsidR="00EA232E" w:rsidRPr="00487289">
              <w:t>je aktuálně na FHS UTB realizován. V</w:t>
            </w:r>
            <w:r w:rsidR="007A6F5B" w:rsidRPr="00487289">
              <w:t xml:space="preserve"> následující </w:t>
            </w:r>
            <w:r w:rsidR="00EA232E" w:rsidRPr="00487289">
              <w:t>tabulce jsou v</w:t>
            </w:r>
            <w:r w:rsidR="00D964E3" w:rsidRPr="00487289">
              <w:t> přehledu</w:t>
            </w:r>
            <w:r w:rsidR="00EA232E" w:rsidRPr="00487289">
              <w:t xml:space="preserve"> uvedeny počty uchazečů od </w:t>
            </w:r>
            <w:r w:rsidR="003559FA" w:rsidRPr="00487289">
              <w:t>přihlášení po zapsání ke studiu za posledních 5 let (akademické roky 2013/14 až 2017/18)</w:t>
            </w:r>
            <w:r w:rsidR="007E36F5" w:rsidRPr="00487289">
              <w:t xml:space="preserve"> v prezenční formě studia</w:t>
            </w:r>
            <w:r w:rsidR="003559FA" w:rsidRPr="00487289">
              <w:t>.</w:t>
            </w:r>
          </w:p>
          <w:p w:rsidR="004D1206" w:rsidRPr="00487289" w:rsidRDefault="004D1206" w:rsidP="004D1206">
            <w:pPr>
              <w:shd w:val="clear" w:color="auto" w:fill="FFFFFF"/>
              <w:rPr>
                <w:color w:val="666666"/>
              </w:rPr>
            </w:pPr>
          </w:p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3"/>
              <w:gridCol w:w="1842"/>
              <w:gridCol w:w="1985"/>
              <w:gridCol w:w="1984"/>
            </w:tblGrid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Akademický rok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Počet přihlášených uchazečů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Počet přijatých uchazečů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Počet zapsaných uchazečů</w:t>
                  </w:r>
                </w:p>
              </w:tc>
            </w:tr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2013/14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216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29</w:t>
                  </w:r>
                </w:p>
              </w:tc>
            </w:tr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2014/15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252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37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31</w:t>
                  </w:r>
                </w:p>
              </w:tc>
            </w:tr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2015/16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254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46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34</w:t>
                  </w:r>
                </w:p>
              </w:tc>
            </w:tr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2016/17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226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63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47</w:t>
                  </w:r>
                </w:p>
              </w:tc>
            </w:tr>
            <w:tr w:rsidR="004D1206" w:rsidRPr="00487289" w:rsidTr="007E36F5">
              <w:tc>
                <w:tcPr>
                  <w:tcW w:w="15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2017/18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200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80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D1206" w:rsidRPr="00487289" w:rsidRDefault="004D1206" w:rsidP="007E36F5">
                  <w:pPr>
                    <w:jc w:val="center"/>
                  </w:pPr>
                  <w:r w:rsidRPr="00487289">
                    <w:t>51</w:t>
                  </w:r>
                </w:p>
              </w:tc>
            </w:tr>
            <w:tr w:rsidR="004D1206" w:rsidRPr="00487289" w:rsidTr="004D1206"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1206" w:rsidRPr="00487289" w:rsidRDefault="004D1206" w:rsidP="004D1206">
                  <w:r w:rsidRPr="00487289"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1206" w:rsidRPr="00487289" w:rsidRDefault="004D1206" w:rsidP="004D1206">
                  <w:r w:rsidRPr="00487289"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1206" w:rsidRPr="00487289" w:rsidRDefault="004D1206" w:rsidP="004D1206">
                  <w:r w:rsidRPr="00487289">
                    <w:t> 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D1206" w:rsidRPr="00487289" w:rsidRDefault="004D1206" w:rsidP="004D1206">
                  <w:r w:rsidRPr="00487289">
                    <w:t> </w:t>
                  </w:r>
                </w:p>
              </w:tc>
            </w:tr>
          </w:tbl>
          <w:p w:rsidR="005452DE" w:rsidRPr="00487289" w:rsidRDefault="005452DE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>
            <w:pPr>
              <w:rPr>
                <w:color w:val="212121"/>
              </w:rPr>
            </w:pPr>
          </w:p>
          <w:p w:rsidR="00297F66" w:rsidRPr="00487289" w:rsidRDefault="00297F66" w:rsidP="00FA1BF8"/>
        </w:tc>
      </w:tr>
      <w:tr w:rsidR="005452DE" w:rsidRPr="00487289" w:rsidTr="00FA1BF8">
        <w:trPr>
          <w:trHeight w:val="200"/>
        </w:trPr>
        <w:tc>
          <w:tcPr>
            <w:tcW w:w="9285" w:type="dxa"/>
            <w:shd w:val="clear" w:color="auto" w:fill="F7CAAC"/>
          </w:tcPr>
          <w:p w:rsidR="005452DE" w:rsidRPr="00487289" w:rsidRDefault="005452DE" w:rsidP="00FA1BF8">
            <w:pPr>
              <w:rPr>
                <w:b/>
              </w:rPr>
            </w:pPr>
            <w:r w:rsidRPr="00487289">
              <w:rPr>
                <w:b/>
              </w:rPr>
              <w:lastRenderedPageBreak/>
              <w:t>Předpokládaná uplatnitelnost absolventů na trhu práce</w:t>
            </w:r>
          </w:p>
        </w:tc>
      </w:tr>
      <w:tr w:rsidR="005452DE" w:rsidRPr="00487289" w:rsidTr="00FA1BF8">
        <w:trPr>
          <w:trHeight w:val="2835"/>
        </w:trPr>
        <w:tc>
          <w:tcPr>
            <w:tcW w:w="9285" w:type="dxa"/>
            <w:shd w:val="clear" w:color="auto" w:fill="FFFFFF"/>
          </w:tcPr>
          <w:p w:rsidR="001F131F" w:rsidRPr="00487289" w:rsidRDefault="001F131F" w:rsidP="00541E60"/>
          <w:p w:rsidR="005452DE" w:rsidRPr="00487289" w:rsidRDefault="00DC34B2" w:rsidP="00541E60">
            <w:r w:rsidRPr="00487289">
              <w:t>Program je zaměřen na výkon</w:t>
            </w:r>
            <w:r w:rsidR="005452DE" w:rsidRPr="00487289">
              <w:t xml:space="preserve"> regulovaného povolání.</w:t>
            </w:r>
          </w:p>
          <w:p w:rsidR="005452DE" w:rsidRPr="00487289" w:rsidRDefault="005452DE" w:rsidP="004F254F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Absolvent studijního programu Učitelství pro mateřské školy se uplatní jako:</w:t>
            </w:r>
          </w:p>
          <w:p w:rsidR="005452DE" w:rsidRPr="00487289" w:rsidRDefault="00541E60" w:rsidP="006D16B7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87289">
              <w:rPr>
                <w:rFonts w:ascii="Times New Roman" w:hAnsi="Times New Roman"/>
                <w:bCs/>
                <w:sz w:val="20"/>
                <w:szCs w:val="20"/>
              </w:rPr>
              <w:t>učitel mateřské školy</w:t>
            </w:r>
            <w:r w:rsidR="004F254F" w:rsidRPr="00487289">
              <w:rPr>
                <w:rFonts w:ascii="Times New Roman" w:hAnsi="Times New Roman"/>
                <w:bCs/>
                <w:sz w:val="20"/>
                <w:szCs w:val="20"/>
              </w:rPr>
              <w:t xml:space="preserve"> – dle </w:t>
            </w:r>
            <w:r w:rsidR="004F254F" w:rsidRPr="00487289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Databáze regulovaných povolání a činností</w:t>
            </w:r>
            <w:r w:rsidR="006D16B7" w:rsidRPr="00487289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="006D16B7" w:rsidRPr="00487289">
              <w:rPr>
                <w:rFonts w:ascii="Times New Roman" w:hAnsi="Times New Roman"/>
                <w:bCs/>
                <w:iCs/>
                <w:sz w:val="20"/>
                <w:szCs w:val="20"/>
                <w:shd w:val="clear" w:color="auto" w:fill="FFFFFF"/>
              </w:rPr>
              <w:t xml:space="preserve">vykonává pedagogickou činnost v uvedené vzdělávací instituci, věková kategorie 3 – 6 let – jedná se o </w:t>
            </w:r>
            <w:r w:rsidR="005452DE" w:rsidRPr="00487289">
              <w:rPr>
                <w:rFonts w:ascii="Times New Roman" w:hAnsi="Times New Roman"/>
                <w:bCs/>
                <w:sz w:val="20"/>
                <w:szCs w:val="20"/>
              </w:rPr>
              <w:t>učitel</w:t>
            </w:r>
            <w:r w:rsidR="006D16B7" w:rsidRPr="00487289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="005452DE" w:rsidRPr="00487289">
              <w:rPr>
                <w:rFonts w:ascii="Times New Roman" w:hAnsi="Times New Roman"/>
                <w:bCs/>
                <w:sz w:val="20"/>
                <w:szCs w:val="20"/>
              </w:rPr>
              <w:t xml:space="preserve"> v různých typech mateřské školy (veřejné, soukromé, církevní mateřské školy);</w:t>
            </w:r>
          </w:p>
          <w:p w:rsidR="001018CD" w:rsidRPr="00487289" w:rsidRDefault="005452DE" w:rsidP="001018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t xml:space="preserve">péče o dítě do tří let věku v denním režimu </w:t>
            </w:r>
            <w:r w:rsidR="00AA3F2D" w:rsidRPr="00487289">
              <w:t xml:space="preserve">- </w:t>
            </w:r>
            <w:r w:rsidR="00AA3F2D" w:rsidRPr="00487289">
              <w:rPr>
                <w:bCs/>
              </w:rPr>
              <w:t xml:space="preserve">dle </w:t>
            </w:r>
            <w:r w:rsidR="00AA3F2D" w:rsidRPr="00487289">
              <w:rPr>
                <w:bCs/>
                <w:i/>
                <w:iCs/>
                <w:shd w:val="clear" w:color="auto" w:fill="FFFFFF"/>
              </w:rPr>
              <w:t xml:space="preserve">Databáze regulovaných povolání a činností </w:t>
            </w:r>
            <w:r w:rsidR="00AA3F2D" w:rsidRPr="00487289">
              <w:rPr>
                <w:bCs/>
                <w:iCs/>
                <w:shd w:val="clear" w:color="auto" w:fill="FFFFFF"/>
              </w:rPr>
              <w:t>vykonává</w:t>
            </w:r>
            <w:r w:rsidR="001018CD" w:rsidRPr="00487289">
              <w:rPr>
                <w:bCs/>
                <w:iCs/>
                <w:shd w:val="clear" w:color="auto" w:fill="FFFFFF"/>
              </w:rPr>
              <w:t xml:space="preserve"> výchovnou péči o svěřené děti do tří let věku v denním nebo v celotýdenním režimu zaměřenou na rozvoj rozumových a řečových schopností, pohybových, pracovních, hudebních, výtvarných schopností a kulturně hygienických návyků přiměřených věku dítěte, atd.</w:t>
            </w:r>
          </w:p>
          <w:p w:rsidR="005452DE" w:rsidRPr="00487289" w:rsidRDefault="005452DE" w:rsidP="004F254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87289">
              <w:rPr>
                <w:rFonts w:eastAsia="Calibri"/>
                <w:bCs/>
              </w:rPr>
              <w:t>pedagogický pracovník</w:t>
            </w:r>
            <w:r w:rsidRPr="00487289">
              <w:rPr>
                <w:rFonts w:eastAsia="Calibri"/>
              </w:rPr>
              <w:t xml:space="preserve"> ve specializovaných předškolních zařízeních (zájmová a jiná zařízeni pro děti předškolního věku) </w:t>
            </w:r>
          </w:p>
          <w:p w:rsidR="005452DE" w:rsidRPr="00487289" w:rsidRDefault="00DC34B2" w:rsidP="00047D6F">
            <w:pPr>
              <w:jc w:val="both"/>
            </w:pPr>
            <w:r w:rsidRPr="00487289">
              <w:t>Vzhledem k tomu</w:t>
            </w:r>
            <w:r w:rsidR="005452DE" w:rsidRPr="00487289">
              <w:t xml:space="preserve">, že </w:t>
            </w:r>
            <w:r w:rsidR="00541E60" w:rsidRPr="00487289">
              <w:t xml:space="preserve">studijní </w:t>
            </w:r>
            <w:r w:rsidR="005452DE" w:rsidRPr="00487289">
              <w:t xml:space="preserve">program má </w:t>
            </w:r>
            <w:r w:rsidR="00541E60" w:rsidRPr="00487289">
              <w:t xml:space="preserve">v stávající podobě </w:t>
            </w:r>
            <w:r w:rsidR="005452DE" w:rsidRPr="00487289">
              <w:t xml:space="preserve">stabilní pozici, nemá zatím problémy s počtem uchazečů, ani </w:t>
            </w:r>
            <w:r w:rsidRPr="00487289">
              <w:t>s</w:t>
            </w:r>
            <w:r w:rsidR="005452DE" w:rsidRPr="00487289">
              <w:t xml:space="preserve"> uplatnitelností </w:t>
            </w:r>
            <w:r w:rsidRPr="00487289">
              <w:t xml:space="preserve">absolventů </w:t>
            </w:r>
            <w:r w:rsidR="005452DE" w:rsidRPr="00487289">
              <w:t>v praxi. Pracoviště, kde je program uskutečňován</w:t>
            </w:r>
            <w:r w:rsidRPr="00487289">
              <w:t>,</w:t>
            </w:r>
            <w:r w:rsidR="005452DE" w:rsidRPr="00487289">
              <w:t xml:space="preserve"> organizuje každý rok tzv. Setkání absolventů. Podle informací z těchto setkání </w:t>
            </w:r>
            <w:r w:rsidR="001F3A1A">
              <w:t>a podle</w:t>
            </w:r>
            <w:r w:rsidR="001F3A1A" w:rsidRPr="00487289">
              <w:rPr>
                <w:color w:val="000000"/>
                <w:shd w:val="clear" w:color="auto" w:fill="FFFFFF"/>
              </w:rPr>
              <w:t xml:space="preserve"> výsledk</w:t>
            </w:r>
            <w:r w:rsidR="004E2BC8">
              <w:rPr>
                <w:color w:val="000000"/>
                <w:shd w:val="clear" w:color="auto" w:fill="FFFFFF"/>
              </w:rPr>
              <w:t>ů</w:t>
            </w:r>
            <w:r w:rsidR="001F3A1A" w:rsidRPr="00487289">
              <w:rPr>
                <w:color w:val="000000"/>
                <w:shd w:val="clear" w:color="auto" w:fill="FFFFFF"/>
              </w:rPr>
              <w:t xml:space="preserve"> statistik MPSV ČR, které jsou každoročně zasílány na UTB</w:t>
            </w:r>
            <w:r w:rsidR="004E2BC8">
              <w:rPr>
                <w:color w:val="000000"/>
                <w:shd w:val="clear" w:color="auto" w:fill="FFFFFF"/>
              </w:rPr>
              <w:t>,</w:t>
            </w:r>
            <w:r w:rsidR="001F3A1A" w:rsidRPr="00487289">
              <w:t xml:space="preserve"> </w:t>
            </w:r>
            <w:r w:rsidR="005452DE" w:rsidRPr="00487289">
              <w:t>je uplatnitelnost absolventů programu doposud velmi vysoká.</w:t>
            </w:r>
            <w:r w:rsidR="001F3A1A" w:rsidRPr="00487289">
              <w:rPr>
                <w:color w:val="000000"/>
                <w:shd w:val="clear" w:color="auto" w:fill="FFFFFF"/>
              </w:rPr>
              <w:t xml:space="preserve"> </w:t>
            </w:r>
          </w:p>
          <w:p w:rsidR="005452DE" w:rsidRPr="00487289" w:rsidRDefault="005452DE" w:rsidP="00047D6F">
            <w:pPr>
              <w:jc w:val="both"/>
              <w:rPr>
                <w:b/>
              </w:rPr>
            </w:pPr>
          </w:p>
          <w:p w:rsidR="005452DE" w:rsidRPr="00487289" w:rsidRDefault="00047D6F" w:rsidP="00047D6F">
            <w:pPr>
              <w:jc w:val="both"/>
            </w:pPr>
            <w:r w:rsidRPr="00487289">
              <w:t>Stručná c</w:t>
            </w:r>
            <w:r w:rsidR="005452DE" w:rsidRPr="00487289">
              <w:t xml:space="preserve">harakteristika zaměstnavatelů, </w:t>
            </w:r>
            <w:r w:rsidRPr="00487289">
              <w:t>u kterých</w:t>
            </w:r>
            <w:r w:rsidR="005452DE" w:rsidRPr="00487289">
              <w:t xml:space="preserve"> absolvent</w:t>
            </w:r>
            <w:r w:rsidRPr="00487289">
              <w:t xml:space="preserve"> studijního programu</w:t>
            </w:r>
            <w:r w:rsidR="005452DE" w:rsidRPr="00487289">
              <w:t xml:space="preserve"> </w:t>
            </w:r>
            <w:r w:rsidRPr="00487289">
              <w:t>může uplatnit</w:t>
            </w:r>
            <w:r w:rsidR="005452DE" w:rsidRPr="00487289">
              <w:t xml:space="preserve"> získané vzdělání:</w:t>
            </w:r>
          </w:p>
          <w:p w:rsidR="001F131F" w:rsidRPr="00487289" w:rsidRDefault="001F131F" w:rsidP="00047D6F">
            <w:pPr>
              <w:jc w:val="both"/>
            </w:pPr>
          </w:p>
          <w:p w:rsidR="00434729" w:rsidRPr="00487289" w:rsidRDefault="005452DE" w:rsidP="00047D6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289">
              <w:rPr>
                <w:rFonts w:ascii="Times New Roman" w:hAnsi="Times New Roman"/>
                <w:sz w:val="20"/>
                <w:szCs w:val="20"/>
              </w:rPr>
              <w:t xml:space="preserve">Hlavní uplatnění absolventů </w:t>
            </w:r>
            <w:r w:rsidR="00541E60" w:rsidRPr="00487289">
              <w:rPr>
                <w:rFonts w:ascii="Times New Roman" w:hAnsi="Times New Roman"/>
                <w:sz w:val="20"/>
                <w:szCs w:val="20"/>
              </w:rPr>
              <w:t xml:space="preserve">předkládaného studijního </w:t>
            </w:r>
            <w:r w:rsidRPr="00487289">
              <w:rPr>
                <w:rFonts w:ascii="Times New Roman" w:hAnsi="Times New Roman"/>
                <w:sz w:val="20"/>
                <w:szCs w:val="20"/>
              </w:rPr>
              <w:t xml:space="preserve">programu je v mateřských školách. Ty mohou být zřizované MŠMT, krajem, obcí nebo svazkem obci, právnickou nebo fyzickou osobou či církví, přičemž mohou, ale nemusí být zařazeny do rejstříku škol a školských zařízení. Kompetence zaměstnavatele má především zřizovatel, pokud jde o pracovněprávní vztahy, pak v pozici zaměstnavatele vůči zaměstnancům školy vystupuje ředitel školy. Absolvent programu je způsobilý působit ve všech těchto mateřských školách, tedy ve školách pracujících podle režimu školského zákona. </w:t>
            </w:r>
          </w:p>
          <w:p w:rsidR="00434729" w:rsidRPr="00487289" w:rsidRDefault="00297F66" w:rsidP="00AF5734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sz w:val="20"/>
                <w:szCs w:val="20"/>
              </w:rPr>
            </w:pPr>
            <w:r w:rsidRPr="00487289">
              <w:rPr>
                <w:rFonts w:ascii="Times New Roman" w:hAnsi="Times New Roman"/>
                <w:sz w:val="20"/>
                <w:szCs w:val="20"/>
              </w:rPr>
              <w:t>Absolvent se může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52DE" w:rsidRPr="00487289">
              <w:rPr>
                <w:rFonts w:ascii="Times New Roman" w:hAnsi="Times New Roman"/>
                <w:sz w:val="20"/>
                <w:szCs w:val="20"/>
              </w:rPr>
              <w:t xml:space="preserve">uplatnit 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5452DE" w:rsidRPr="00487289">
              <w:rPr>
                <w:rFonts w:ascii="Times New Roman" w:hAnsi="Times New Roman"/>
                <w:sz w:val="20"/>
                <w:szCs w:val="20"/>
              </w:rPr>
              <w:t>v mateřských ško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>lách nebo předškolních zařízeních</w:t>
            </w:r>
            <w:r w:rsidR="005452DE" w:rsidRPr="00487289">
              <w:rPr>
                <w:rFonts w:ascii="Times New Roman" w:hAnsi="Times New Roman"/>
                <w:sz w:val="20"/>
                <w:szCs w:val="20"/>
              </w:rPr>
              <w:t xml:space="preserve"> zřizovaných v režimu živnostenského zákona (např. soukromé dětské kluby), ve firemních školách zřízených pro vzdělávání děti zaměstnanců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 xml:space="preserve"> (můžou a nemusí být registrovány v rejstříku škol)</w:t>
            </w:r>
            <w:r w:rsidR="005452DE" w:rsidRPr="00487289">
              <w:rPr>
                <w:rFonts w:ascii="Times New Roman" w:hAnsi="Times New Roman"/>
                <w:sz w:val="20"/>
                <w:szCs w:val="20"/>
              </w:rPr>
              <w:t>, v dětských skupinách (v režimu zákona o poskytování služby péče o dítě v dětské skupině), jako chůva či pečovatel na nekomerčním základě (jako rodič v domácnosti) apod.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 xml:space="preserve"> Absolvent studijního programu je způsobilý pracovat i v</w:t>
            </w:r>
            <w:r w:rsidR="00AF5734" w:rsidRPr="00487289">
              <w:rPr>
                <w:rFonts w:ascii="Times New Roman" w:hAnsi="Times New Roman"/>
                <w:sz w:val="20"/>
                <w:szCs w:val="20"/>
              </w:rPr>
              <w:t> </w:t>
            </w:r>
            <w:r w:rsidR="00047D6F" w:rsidRPr="00487289">
              <w:rPr>
                <w:rFonts w:ascii="Times New Roman" w:hAnsi="Times New Roman"/>
                <w:sz w:val="20"/>
                <w:szCs w:val="20"/>
              </w:rPr>
              <w:t>pozici</w:t>
            </w:r>
            <w:r w:rsidR="00AF5734" w:rsidRPr="00487289">
              <w:rPr>
                <w:rFonts w:ascii="Times New Roman" w:hAnsi="Times New Roman"/>
                <w:sz w:val="20"/>
                <w:szCs w:val="20"/>
              </w:rPr>
              <w:t xml:space="preserve"> pracovníka</w:t>
            </w:r>
            <w:r w:rsidR="00047D6F" w:rsidRPr="00487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4729" w:rsidRPr="00487289">
              <w:rPr>
                <w:rFonts w:ascii="Times New Roman" w:hAnsi="Times New Roman"/>
                <w:sz w:val="20"/>
                <w:szCs w:val="20"/>
              </w:rPr>
              <w:t>pracovníka zabezpečujícího péči o dítě do tří let věku v denním režimu</w:t>
            </w:r>
            <w:r w:rsidR="00434729" w:rsidRPr="00487289">
              <w:rPr>
                <w:sz w:val="20"/>
                <w:szCs w:val="20"/>
              </w:rPr>
              <w:t>.</w:t>
            </w:r>
          </w:p>
          <w:p w:rsidR="005452DE" w:rsidRPr="00487289" w:rsidRDefault="005452DE" w:rsidP="00FA1BF8">
            <w:pPr>
              <w:jc w:val="both"/>
            </w:pPr>
          </w:p>
        </w:tc>
      </w:tr>
    </w:tbl>
    <w:p w:rsidR="005452DE" w:rsidRPr="00487289" w:rsidRDefault="005452DE" w:rsidP="005452DE"/>
    <w:p w:rsidR="00541E60" w:rsidRPr="00487289" w:rsidRDefault="00541E60" w:rsidP="005452DE"/>
    <w:p w:rsidR="00541E60" w:rsidRPr="00487289" w:rsidRDefault="00541E60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EB2F71" w:rsidRPr="00487289" w:rsidRDefault="00EB2F71" w:rsidP="005452DE"/>
    <w:p w:rsidR="00541E60" w:rsidRPr="00487289" w:rsidRDefault="00541E60" w:rsidP="005452DE"/>
    <w:p w:rsidR="005452DE" w:rsidRPr="00487289" w:rsidRDefault="005452DE" w:rsidP="005452DE">
      <w:pPr>
        <w:shd w:val="clear" w:color="auto" w:fill="C6D9F1" w:themeFill="text2" w:themeFillTint="33"/>
        <w:rPr>
          <w:b/>
          <w:sz w:val="28"/>
        </w:rPr>
      </w:pPr>
      <w:r w:rsidRPr="00487289">
        <w:rPr>
          <w:b/>
          <w:sz w:val="28"/>
        </w:rPr>
        <w:lastRenderedPageBreak/>
        <w:t>E – Sebehodnotící zpráva</w:t>
      </w:r>
    </w:p>
    <w:p w:rsidR="005452DE" w:rsidRPr="00487289" w:rsidRDefault="005452DE" w:rsidP="005452DE"/>
    <w:p w:rsidR="005452DE" w:rsidRPr="00487289" w:rsidRDefault="005452DE" w:rsidP="005452DE"/>
    <w:p w:rsidR="002A04E4" w:rsidRDefault="00FD7856" w:rsidP="00440B6C">
      <w:pPr>
        <w:rPr>
          <w:b/>
          <w:sz w:val="28"/>
          <w:szCs w:val="28"/>
        </w:rPr>
      </w:pPr>
      <w:r w:rsidRPr="00487289">
        <w:rPr>
          <w:b/>
          <w:sz w:val="28"/>
          <w:szCs w:val="28"/>
        </w:rPr>
        <w:t xml:space="preserve">Sebehodnotící </w:t>
      </w:r>
      <w:r w:rsidR="00E704AE" w:rsidRPr="00487289">
        <w:rPr>
          <w:b/>
          <w:sz w:val="28"/>
          <w:szCs w:val="28"/>
        </w:rPr>
        <w:t>zpráva pro akreditaci studijního programu</w:t>
      </w:r>
      <w:r w:rsidR="00440B6C" w:rsidRPr="00487289">
        <w:rPr>
          <w:b/>
          <w:sz w:val="28"/>
          <w:szCs w:val="28"/>
        </w:rPr>
        <w:t xml:space="preserve"> </w:t>
      </w:r>
    </w:p>
    <w:p w:rsidR="00FD7856" w:rsidRPr="00487289" w:rsidRDefault="00440B6C" w:rsidP="00440B6C">
      <w:pPr>
        <w:rPr>
          <w:b/>
          <w:sz w:val="28"/>
          <w:szCs w:val="28"/>
        </w:rPr>
      </w:pPr>
      <w:r w:rsidRPr="00487289">
        <w:rPr>
          <w:b/>
          <w:sz w:val="28"/>
          <w:szCs w:val="28"/>
        </w:rPr>
        <w:t>Učitelství pro mateřské školy</w:t>
      </w:r>
    </w:p>
    <w:p w:rsidR="00FD7856" w:rsidRPr="00487289" w:rsidRDefault="00FD7856" w:rsidP="00FD7856">
      <w:pPr>
        <w:ind w:left="426"/>
        <w:jc w:val="both"/>
        <w:rPr>
          <w:sz w:val="28"/>
          <w:szCs w:val="28"/>
        </w:rPr>
      </w:pPr>
    </w:p>
    <w:p w:rsidR="00FD7856" w:rsidRPr="00487289" w:rsidRDefault="00FD7856" w:rsidP="00440B6C">
      <w:pPr>
        <w:pStyle w:val="Nadpis1"/>
        <w:spacing w:before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289">
        <w:rPr>
          <w:rFonts w:ascii="Times New Roman" w:hAnsi="Times New Roman"/>
          <w:b/>
          <w:color w:val="000000" w:themeColor="text1"/>
          <w:sz w:val="28"/>
          <w:szCs w:val="28"/>
        </w:rPr>
        <w:t>Instituce</w:t>
      </w:r>
    </w:p>
    <w:p w:rsidR="00FD7856" w:rsidRPr="00487289" w:rsidRDefault="00FD7856" w:rsidP="00440B6C">
      <w:pPr>
        <w:ind w:left="426"/>
        <w:rPr>
          <w:bCs/>
          <w:sz w:val="28"/>
          <w:szCs w:val="28"/>
          <w:u w:val="single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487289">
        <w:rPr>
          <w:rFonts w:ascii="Times New Roman" w:hAnsi="Times New Roman"/>
          <w:b/>
          <w:color w:val="000000" w:themeColor="text1"/>
          <w:sz w:val="24"/>
          <w:szCs w:val="28"/>
        </w:rPr>
        <w:t>Působnost orgánů vysoké školy</w:t>
      </w:r>
    </w:p>
    <w:p w:rsidR="00440B6C" w:rsidRPr="00487289" w:rsidRDefault="00440B6C" w:rsidP="00440B6C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Standardy 1.1-1.2</w:t>
      </w:r>
    </w:p>
    <w:p w:rsidR="00440B6C" w:rsidRPr="00487289" w:rsidRDefault="00440B6C" w:rsidP="00440B6C">
      <w:pPr>
        <w:tabs>
          <w:tab w:val="left" w:pos="2835"/>
        </w:tabs>
      </w:pPr>
    </w:p>
    <w:p w:rsidR="00FD7856" w:rsidRPr="00054AAA" w:rsidRDefault="00FD7856" w:rsidP="00440B6C">
      <w:pPr>
        <w:pStyle w:val="Nadpis2"/>
        <w:spacing w:before="0" w:line="240" w:lineRule="auto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54AAA">
        <w:rPr>
          <w:rFonts w:ascii="Times New Roman" w:hAnsi="Times New Roman"/>
          <w:color w:val="000000" w:themeColor="text1"/>
          <w:sz w:val="20"/>
          <w:szCs w:val="20"/>
        </w:rPr>
        <w:t>Univerzita Tomáše Bati ve Zlíně (dále jen UTB ve Zlíně) má vymezen orgán vysoké školy, který plní působnost statutárního orgánu, a má vymezeny další orgány, včetně jejich působnosti, pravomoci a odpovědnosti. Statutární orgán a další orgány UTB ve Zlíně jsou vymezeny ve „Statutu UTB ve Zlíně ze dne 5. ledna 2017“.</w:t>
      </w:r>
      <w:r w:rsidRPr="00054AAA">
        <w:rPr>
          <w:rStyle w:val="Znakapoznpodarou"/>
          <w:rFonts w:ascii="Times New Roman" w:hAnsi="Times New Roman"/>
          <w:color w:val="000000" w:themeColor="text1"/>
          <w:sz w:val="20"/>
          <w:szCs w:val="20"/>
        </w:rPr>
        <w:footnoteReference w:id="1"/>
      </w:r>
    </w:p>
    <w:p w:rsidR="00FD7856" w:rsidRDefault="00FD7856" w:rsidP="00440B6C">
      <w:pPr>
        <w:rPr>
          <w:color w:val="000000" w:themeColor="text1"/>
          <w:sz w:val="26"/>
          <w:szCs w:val="26"/>
        </w:rPr>
      </w:pPr>
    </w:p>
    <w:p w:rsidR="009C2F50" w:rsidRPr="00487289" w:rsidRDefault="009C2F50" w:rsidP="00440B6C">
      <w:pPr>
        <w:rPr>
          <w:color w:val="000000" w:themeColor="text1"/>
          <w:sz w:val="26"/>
          <w:szCs w:val="26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487289">
        <w:rPr>
          <w:rFonts w:ascii="Times New Roman" w:hAnsi="Times New Roman"/>
          <w:b/>
          <w:color w:val="000000" w:themeColor="text1"/>
          <w:sz w:val="24"/>
        </w:rPr>
        <w:t xml:space="preserve">Vnitřní systém zajišťování kvality </w:t>
      </w:r>
    </w:p>
    <w:p w:rsidR="00440B6C" w:rsidRPr="00487289" w:rsidRDefault="00440B6C" w:rsidP="00440B6C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color w:val="000000" w:themeColor="text1"/>
        </w:rPr>
      </w:pPr>
      <w:r w:rsidRPr="00487289">
        <w:rPr>
          <w:rFonts w:ascii="Times New Roman" w:hAnsi="Times New Roman"/>
          <w:color w:val="000000" w:themeColor="text1"/>
        </w:rPr>
        <w:t>Vymezení pravomoci a odpovědnost za kvalitu</w:t>
      </w:r>
    </w:p>
    <w:p w:rsidR="00440B6C" w:rsidRPr="00487289" w:rsidRDefault="00440B6C" w:rsidP="00440B6C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  <w:rPr>
          <w:color w:val="000000" w:themeColor="text1"/>
        </w:rPr>
      </w:pPr>
      <w:r w:rsidRPr="00487289">
        <w:rPr>
          <w:color w:val="000000" w:themeColor="text1"/>
        </w:rPr>
        <w:tab/>
      </w:r>
      <w:r w:rsidRPr="00487289">
        <w:rPr>
          <w:color w:val="000000" w:themeColor="text1"/>
        </w:rPr>
        <w:tab/>
        <w:t xml:space="preserve">Standard 1.3 </w:t>
      </w:r>
    </w:p>
    <w:p w:rsidR="00440B6C" w:rsidRPr="00487289" w:rsidRDefault="00440B6C" w:rsidP="00440B6C">
      <w:pPr>
        <w:tabs>
          <w:tab w:val="left" w:pos="2835"/>
        </w:tabs>
        <w:rPr>
          <w:color w:val="000000" w:themeColor="text1"/>
        </w:rPr>
      </w:pPr>
    </w:p>
    <w:p w:rsidR="00FD7856" w:rsidRPr="00487289" w:rsidRDefault="00FD7856" w:rsidP="00440B6C">
      <w:pPr>
        <w:tabs>
          <w:tab w:val="left" w:pos="2835"/>
        </w:tabs>
        <w:jc w:val="both"/>
        <w:rPr>
          <w:color w:val="000000" w:themeColor="text1"/>
        </w:rPr>
      </w:pPr>
      <w:r w:rsidRPr="00487289">
        <w:rPr>
          <w:color w:val="000000" w:themeColor="text1"/>
        </w:rPr>
        <w:t xml:space="preserve">UTB ve Zlíně má na všech úrovních řízení vysoké školy vymezeny pravomoci a odpovědnost za kvalitu vzdělávací činnosti, vědecké a výzkumné, vývojové a inovační, umělecké nebo další tvůrčí činnosti (dále jen „tvůrčí činnost“) a s nimi souvisejících činností tak, aby tvořily funkční celek. Tyto pravomoci a </w:t>
      </w:r>
      <w:r w:rsidR="00440B6C" w:rsidRPr="00487289">
        <w:rPr>
          <w:color w:val="000000" w:themeColor="text1"/>
        </w:rPr>
        <w:t>odpovědnost jsou</w:t>
      </w:r>
      <w:r w:rsidRPr="00487289">
        <w:rPr>
          <w:color w:val="000000" w:themeColor="text1"/>
        </w:rPr>
        <w:t xml:space="preserve"> vymezeny v „Pravidlech systému zajišťování kvality vzdělávací, tvůrčí a s nimi souvisejících činností a vnitřního hodnocení kvality vzdělávací, tvůrčí a s nimi souvisejících činností UTB“ ze dne 28. června 2017.</w:t>
      </w:r>
      <w:r w:rsidRPr="00487289">
        <w:rPr>
          <w:rStyle w:val="Znakapoznpodarou"/>
          <w:color w:val="000000" w:themeColor="text1"/>
        </w:rPr>
        <w:footnoteReference w:id="2"/>
      </w:r>
    </w:p>
    <w:p w:rsidR="00FD7856" w:rsidRPr="00487289" w:rsidRDefault="00FD7856" w:rsidP="00440B6C">
      <w:pPr>
        <w:jc w:val="both"/>
      </w:pPr>
      <w:r w:rsidRPr="00487289">
        <w:t>Pro účely zajišťování kvality má pak jmenovánu čtrnáctičlennou Radu pro vnitřní hodnocení UTB ve Zlíně, která se řídí Jednacím řádem Rady pro vnitřní hodnocení UTB (Směrnice rektora č. 18/2017) ze dne 15. května 2017.</w:t>
      </w:r>
      <w:r w:rsidRPr="00487289">
        <w:rPr>
          <w:rStyle w:val="Znakapoznpodarou"/>
        </w:rPr>
        <w:footnoteReference w:id="3"/>
      </w:r>
    </w:p>
    <w:p w:rsidR="00FD7856" w:rsidRPr="00487289" w:rsidRDefault="00FD7856" w:rsidP="00440B6C">
      <w:pPr>
        <w:pStyle w:val="Nadpis3"/>
        <w:numPr>
          <w:ilvl w:val="0"/>
          <w:numId w:val="0"/>
        </w:numPr>
        <w:spacing w:before="0" w:line="240" w:lineRule="auto"/>
        <w:ind w:left="1080"/>
        <w:rPr>
          <w:rFonts w:ascii="Times New Roman" w:hAnsi="Times New Roman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Procesy vzniku a úprav studijních programů </w:t>
      </w:r>
    </w:p>
    <w:p w:rsidR="00440B6C" w:rsidRPr="00487289" w:rsidRDefault="00440B6C" w:rsidP="00440B6C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1.4</w:t>
      </w:r>
    </w:p>
    <w:p w:rsidR="00440B6C" w:rsidRPr="00487289" w:rsidRDefault="00440B6C" w:rsidP="00440B6C">
      <w:pPr>
        <w:tabs>
          <w:tab w:val="left" w:pos="2835"/>
        </w:tabs>
      </w:pPr>
    </w:p>
    <w:p w:rsidR="00FD7856" w:rsidRPr="00487289" w:rsidRDefault="00FD7856" w:rsidP="00440B6C">
      <w:pPr>
        <w:tabs>
          <w:tab w:val="left" w:pos="2835"/>
        </w:tabs>
        <w:jc w:val="both"/>
      </w:pPr>
      <w:r w:rsidRPr="00487289">
        <w:t>UTB ve Zlíně disponuje vnitřním předpisem, který podrobně vymezuje veškeré procesy vzniku, schvalování a změn návrhů studijních programů před jejich předložením k akreditaci Národnímu akreditačnímu úřadu pro vysoké školství. Dané procesy jsou popsány v „Řádu pro tvorbu, schvalování, uskutečňování a změny studijních programů Univerzity Tomáše Bati ve Zlíně“ ze dne 28. června 2017.</w:t>
      </w:r>
      <w:r w:rsidRPr="00487289">
        <w:rPr>
          <w:rStyle w:val="Znakapoznpodarou"/>
        </w:rPr>
        <w:footnoteReference w:id="4"/>
      </w:r>
    </w:p>
    <w:p w:rsidR="00FD7856" w:rsidRPr="00487289" w:rsidRDefault="00FD7856" w:rsidP="00440B6C">
      <w:pPr>
        <w:tabs>
          <w:tab w:val="left" w:pos="2835"/>
        </w:tabs>
        <w:jc w:val="both"/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Principy a systém uznávání zahraničního vzdělávání pro přijetí ke studiu </w:t>
      </w:r>
    </w:p>
    <w:p w:rsidR="00440B6C" w:rsidRPr="00487289" w:rsidRDefault="00440B6C" w:rsidP="00440B6C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1.5</w:t>
      </w:r>
    </w:p>
    <w:p w:rsidR="00440B6C" w:rsidRPr="00487289" w:rsidRDefault="00440B6C" w:rsidP="00440B6C">
      <w:pPr>
        <w:tabs>
          <w:tab w:val="left" w:pos="2835"/>
        </w:tabs>
      </w:pPr>
    </w:p>
    <w:p w:rsidR="00FD7856" w:rsidRPr="00487289" w:rsidRDefault="00FD7856" w:rsidP="00440B6C">
      <w:pPr>
        <w:tabs>
          <w:tab w:val="left" w:pos="2835"/>
        </w:tabs>
        <w:jc w:val="both"/>
      </w:pPr>
      <w:r w:rsidRPr="00487289">
        <w:t>UTB ve Zlíně má vytvořena pravidla a stanoveny principy uznávání zahraničního vzdělávání pro přijetí ke studiu, včetně popsaného procesu posuzování splnění podmínky předchozího vzdělání. Systém a principy jsou systematizovány ve směrnici rektora SR/13/2017 „Uznání zahraničního středoškolského a vysokoškolského vzdělání a kvalifikace“ ze dne 12. 4. 2017.</w:t>
      </w:r>
      <w:r w:rsidRPr="00487289">
        <w:rPr>
          <w:rStyle w:val="Znakapoznpodarou"/>
        </w:rPr>
        <w:footnoteReference w:id="5"/>
      </w:r>
    </w:p>
    <w:p w:rsidR="00FD7856" w:rsidRPr="00487289" w:rsidRDefault="00FD7856" w:rsidP="00440B6C">
      <w:pPr>
        <w:tabs>
          <w:tab w:val="left" w:pos="2835"/>
        </w:tabs>
        <w:jc w:val="both"/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lastRenderedPageBreak/>
        <w:t xml:space="preserve">Vedení kvalifikačních a rigorózních prací </w:t>
      </w:r>
    </w:p>
    <w:p w:rsidR="00433701" w:rsidRPr="00487289" w:rsidRDefault="00433701" w:rsidP="00433701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1.6</w:t>
      </w:r>
    </w:p>
    <w:p w:rsidR="00433701" w:rsidRPr="00487289" w:rsidRDefault="00433701" w:rsidP="00440B6C">
      <w:pPr>
        <w:tabs>
          <w:tab w:val="left" w:pos="2835"/>
        </w:tabs>
      </w:pPr>
    </w:p>
    <w:p w:rsidR="00FD7856" w:rsidRPr="00487289" w:rsidRDefault="007B2431" w:rsidP="00440B6C">
      <w:pPr>
        <w:tabs>
          <w:tab w:val="left" w:pos="2835"/>
        </w:tabs>
        <w:jc w:val="both"/>
      </w:pPr>
      <w:r w:rsidRPr="00487289">
        <w:t xml:space="preserve">UTB ve Zlíně přijala </w:t>
      </w:r>
      <w:r w:rsidR="00FD7856" w:rsidRPr="00487289">
        <w:t xml:space="preserve">dostatečně účinná opatření zajišťující úroveň kvality kvalifikačních prací a systematicky dbá na kvalitu obhájených kvalifikačních prací a obhájených rigorózních prací. V rámci svých pravidel stanovuje požadavky na způsob vedení těchto prací a kvalifikační požadavky na osoby, které vedou kvalifikační práce nebo rigorózní práce, a stanovuje nejvyšší počet kvalifikačních prací nebo rigorózních prací, které může vést jedna osoba. </w:t>
      </w:r>
    </w:p>
    <w:p w:rsidR="00FD7856" w:rsidRPr="00487289" w:rsidRDefault="00FD7856" w:rsidP="00440B6C">
      <w:pPr>
        <w:tabs>
          <w:tab w:val="left" w:pos="2835"/>
        </w:tabs>
        <w:jc w:val="both"/>
      </w:pPr>
      <w:r w:rsidRPr="00487289">
        <w:t>Danou problematiku upravuje čl. 16 a 17 „Řádu pro tvorbu, schvalování, uskutečňování a změny studijních programů Univerzity Tomáše Bati ve Zlíně“ a čl. 28 „Studijního a zkušebního řádu Univerzity Tomáše Bati ve Zlíně“.</w:t>
      </w:r>
      <w:r w:rsidRPr="00487289">
        <w:rPr>
          <w:rStyle w:val="Znakapoznpodarou"/>
        </w:rPr>
        <w:footnoteReference w:id="6"/>
      </w:r>
    </w:p>
    <w:p w:rsidR="00A7379B" w:rsidRPr="00487289" w:rsidRDefault="007B2431" w:rsidP="00440B6C">
      <w:pPr>
        <w:tabs>
          <w:tab w:val="left" w:pos="2835"/>
        </w:tabs>
        <w:jc w:val="both"/>
      </w:pPr>
      <w:r w:rsidRPr="00487289">
        <w:t>Ú</w:t>
      </w:r>
      <w:r w:rsidR="00A7379B" w:rsidRPr="00487289">
        <w:t xml:space="preserve">roveň kvality závěrečných prací </w:t>
      </w:r>
      <w:r w:rsidRPr="00487289">
        <w:t xml:space="preserve">dále zajišťuje </w:t>
      </w:r>
      <w:r w:rsidR="00A7379B" w:rsidRPr="00487289">
        <w:t>Směrnice rektora SR/20/2016</w:t>
      </w:r>
      <w:r w:rsidR="007E7EE0" w:rsidRPr="00487289">
        <w:t xml:space="preserve"> „Jednotná formální úprava diplomových a bakalářských prací, jejich uložení a zpřístupnění“.</w:t>
      </w:r>
      <w:r w:rsidR="007E7EE0" w:rsidRPr="00487289">
        <w:rPr>
          <w:rStyle w:val="Znakapoznpodarou"/>
        </w:rPr>
        <w:footnoteReference w:id="7"/>
      </w:r>
    </w:p>
    <w:p w:rsidR="00433701" w:rsidRPr="00487289" w:rsidRDefault="00C6679B" w:rsidP="00440B6C">
      <w:pPr>
        <w:tabs>
          <w:tab w:val="left" w:pos="2835"/>
        </w:tabs>
        <w:jc w:val="both"/>
      </w:pPr>
      <w:r w:rsidRPr="00487289">
        <w:t>Na úrovni FHS UTB, která předkládaný program zabezpečuje, upravuje danou problematiku</w:t>
      </w:r>
      <w:r w:rsidR="008E7ECD" w:rsidRPr="00487289">
        <w:t xml:space="preserve"> čl. 28 vnitřního předpisu FHS UTB „Pravidla průběhu studia ve studijních programech uskutečňovaných na Fakultě humanitních studií“.</w:t>
      </w:r>
      <w:r w:rsidR="00790CA6" w:rsidRPr="00487289">
        <w:rPr>
          <w:rStyle w:val="Znakapoznpodarou"/>
        </w:rPr>
        <w:footnoteReference w:id="8"/>
      </w:r>
    </w:p>
    <w:p w:rsidR="002F439A" w:rsidRPr="00487289" w:rsidRDefault="002F439A" w:rsidP="00440B6C">
      <w:pPr>
        <w:tabs>
          <w:tab w:val="left" w:pos="2835"/>
        </w:tabs>
        <w:jc w:val="both"/>
        <w:rPr>
          <w:bCs/>
        </w:rPr>
      </w:pPr>
      <w:r w:rsidRPr="00487289">
        <w:t>Dalším opatřením zabezpečujícím úroveň kvality závěrečné bakalářské práce v předkládaném studijním programu Učitelství pro mateřské školy je „</w:t>
      </w:r>
      <w:r w:rsidR="00CC0716" w:rsidRPr="005E4B9B">
        <w:t>Manuál pro zpracování závěrečné práce ve studijním oboru Učitelství pro mateřské školy“.</w:t>
      </w:r>
      <w:r w:rsidR="007905FB" w:rsidRPr="00DA339C">
        <w:rPr>
          <w:rStyle w:val="Znakapoznpodarou"/>
        </w:rPr>
        <w:footnoteReference w:id="9"/>
      </w:r>
      <w:r w:rsidR="00CC0716" w:rsidRPr="005E4B9B">
        <w:t xml:space="preserve"> T</w:t>
      </w:r>
      <w:r w:rsidRPr="00DA339C">
        <w:t xml:space="preserve">en </w:t>
      </w:r>
      <w:r w:rsidR="00CC0716" w:rsidRPr="005E4B9B">
        <w:t>specifikuje p</w:t>
      </w:r>
      <w:r w:rsidR="0092241F" w:rsidRPr="00487289">
        <w:t>ožadavky na kvalitu</w:t>
      </w:r>
      <w:r w:rsidRPr="00487289">
        <w:t xml:space="preserve"> i vedení bakalářské práce v</w:t>
      </w:r>
      <w:r w:rsidR="00540AE7" w:rsidRPr="00487289">
        <w:t xml:space="preserve"> daném </w:t>
      </w:r>
      <w:r w:rsidRPr="00487289">
        <w:t>programu.</w:t>
      </w:r>
      <w:r w:rsidR="00540AE7" w:rsidRPr="00487289">
        <w:t xml:space="preserve"> Bakalářská práce může mí</w:t>
      </w:r>
      <w:r w:rsidR="00DD4766">
        <w:t>t</w:t>
      </w:r>
      <w:r w:rsidR="00540AE7" w:rsidRPr="00487289">
        <w:t xml:space="preserve"> charakter výzkumné studie, její součástí je tedy empirický výzkum</w:t>
      </w:r>
      <w:r w:rsidR="00DC34B2" w:rsidRPr="00487289">
        <w:t>,</w:t>
      </w:r>
      <w:r w:rsidR="00540AE7" w:rsidRPr="00487289">
        <w:t xml:space="preserve"> anebo má charakter aplikační práce. V ní může být řešen </w:t>
      </w:r>
      <w:r w:rsidR="0092241F" w:rsidRPr="00487289">
        <w:t>vybraný aspekt</w:t>
      </w:r>
      <w:r w:rsidR="0092241F" w:rsidRPr="00487289">
        <w:rPr>
          <w:bCs/>
        </w:rPr>
        <w:t xml:space="preserve"> edukační praxe mateřské školy a zpracován v didaktické rovině.</w:t>
      </w:r>
    </w:p>
    <w:p w:rsidR="00EB2F71" w:rsidRPr="00487289" w:rsidRDefault="00EB2F71" w:rsidP="00440B6C">
      <w:pPr>
        <w:tabs>
          <w:tab w:val="left" w:pos="2835"/>
        </w:tabs>
        <w:jc w:val="both"/>
        <w:rPr>
          <w:bCs/>
        </w:rPr>
      </w:pPr>
      <w:r w:rsidRPr="00A1495D">
        <w:rPr>
          <w:bCs/>
        </w:rPr>
        <w:t>Nejvyšší počet kvalifikačních prací, které může vést jedna osoba</w:t>
      </w:r>
      <w:r w:rsidR="00DC34B2" w:rsidRPr="00A1495D">
        <w:rPr>
          <w:bCs/>
        </w:rPr>
        <w:t>,</w:t>
      </w:r>
      <w:r w:rsidRPr="00A1495D">
        <w:rPr>
          <w:bCs/>
        </w:rPr>
        <w:t xml:space="preserve"> je 5 </w:t>
      </w:r>
      <w:r w:rsidR="00DC34B2" w:rsidRPr="00A1495D">
        <w:rPr>
          <w:bCs/>
        </w:rPr>
        <w:t xml:space="preserve">prací </w:t>
      </w:r>
      <w:r w:rsidRPr="00A1495D">
        <w:rPr>
          <w:bCs/>
        </w:rPr>
        <w:t xml:space="preserve">v jednom studijním programu. </w:t>
      </w:r>
      <w:r w:rsidR="00487230" w:rsidRPr="00A1495D">
        <w:rPr>
          <w:bCs/>
        </w:rPr>
        <w:t>Platí,</w:t>
      </w:r>
      <w:r w:rsidR="00487230" w:rsidRPr="007C34C0">
        <w:rPr>
          <w:bCs/>
        </w:rPr>
        <w:t xml:space="preserve"> že akademický pracovní</w:t>
      </w:r>
      <w:r w:rsidR="00DD4766">
        <w:rPr>
          <w:bCs/>
        </w:rPr>
        <w:t>k jmenovaný</w:t>
      </w:r>
      <w:r w:rsidR="00487230" w:rsidRPr="007C34C0">
        <w:rPr>
          <w:bCs/>
        </w:rPr>
        <w:t xml:space="preserve"> profesorem nebo docentem anebo s vědeckou hodností</w:t>
      </w:r>
      <w:r w:rsidRPr="007C34C0">
        <w:rPr>
          <w:bCs/>
        </w:rPr>
        <w:t xml:space="preserve"> </w:t>
      </w:r>
      <w:r w:rsidR="00487230" w:rsidRPr="007C34C0">
        <w:rPr>
          <w:bCs/>
        </w:rPr>
        <w:t xml:space="preserve">Ph.D. může vést kvalifikační práce na bakalářském i magisterském stupni studia, kdežto pracovník s nižší kvalifikací se musí soustředit </w:t>
      </w:r>
      <w:r w:rsidR="00DC34B2" w:rsidRPr="007C34C0">
        <w:rPr>
          <w:bCs/>
        </w:rPr>
        <w:t>pouze</w:t>
      </w:r>
      <w:r w:rsidR="00487230" w:rsidRPr="007C34C0">
        <w:rPr>
          <w:bCs/>
        </w:rPr>
        <w:t xml:space="preserve"> na práce bakalářské.</w:t>
      </w:r>
      <w:r w:rsidR="00487230" w:rsidRPr="00487289">
        <w:rPr>
          <w:bCs/>
        </w:rPr>
        <w:t xml:space="preserve"> </w:t>
      </w:r>
    </w:p>
    <w:p w:rsidR="00FD7856" w:rsidRPr="00487289" w:rsidRDefault="00FD7856" w:rsidP="00440B6C">
      <w:pPr>
        <w:tabs>
          <w:tab w:val="left" w:pos="2835"/>
        </w:tabs>
        <w:jc w:val="both"/>
        <w:rPr>
          <w:color w:val="E36C0A" w:themeColor="accent6" w:themeShade="BF"/>
        </w:rPr>
      </w:pPr>
    </w:p>
    <w:p w:rsidR="00FD7856" w:rsidRPr="00487289" w:rsidRDefault="00FD7856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Procesy zpětné vazby při hodnocení kvality </w:t>
      </w:r>
    </w:p>
    <w:p w:rsidR="00620D27" w:rsidRPr="00487289" w:rsidRDefault="00620D27" w:rsidP="00620D27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1.7</w:t>
      </w:r>
    </w:p>
    <w:p w:rsidR="00620D27" w:rsidRPr="00487289" w:rsidRDefault="00620D27" w:rsidP="00440B6C">
      <w:pPr>
        <w:tabs>
          <w:tab w:val="left" w:pos="2835"/>
        </w:tabs>
      </w:pPr>
    </w:p>
    <w:p w:rsidR="00FD7856" w:rsidRPr="00487289" w:rsidRDefault="00FD7856" w:rsidP="00440B6C">
      <w:pPr>
        <w:tabs>
          <w:tab w:val="left" w:pos="2835"/>
        </w:tabs>
        <w:jc w:val="both"/>
      </w:pPr>
      <w:r w:rsidRPr="00487289">
        <w:t xml:space="preserve">UTB ve Zlíně disponuje systémem hodnocení kvality vzdělávací, tvůrčí a s nimi souvisejících činností, který se opírá o procesy zpětné vazby, zejména ankety a kvantitativní a kvalitativní průzkumy, přičemž do těchto procesů jsou v reprezentativní míře zapojeni akademičtí pracovníci, studenti, věcně příslušné profesní komory, oborová sdružení nebo organizace zaměstnavatelů </w:t>
      </w:r>
      <w:r w:rsidR="00DD4766">
        <w:t>či</w:t>
      </w:r>
      <w:r w:rsidRPr="00487289">
        <w:t xml:space="preserve"> další odborníci z praxe, s přihlédnutím k typům a případným profilům studijních programů.</w:t>
      </w:r>
    </w:p>
    <w:p w:rsidR="00713E83" w:rsidRPr="00487289" w:rsidRDefault="00713E83" w:rsidP="00440B6C">
      <w:pPr>
        <w:tabs>
          <w:tab w:val="left" w:pos="2835"/>
        </w:tabs>
        <w:jc w:val="both"/>
      </w:pPr>
      <w:r w:rsidRPr="00487289">
        <w:t>Na úrovni pracoviště, které má předkládaný studijní program zabezp</w:t>
      </w:r>
      <w:r w:rsidR="00DC34B2" w:rsidRPr="00487289">
        <w:t>ečovat (Ústav školní pedagogiky),</w:t>
      </w:r>
      <w:r w:rsidRPr="00487289">
        <w:t xml:space="preserve"> probíhá každý semestr hodnocení kvality studia prostřednictvím dotazníku v </w:t>
      </w:r>
      <w:r w:rsidR="00DD4766">
        <w:t>tištěné</w:t>
      </w:r>
      <w:r w:rsidRPr="00487289">
        <w:t xml:space="preserve"> podobě, studenti mohou využít stejné hodnocení v systému STAG.</w:t>
      </w:r>
      <w:r w:rsidR="00AA1582" w:rsidRPr="00487289">
        <w:t xml:space="preserve"> Toto hodnocení probíhá v dikci proděkana pro pedagogickou činnost</w:t>
      </w:r>
      <w:r w:rsidR="00B212C0" w:rsidRPr="00487289">
        <w:t xml:space="preserve"> FHS.</w:t>
      </w:r>
      <w:r w:rsidR="00AA1582" w:rsidRPr="00487289">
        <w:t xml:space="preserve"> Na základě </w:t>
      </w:r>
      <w:r w:rsidR="00AC681C" w:rsidRPr="00487289">
        <w:t xml:space="preserve">reflexe </w:t>
      </w:r>
      <w:r w:rsidR="00AA1582" w:rsidRPr="00487289">
        <w:t>jeho výsledků se optimalizuje pedagogická činnost</w:t>
      </w:r>
      <w:r w:rsidR="00AC681C" w:rsidRPr="00487289">
        <w:t xml:space="preserve"> </w:t>
      </w:r>
      <w:r w:rsidR="00DD4766">
        <w:t>akademických pracovníků</w:t>
      </w:r>
      <w:r w:rsidR="00AA1582" w:rsidRPr="00487289">
        <w:t xml:space="preserve"> v rámci jednotlivých předmětů</w:t>
      </w:r>
      <w:r w:rsidR="00AC681C" w:rsidRPr="00487289">
        <w:t xml:space="preserve">, které zabezpečují. Na úrovni </w:t>
      </w:r>
      <w:r w:rsidRPr="00487289">
        <w:t xml:space="preserve">UTB se </w:t>
      </w:r>
      <w:r w:rsidR="00AC681C" w:rsidRPr="00487289">
        <w:t xml:space="preserve">aktuálně </w:t>
      </w:r>
      <w:r w:rsidRPr="00487289">
        <w:t xml:space="preserve">připravuje nový systém hodnocení kvality studia. </w:t>
      </w:r>
    </w:p>
    <w:p w:rsidR="00B212C0" w:rsidRPr="00487289" w:rsidRDefault="009C2F50" w:rsidP="00440B6C">
      <w:pPr>
        <w:tabs>
          <w:tab w:val="left" w:pos="2835"/>
        </w:tabs>
        <w:jc w:val="both"/>
      </w:pPr>
      <w:r>
        <w:t>Hodnocení kvality je součástí</w:t>
      </w:r>
      <w:r w:rsidR="00FF2311" w:rsidRPr="00487289">
        <w:t xml:space="preserve"> i</w:t>
      </w:r>
      <w:r w:rsidR="002A04FF" w:rsidRPr="00487289">
        <w:t xml:space="preserve"> „Výročních zpráv o činnosti“ UTB </w:t>
      </w:r>
      <w:r w:rsidR="002A04FF" w:rsidRPr="00487289">
        <w:rPr>
          <w:rStyle w:val="Znakapoznpodarou"/>
        </w:rPr>
        <w:footnoteReference w:id="10"/>
      </w:r>
      <w:r w:rsidR="002A04FF" w:rsidRPr="00487289">
        <w:t>, nebo</w:t>
      </w:r>
      <w:r w:rsidR="00FF2311" w:rsidRPr="00487289">
        <w:t xml:space="preserve"> „Výroční zprávy o činnosti Fakulty humanitních studií UTB ve Zlíně“ </w:t>
      </w:r>
      <w:r w:rsidR="00B926E9" w:rsidRPr="00487289">
        <w:t xml:space="preserve">za jednotlivé roky. </w:t>
      </w:r>
      <w:r w:rsidR="00FF2311" w:rsidRPr="00487289">
        <w:rPr>
          <w:rStyle w:val="Znakapoznpodarou"/>
        </w:rPr>
        <w:footnoteReference w:id="11"/>
      </w:r>
    </w:p>
    <w:p w:rsidR="00620D27" w:rsidRPr="00487289" w:rsidRDefault="00620D27" w:rsidP="00440B6C">
      <w:pPr>
        <w:tabs>
          <w:tab w:val="left" w:pos="2835"/>
        </w:tabs>
        <w:jc w:val="both"/>
      </w:pPr>
    </w:p>
    <w:p w:rsidR="00FD7856" w:rsidRPr="00487289" w:rsidRDefault="00FD7856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Sledování úspěšnosti uchazečů o studium, studentů a uplatnitelnosti absolventů </w:t>
      </w:r>
    </w:p>
    <w:p w:rsidR="00894B72" w:rsidRPr="00487289" w:rsidRDefault="00894B72" w:rsidP="00894B72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1.8</w:t>
      </w:r>
    </w:p>
    <w:p w:rsidR="00894B72" w:rsidRPr="00487289" w:rsidRDefault="00894B72" w:rsidP="00440B6C">
      <w:pPr>
        <w:tabs>
          <w:tab w:val="left" w:pos="2835"/>
        </w:tabs>
      </w:pPr>
    </w:p>
    <w:p w:rsidR="00FD7856" w:rsidRPr="00487289" w:rsidRDefault="00FD7856" w:rsidP="00440B6C">
      <w:pPr>
        <w:tabs>
          <w:tab w:val="left" w:pos="2835"/>
        </w:tabs>
        <w:jc w:val="both"/>
      </w:pPr>
      <w:r w:rsidRPr="00487289">
        <w:lastRenderedPageBreak/>
        <w:t xml:space="preserve">UTB ve Zlíně </w:t>
      </w:r>
      <w:r w:rsidR="000906EE" w:rsidRPr="00487289">
        <w:t>má</w:t>
      </w:r>
      <w:r w:rsidRPr="00487289">
        <w:t xml:space="preserve"> stanoveny ukazatele, jejichž prostřednictvím sleduje míru úspěšnosti v přijímacím řízení, studijní neúspěšnost ve studijním programu, míru řádného ukončení studia studijního programu a uplatnitelnost absolventů.</w:t>
      </w:r>
    </w:p>
    <w:p w:rsidR="00F42038" w:rsidRPr="007C34C0" w:rsidRDefault="00F42038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487289">
        <w:t>V</w:t>
      </w:r>
      <w:r w:rsidR="00DC34B2" w:rsidRPr="00487289">
        <w:t>e</w:t>
      </w:r>
      <w:r w:rsidRPr="00487289">
        <w:t xml:space="preserve"> studijním programu Učitelství pro mateřské školy, který je aktuálně na ÚSP FHS realizován </w:t>
      </w:r>
      <w:r w:rsidR="002A5FEA" w:rsidRPr="00487289">
        <w:t>a ke kterému se váže</w:t>
      </w:r>
      <w:r w:rsidR="00E5521D" w:rsidRPr="00487289">
        <w:t xml:space="preserve"> </w:t>
      </w:r>
      <w:r w:rsidR="00E5521D" w:rsidRPr="007C34C0">
        <w:t>předkládaná</w:t>
      </w:r>
      <w:r w:rsidR="002A5FEA" w:rsidRPr="007C34C0">
        <w:t xml:space="preserve"> žádost</w:t>
      </w:r>
      <w:r w:rsidR="00DC34B2" w:rsidRPr="007C34C0">
        <w:t>,</w:t>
      </w:r>
      <w:r w:rsidR="002A5FEA" w:rsidRPr="007C34C0">
        <w:t xml:space="preserve"> </w:t>
      </w:r>
      <w:r w:rsidRPr="007C34C0">
        <w:t xml:space="preserve">probíhá sledování studijní neúspěšnosti. V uplynulém akademickém roce 2016/17 </w:t>
      </w:r>
      <w:r w:rsidR="009C2F50">
        <w:t>byly sledovány</w:t>
      </w:r>
      <w:r w:rsidRPr="007C34C0">
        <w:t xml:space="preserve"> </w:t>
      </w:r>
      <w:r w:rsidR="00F20C11" w:rsidRPr="007C34C0">
        <w:rPr>
          <w:color w:val="000000"/>
          <w:shd w:val="clear" w:color="auto" w:fill="FFFFFF"/>
        </w:rPr>
        <w:t xml:space="preserve">3 různé </w:t>
      </w:r>
      <w:r w:rsidR="002A5FEA" w:rsidRPr="007C34C0">
        <w:rPr>
          <w:color w:val="000000"/>
          <w:shd w:val="clear" w:color="auto" w:fill="FFFFFF"/>
        </w:rPr>
        <w:t>dimenze</w:t>
      </w:r>
      <w:r w:rsidR="00465100" w:rsidRPr="007C34C0">
        <w:rPr>
          <w:color w:val="000000"/>
          <w:shd w:val="clear" w:color="auto" w:fill="FFFFFF"/>
        </w:rPr>
        <w:t xml:space="preserve"> studijní</w:t>
      </w:r>
      <w:r w:rsidR="00F20C11" w:rsidRPr="007C34C0">
        <w:rPr>
          <w:color w:val="000000"/>
          <w:shd w:val="clear" w:color="auto" w:fill="FFFFFF"/>
        </w:rPr>
        <w:t xml:space="preserve"> neúspěšnosti:</w:t>
      </w:r>
    </w:p>
    <w:p w:rsidR="00F42038" w:rsidRPr="007C34C0" w:rsidRDefault="00F20C11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7C34C0">
        <w:rPr>
          <w:color w:val="000000"/>
          <w:shd w:val="clear" w:color="auto" w:fill="FFFFFF"/>
        </w:rPr>
        <w:t xml:space="preserve">1. neúspěšnost celková, která zahrnuje i zapsané studenty, kteří se ke zkoušce ani nedostavili, </w:t>
      </w:r>
    </w:p>
    <w:p w:rsidR="00F42038" w:rsidRPr="007C34C0" w:rsidRDefault="00F20C11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7C34C0">
        <w:rPr>
          <w:color w:val="000000"/>
          <w:shd w:val="clear" w:color="auto" w:fill="FFFFFF"/>
        </w:rPr>
        <w:t xml:space="preserve">2. neúspěšnost pouze u studentů, kteří se dostavili ke zkoušce a byli hodnoceni F nebo FX, </w:t>
      </w:r>
    </w:p>
    <w:p w:rsidR="00F42038" w:rsidRPr="007C34C0" w:rsidRDefault="00F20C11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7C34C0">
        <w:rPr>
          <w:color w:val="000000"/>
          <w:shd w:val="clear" w:color="auto" w:fill="FFFFFF"/>
        </w:rPr>
        <w:t xml:space="preserve">3. neúspěšnost pouze jako procento studentů, kteří se nedostavili ke zkoušce z celkového počtu zapsaných </w:t>
      </w:r>
      <w:r w:rsidR="00F42038" w:rsidRPr="007C34C0">
        <w:rPr>
          <w:color w:val="000000"/>
          <w:shd w:val="clear" w:color="auto" w:fill="FFFFFF"/>
        </w:rPr>
        <w:t xml:space="preserve">studentů </w:t>
      </w:r>
      <w:r w:rsidRPr="007C34C0">
        <w:rPr>
          <w:color w:val="000000"/>
          <w:shd w:val="clear" w:color="auto" w:fill="FFFFFF"/>
        </w:rPr>
        <w:t>na</w:t>
      </w:r>
      <w:r w:rsidR="00F42038" w:rsidRPr="007C34C0">
        <w:rPr>
          <w:color w:val="000000"/>
          <w:shd w:val="clear" w:color="auto" w:fill="FFFFFF"/>
        </w:rPr>
        <w:t xml:space="preserve"> daný</w:t>
      </w:r>
      <w:r w:rsidRPr="007C34C0">
        <w:rPr>
          <w:color w:val="000000"/>
          <w:shd w:val="clear" w:color="auto" w:fill="FFFFFF"/>
        </w:rPr>
        <w:t xml:space="preserve"> předmět. </w:t>
      </w:r>
    </w:p>
    <w:p w:rsidR="00F20C11" w:rsidRPr="00487289" w:rsidRDefault="00F42038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7C34C0">
        <w:rPr>
          <w:color w:val="000000"/>
          <w:shd w:val="clear" w:color="auto" w:fill="FFFFFF"/>
        </w:rPr>
        <w:t>Jako problematické jsou v</w:t>
      </w:r>
      <w:r w:rsidR="009C2F50">
        <w:rPr>
          <w:color w:val="000000"/>
          <w:shd w:val="clear" w:color="auto" w:fill="FFFFFF"/>
        </w:rPr>
        <w:t>e</w:t>
      </w:r>
      <w:r w:rsidR="00E5521D" w:rsidRPr="007C34C0">
        <w:rPr>
          <w:color w:val="000000"/>
          <w:shd w:val="clear" w:color="auto" w:fill="FFFFFF"/>
        </w:rPr>
        <w:t xml:space="preserve"> studijním</w:t>
      </w:r>
      <w:r w:rsidRPr="007C34C0">
        <w:rPr>
          <w:color w:val="000000"/>
          <w:shd w:val="clear" w:color="auto" w:fill="FFFFFF"/>
        </w:rPr>
        <w:t> programu vnímány hodnoty od 30%,</w:t>
      </w:r>
      <w:r w:rsidR="00F20C11" w:rsidRPr="007C34C0">
        <w:rPr>
          <w:color w:val="000000"/>
          <w:shd w:val="clear" w:color="auto" w:fill="FFFFFF"/>
        </w:rPr>
        <w:t xml:space="preserve"> dále</w:t>
      </w:r>
      <w:r w:rsidRPr="007C34C0">
        <w:rPr>
          <w:color w:val="000000"/>
          <w:shd w:val="clear" w:color="auto" w:fill="FFFFFF"/>
        </w:rPr>
        <w:t xml:space="preserve"> pak</w:t>
      </w:r>
      <w:r w:rsidR="00F20C11" w:rsidRPr="007C34C0">
        <w:rPr>
          <w:color w:val="000000"/>
          <w:shd w:val="clear" w:color="auto" w:fill="FFFFFF"/>
        </w:rPr>
        <w:t xml:space="preserve"> nad 50%</w:t>
      </w:r>
      <w:r w:rsidRPr="007C34C0">
        <w:rPr>
          <w:color w:val="000000"/>
          <w:shd w:val="clear" w:color="auto" w:fill="FFFFFF"/>
        </w:rPr>
        <w:t>.</w:t>
      </w:r>
      <w:r w:rsidR="00F20C11" w:rsidRPr="007C34C0">
        <w:rPr>
          <w:color w:val="000000"/>
          <w:shd w:val="clear" w:color="auto" w:fill="FFFFFF"/>
        </w:rPr>
        <w:t xml:space="preserve"> </w:t>
      </w:r>
      <w:r w:rsidRPr="007C34C0">
        <w:rPr>
          <w:color w:val="000000"/>
          <w:shd w:val="clear" w:color="auto" w:fill="FFFFFF"/>
        </w:rPr>
        <w:t>V programu Učitelství pro mateřské školy nebyla zaznamenána</w:t>
      </w:r>
      <w:r w:rsidRPr="00487289">
        <w:rPr>
          <w:color w:val="000000"/>
          <w:shd w:val="clear" w:color="auto" w:fill="FFFFFF"/>
        </w:rPr>
        <w:t xml:space="preserve"> celková</w:t>
      </w:r>
      <w:r w:rsidR="00F20C11" w:rsidRPr="00487289">
        <w:rPr>
          <w:color w:val="000000"/>
          <w:shd w:val="clear" w:color="auto" w:fill="FFFFFF"/>
        </w:rPr>
        <w:t xml:space="preserve"> neúspěšnost nad 50%. </w:t>
      </w:r>
      <w:r w:rsidR="002A5FEA" w:rsidRPr="00487289">
        <w:rPr>
          <w:color w:val="000000"/>
          <w:shd w:val="clear" w:color="auto" w:fill="FFFFFF"/>
        </w:rPr>
        <w:t>V prezenční formě daného studijního programu se neúspěšnost pohybovala mezi</w:t>
      </w:r>
      <w:r w:rsidR="00F20C11" w:rsidRPr="00487289">
        <w:rPr>
          <w:color w:val="000000"/>
          <w:shd w:val="clear" w:color="auto" w:fill="FFFFFF"/>
        </w:rPr>
        <w:t xml:space="preserve"> 3 - 9%, </w:t>
      </w:r>
      <w:r w:rsidR="002A5FEA" w:rsidRPr="00487289">
        <w:rPr>
          <w:color w:val="000000"/>
          <w:shd w:val="clear" w:color="auto" w:fill="FFFFFF"/>
        </w:rPr>
        <w:t>na státní závěrečné zkoušce to byla neúspěšnost na úrovni 13%.</w:t>
      </w:r>
      <w:r w:rsidR="00F20C11" w:rsidRPr="00487289">
        <w:rPr>
          <w:color w:val="000000"/>
          <w:shd w:val="clear" w:color="auto" w:fill="FFFFFF"/>
        </w:rPr>
        <w:t xml:space="preserve"> </w:t>
      </w:r>
      <w:r w:rsidR="002A5FEA" w:rsidRPr="00487289">
        <w:rPr>
          <w:color w:val="000000"/>
          <w:shd w:val="clear" w:color="auto" w:fill="FFFFFF"/>
        </w:rPr>
        <w:t xml:space="preserve">Například u studentů 1. </w:t>
      </w:r>
      <w:r w:rsidR="00124196" w:rsidRPr="00487289">
        <w:rPr>
          <w:color w:val="000000"/>
          <w:shd w:val="clear" w:color="auto" w:fill="FFFFFF"/>
        </w:rPr>
        <w:t>r</w:t>
      </w:r>
      <w:r w:rsidR="002A5FEA" w:rsidRPr="00487289">
        <w:rPr>
          <w:color w:val="000000"/>
          <w:shd w:val="clear" w:color="auto" w:fill="FFFFFF"/>
        </w:rPr>
        <w:t xml:space="preserve">očníku byly zaznamenány </w:t>
      </w:r>
      <w:r w:rsidR="00F20C11" w:rsidRPr="00487289">
        <w:rPr>
          <w:color w:val="000000"/>
          <w:shd w:val="clear" w:color="auto" w:fill="FFFFFF"/>
        </w:rPr>
        <w:t>hodnoty nad 30%</w:t>
      </w:r>
      <w:r w:rsidR="002A5FEA" w:rsidRPr="00487289">
        <w:rPr>
          <w:color w:val="000000"/>
          <w:shd w:val="clear" w:color="auto" w:fill="FFFFFF"/>
        </w:rPr>
        <w:t>, zároveň</w:t>
      </w:r>
      <w:r w:rsidR="00F20C11" w:rsidRPr="00487289">
        <w:rPr>
          <w:color w:val="000000"/>
          <w:shd w:val="clear" w:color="auto" w:fill="FFFFFF"/>
        </w:rPr>
        <w:t xml:space="preserve"> ale ukazují především na neúspěšnost </w:t>
      </w:r>
      <w:r w:rsidR="002A5FEA" w:rsidRPr="00487289">
        <w:rPr>
          <w:color w:val="000000"/>
          <w:shd w:val="clear" w:color="auto" w:fill="FFFFFF"/>
        </w:rPr>
        <w:t>související</w:t>
      </w:r>
      <w:r w:rsidR="00F20C11" w:rsidRPr="00487289">
        <w:rPr>
          <w:color w:val="000000"/>
          <w:shd w:val="clear" w:color="auto" w:fill="FFFFFF"/>
        </w:rPr>
        <w:t xml:space="preserve"> </w:t>
      </w:r>
      <w:r w:rsidR="002A5FEA" w:rsidRPr="00487289">
        <w:rPr>
          <w:color w:val="000000"/>
          <w:shd w:val="clear" w:color="auto" w:fill="FFFFFF"/>
        </w:rPr>
        <w:t>s faktem, že šlo</w:t>
      </w:r>
      <w:r w:rsidR="00F20C11" w:rsidRPr="00487289">
        <w:rPr>
          <w:color w:val="000000"/>
          <w:shd w:val="clear" w:color="auto" w:fill="FFFFFF"/>
        </w:rPr>
        <w:t xml:space="preserve"> především </w:t>
      </w:r>
      <w:r w:rsidR="002A5FEA" w:rsidRPr="00487289">
        <w:rPr>
          <w:color w:val="000000"/>
          <w:shd w:val="clear" w:color="auto" w:fill="FFFFFF"/>
        </w:rPr>
        <w:t xml:space="preserve">o </w:t>
      </w:r>
      <w:r w:rsidR="00F20C11" w:rsidRPr="00487289">
        <w:rPr>
          <w:color w:val="000000"/>
          <w:shd w:val="clear" w:color="auto" w:fill="FFFFFF"/>
        </w:rPr>
        <w:t>student</w:t>
      </w:r>
      <w:r w:rsidR="004E312C" w:rsidRPr="00487289">
        <w:rPr>
          <w:color w:val="000000"/>
          <w:shd w:val="clear" w:color="auto" w:fill="FFFFFF"/>
        </w:rPr>
        <w:t>y</w:t>
      </w:r>
      <w:r w:rsidR="00F20C11" w:rsidRPr="00487289">
        <w:rPr>
          <w:color w:val="000000"/>
          <w:shd w:val="clear" w:color="auto" w:fill="FFFFFF"/>
        </w:rPr>
        <w:t>, kteří s</w:t>
      </w:r>
      <w:r w:rsidR="002A5FEA" w:rsidRPr="00487289">
        <w:rPr>
          <w:color w:val="000000"/>
          <w:shd w:val="clear" w:color="auto" w:fill="FFFFFF"/>
        </w:rPr>
        <w:t xml:space="preserve">e ke zkoušce </w:t>
      </w:r>
      <w:r w:rsidR="00124196" w:rsidRPr="00487289">
        <w:rPr>
          <w:color w:val="000000"/>
          <w:shd w:val="clear" w:color="auto" w:fill="FFFFFF"/>
        </w:rPr>
        <w:t xml:space="preserve">ani </w:t>
      </w:r>
      <w:r w:rsidR="002A5FEA" w:rsidRPr="00487289">
        <w:rPr>
          <w:color w:val="000000"/>
          <w:shd w:val="clear" w:color="auto" w:fill="FFFFFF"/>
        </w:rPr>
        <w:t>nedostavili (dimenze 3).</w:t>
      </w:r>
    </w:p>
    <w:p w:rsidR="008A53D8" w:rsidRPr="00487289" w:rsidRDefault="00BC7707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487289">
        <w:rPr>
          <w:color w:val="000000"/>
          <w:shd w:val="clear" w:color="auto" w:fill="FFFFFF"/>
        </w:rPr>
        <w:t>Uplatn</w:t>
      </w:r>
      <w:r w:rsidR="00517EAF" w:rsidRPr="00487289">
        <w:rPr>
          <w:color w:val="000000"/>
          <w:shd w:val="clear" w:color="auto" w:fill="FFFFFF"/>
        </w:rPr>
        <w:t>itelnost absolventů studijního programu je monitorována jednak přes zachované osobní kontakty</w:t>
      </w:r>
      <w:r w:rsidR="005228EE" w:rsidRPr="00487289">
        <w:rPr>
          <w:color w:val="000000"/>
          <w:shd w:val="clear" w:color="auto" w:fill="FFFFFF"/>
        </w:rPr>
        <w:t xml:space="preserve"> a setkání</w:t>
      </w:r>
      <w:r w:rsidR="00517EAF" w:rsidRPr="00487289">
        <w:rPr>
          <w:color w:val="000000"/>
          <w:shd w:val="clear" w:color="auto" w:fill="FFFFFF"/>
        </w:rPr>
        <w:t>, protože počet končících studentů se pohybuje na úrovni kolem 30 absolventů v obou formách studia.</w:t>
      </w:r>
      <w:r w:rsidR="00772D15" w:rsidRPr="00487289">
        <w:rPr>
          <w:color w:val="000000"/>
          <w:shd w:val="clear" w:color="auto" w:fill="FFFFFF"/>
        </w:rPr>
        <w:t xml:space="preserve"> Na tomto místě pracuje Klub absolventů FHS</w:t>
      </w:r>
      <w:r w:rsidR="008A53D8" w:rsidRPr="00487289">
        <w:rPr>
          <w:color w:val="000000"/>
          <w:shd w:val="clear" w:color="auto" w:fill="FFFFFF"/>
        </w:rPr>
        <w:t>, do kterého se absolventi mohou registrovat</w:t>
      </w:r>
      <w:r w:rsidR="00772D15" w:rsidRPr="00487289">
        <w:rPr>
          <w:color w:val="000000"/>
          <w:shd w:val="clear" w:color="auto" w:fill="FFFFFF"/>
        </w:rPr>
        <w:t>.</w:t>
      </w:r>
      <w:r w:rsidR="008A53D8" w:rsidRPr="00487289">
        <w:rPr>
          <w:rStyle w:val="Znakapoznpodarou"/>
          <w:color w:val="000000"/>
          <w:shd w:val="clear" w:color="auto" w:fill="FFFFFF"/>
        </w:rPr>
        <w:footnoteReference w:id="12"/>
      </w:r>
      <w:r w:rsidR="00517EAF" w:rsidRPr="00487289">
        <w:rPr>
          <w:color w:val="000000"/>
          <w:shd w:val="clear" w:color="auto" w:fill="FFFFFF"/>
        </w:rPr>
        <w:t xml:space="preserve"> </w:t>
      </w:r>
    </w:p>
    <w:p w:rsidR="00BC7707" w:rsidRPr="00487289" w:rsidRDefault="00517EAF" w:rsidP="00440B6C">
      <w:pPr>
        <w:tabs>
          <w:tab w:val="left" w:pos="2835"/>
        </w:tabs>
        <w:jc w:val="both"/>
        <w:rPr>
          <w:color w:val="000000"/>
          <w:shd w:val="clear" w:color="auto" w:fill="FFFFFF"/>
        </w:rPr>
      </w:pPr>
      <w:r w:rsidRPr="00487289">
        <w:rPr>
          <w:color w:val="000000"/>
          <w:shd w:val="clear" w:color="auto" w:fill="FFFFFF"/>
        </w:rPr>
        <w:t>Dále je možné se</w:t>
      </w:r>
      <w:r w:rsidR="005228EE" w:rsidRPr="00487289">
        <w:rPr>
          <w:color w:val="000000"/>
          <w:shd w:val="clear" w:color="auto" w:fill="FFFFFF"/>
        </w:rPr>
        <w:t xml:space="preserve"> v této záležitosti</w:t>
      </w:r>
      <w:r w:rsidRPr="00487289">
        <w:rPr>
          <w:color w:val="000000"/>
          <w:shd w:val="clear" w:color="auto" w:fill="FFFFFF"/>
        </w:rPr>
        <w:t xml:space="preserve"> opřít o výsledky statistik MPSV</w:t>
      </w:r>
      <w:r w:rsidR="005228EE" w:rsidRPr="00487289">
        <w:rPr>
          <w:color w:val="000000"/>
          <w:shd w:val="clear" w:color="auto" w:fill="FFFFFF"/>
        </w:rPr>
        <w:t xml:space="preserve"> ČR</w:t>
      </w:r>
      <w:r w:rsidRPr="00487289">
        <w:rPr>
          <w:color w:val="000000"/>
          <w:shd w:val="clear" w:color="auto" w:fill="FFFFFF"/>
        </w:rPr>
        <w:t xml:space="preserve">, které </w:t>
      </w:r>
      <w:r w:rsidR="005228EE" w:rsidRPr="00487289">
        <w:rPr>
          <w:color w:val="000000"/>
          <w:shd w:val="clear" w:color="auto" w:fill="FFFFFF"/>
        </w:rPr>
        <w:t xml:space="preserve">jsou </w:t>
      </w:r>
      <w:r w:rsidRPr="00487289">
        <w:rPr>
          <w:color w:val="000000"/>
          <w:shd w:val="clear" w:color="auto" w:fill="FFFFFF"/>
        </w:rPr>
        <w:t>každoročně zasílá</w:t>
      </w:r>
      <w:r w:rsidR="005228EE" w:rsidRPr="00487289">
        <w:rPr>
          <w:color w:val="000000"/>
          <w:shd w:val="clear" w:color="auto" w:fill="FFFFFF"/>
        </w:rPr>
        <w:t>ny</w:t>
      </w:r>
      <w:r w:rsidRPr="00487289">
        <w:rPr>
          <w:color w:val="000000"/>
          <w:shd w:val="clear" w:color="auto" w:fill="FFFFFF"/>
        </w:rPr>
        <w:t xml:space="preserve"> na UTB. </w:t>
      </w:r>
      <w:r w:rsidR="00024ECA" w:rsidRPr="00487289">
        <w:rPr>
          <w:color w:val="000000"/>
          <w:shd w:val="clear" w:color="auto" w:fill="FFFFFF"/>
        </w:rPr>
        <w:t>Je potěšitelné, že k</w:t>
      </w:r>
      <w:r w:rsidRPr="00487289">
        <w:rPr>
          <w:color w:val="000000"/>
          <w:shd w:val="clear" w:color="auto" w:fill="FFFFFF"/>
        </w:rPr>
        <w:t> 30.</w:t>
      </w:r>
      <w:r w:rsidR="005228EE" w:rsidRPr="00487289">
        <w:rPr>
          <w:color w:val="000000"/>
          <w:shd w:val="clear" w:color="auto" w:fill="FFFFFF"/>
        </w:rPr>
        <w:t xml:space="preserve"> </w:t>
      </w:r>
      <w:r w:rsidRPr="00487289">
        <w:rPr>
          <w:color w:val="000000"/>
          <w:shd w:val="clear" w:color="auto" w:fill="FFFFFF"/>
        </w:rPr>
        <w:t xml:space="preserve">4. 2017 byla </w:t>
      </w:r>
      <w:r w:rsidR="005228EE" w:rsidRPr="00487289">
        <w:rPr>
          <w:color w:val="000000"/>
          <w:shd w:val="clear" w:color="auto" w:fill="FFFFFF"/>
        </w:rPr>
        <w:t xml:space="preserve">například </w:t>
      </w:r>
      <w:r w:rsidRPr="00487289">
        <w:rPr>
          <w:color w:val="000000"/>
          <w:shd w:val="clear" w:color="auto" w:fill="FFFFFF"/>
        </w:rPr>
        <w:t xml:space="preserve">míra </w:t>
      </w:r>
      <w:r w:rsidR="005228EE" w:rsidRPr="00487289">
        <w:rPr>
          <w:color w:val="000000"/>
          <w:shd w:val="clear" w:color="auto" w:fill="FFFFFF"/>
        </w:rPr>
        <w:t>nezaměstnanosti</w:t>
      </w:r>
      <w:r w:rsidRPr="00487289">
        <w:rPr>
          <w:color w:val="000000"/>
          <w:shd w:val="clear" w:color="auto" w:fill="FFFFFF"/>
        </w:rPr>
        <w:t xml:space="preserve"> absolventů FHS UTB minimální, pohybovala se na úrovni 1,5%.</w:t>
      </w:r>
      <w:r w:rsidR="005228EE" w:rsidRPr="00487289">
        <w:rPr>
          <w:color w:val="000000"/>
          <w:shd w:val="clear" w:color="auto" w:fill="FFFFFF"/>
        </w:rPr>
        <w:t xml:space="preserve"> Konkrétně v předkládaném bakalářském programu, který je aktuálně součástí Specializace v pedagogice </w:t>
      </w:r>
      <w:r w:rsidR="00024ECA" w:rsidRPr="00487289">
        <w:rPr>
          <w:color w:val="000000"/>
          <w:shd w:val="clear" w:color="auto" w:fill="FFFFFF"/>
        </w:rPr>
        <w:t>(B7507)</w:t>
      </w:r>
      <w:r w:rsidR="00976AC2" w:rsidRPr="00487289">
        <w:rPr>
          <w:color w:val="000000"/>
          <w:shd w:val="clear" w:color="auto" w:fill="FFFFFF"/>
        </w:rPr>
        <w:t>,</w:t>
      </w:r>
      <w:r w:rsidR="00024ECA" w:rsidRPr="00487289">
        <w:rPr>
          <w:color w:val="000000"/>
          <w:shd w:val="clear" w:color="auto" w:fill="FFFFFF"/>
        </w:rPr>
        <w:t xml:space="preserve"> bylo k 30.</w:t>
      </w:r>
      <w:r w:rsidR="00976AC2" w:rsidRPr="00487289">
        <w:rPr>
          <w:color w:val="000000"/>
          <w:shd w:val="clear" w:color="auto" w:fill="FFFFFF"/>
        </w:rPr>
        <w:t xml:space="preserve"> </w:t>
      </w:r>
      <w:r w:rsidR="00024ECA" w:rsidRPr="00487289">
        <w:rPr>
          <w:color w:val="000000"/>
          <w:shd w:val="clear" w:color="auto" w:fill="FFFFFF"/>
        </w:rPr>
        <w:t>4. 2017</w:t>
      </w:r>
      <w:r w:rsidR="005228EE" w:rsidRPr="00487289">
        <w:rPr>
          <w:color w:val="000000"/>
          <w:shd w:val="clear" w:color="auto" w:fill="FFFFFF"/>
        </w:rPr>
        <w:t xml:space="preserve"> z 338 absolventů na úřadě práce vedeno 5, co</w:t>
      </w:r>
      <w:r w:rsidR="009C2F50">
        <w:rPr>
          <w:color w:val="000000"/>
          <w:shd w:val="clear" w:color="auto" w:fill="FFFFFF"/>
        </w:rPr>
        <w:t>ž</w:t>
      </w:r>
      <w:r w:rsidR="005228EE" w:rsidRPr="00487289">
        <w:rPr>
          <w:color w:val="000000"/>
          <w:shd w:val="clear" w:color="auto" w:fill="FFFFFF"/>
        </w:rPr>
        <w:t xml:space="preserve"> činí rovněž 1,5%.</w:t>
      </w:r>
    </w:p>
    <w:p w:rsidR="00894B72" w:rsidRPr="00487289" w:rsidRDefault="00894B72" w:rsidP="00440B6C">
      <w:pPr>
        <w:tabs>
          <w:tab w:val="left" w:pos="2835"/>
        </w:tabs>
        <w:jc w:val="both"/>
        <w:rPr>
          <w:color w:val="E36C0A" w:themeColor="accent6" w:themeShade="BF"/>
        </w:rPr>
      </w:pPr>
    </w:p>
    <w:p w:rsidR="00FD7856" w:rsidRPr="00487289" w:rsidRDefault="00FD7856" w:rsidP="00440B6C"/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bCs/>
          <w:color w:val="auto"/>
          <w:sz w:val="24"/>
        </w:rPr>
      </w:pPr>
      <w:r w:rsidRPr="00487289">
        <w:rPr>
          <w:rFonts w:ascii="Times New Roman" w:hAnsi="Times New Roman"/>
          <w:b/>
          <w:bCs/>
          <w:color w:val="auto"/>
          <w:sz w:val="24"/>
        </w:rPr>
        <w:t>Vzdělávací a tvůrčí činnost</w:t>
      </w:r>
    </w:p>
    <w:p w:rsidR="00024ECA" w:rsidRPr="00487289" w:rsidRDefault="00024ECA" w:rsidP="00024ECA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Mezinárodní rozměr a aplikace soudobého stavu poznání </w:t>
      </w:r>
    </w:p>
    <w:p w:rsidR="00024ECA" w:rsidRPr="00487289" w:rsidRDefault="00024ECA" w:rsidP="00024ECA">
      <w:pPr>
        <w:rPr>
          <w:lang w:eastAsia="en-US"/>
        </w:rPr>
      </w:pPr>
    </w:p>
    <w:p w:rsidR="00FD7856" w:rsidRPr="00487289" w:rsidRDefault="00FD7856" w:rsidP="00440B6C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 1.9</w:t>
      </w:r>
    </w:p>
    <w:p w:rsidR="00024ECA" w:rsidRPr="00487289" w:rsidRDefault="00024ECA" w:rsidP="00440B6C"/>
    <w:p w:rsidR="00FD7856" w:rsidRPr="00487289" w:rsidRDefault="00FD7856" w:rsidP="00440B6C">
      <w:pPr>
        <w:jc w:val="both"/>
      </w:pPr>
      <w:r w:rsidRPr="00487289">
        <w:t xml:space="preserve">UTB ve Zlíně realizuje vzdělávací a tvůrčí činnost, která v širším kontextu vychází ze soudobých poznatků a má mezinárodní charakter s přihlédnutím k typu a případnému profilu studijních programů. V tomto ohledu jsou realizovány zahraniční mobility studentů a akademických pracovníků. </w:t>
      </w:r>
    </w:p>
    <w:p w:rsidR="00FD7856" w:rsidRPr="00487289" w:rsidRDefault="00FD7856" w:rsidP="00440B6C">
      <w:pPr>
        <w:jc w:val="both"/>
      </w:pPr>
      <w:r w:rsidRPr="00487289">
        <w:t xml:space="preserve">UTB ve Zlíně podporuje rozvoj příležitostí pro studenty UTB ve Zlíně se zájmem o výjezd na studijní pobyt a pracovní stáž do zahraničí v rámci programů spolupráce vysokých škol. Etablovaným a nejvíce využívaným programem je v tomto ohledu Erasmus+, v němž portfolio partnerských smluv univerzity zahrnuje naprostou většinu programových zemí, a studentům tak nabízí širokou škálu mobilitních příležitostí. UTB ve Zlíně navíc podporuje mobility studentů i </w:t>
      </w:r>
      <w:r w:rsidR="00C477A2">
        <w:t>nad rámec</w:t>
      </w:r>
      <w:r w:rsidRPr="00487289">
        <w:t xml:space="preserve"> programových zemí Erasmus+ pomocí finančního zabezpečení ze zdrojů MŠMT. UTB ve Zlíně je pak zapojena i do dalších programů včetně CEEPUS, AKTION či Norských fondů.</w:t>
      </w:r>
      <w:r w:rsidRPr="00487289">
        <w:rPr>
          <w:rStyle w:val="Znakapoznpodarou"/>
        </w:rPr>
        <w:footnoteReference w:id="13"/>
      </w:r>
      <w:r w:rsidRPr="00487289">
        <w:t xml:space="preserve"> </w:t>
      </w:r>
    </w:p>
    <w:p w:rsidR="00FD7856" w:rsidRPr="00487289" w:rsidRDefault="00FD7856" w:rsidP="00440B6C">
      <w:pPr>
        <w:jc w:val="both"/>
      </w:pPr>
      <w:r w:rsidRPr="00487289">
        <w:t xml:space="preserve">UTB ve Zlíně pro vyšší efektivitu mobilit a posílení mezinárodního rozměru studijních programů disponuje speciálním webem, který slouží k informování studentů o možnostech výjezdů do zahraničí a který mimo jiné obsahuje i recenze studentů či portfolio partnerských univerzit s jejich popisem. </w:t>
      </w:r>
    </w:p>
    <w:p w:rsidR="00FD7856" w:rsidRPr="00487289" w:rsidRDefault="00FD7856" w:rsidP="00440B6C">
      <w:pPr>
        <w:autoSpaceDE w:val="0"/>
        <w:autoSpaceDN w:val="0"/>
        <w:adjustRightInd w:val="0"/>
        <w:jc w:val="both"/>
      </w:pPr>
      <w:r w:rsidRPr="00487289">
        <w:t xml:space="preserve">UTB ve Zlíně má rovněž transparentní a jasný proces administrace mobilit. Univerzita přitom pečlivě vybírá partnerské instituce na základě kurikul zahraničních studijních programů. Uznávání studia nebo praxe absolvované na zahraniční instituci probíhá v souladu se směrnicí rektora č. 16/2017 </w:t>
      </w:r>
      <w:r w:rsidR="002D7E03" w:rsidRPr="00487289">
        <w:t>„</w:t>
      </w:r>
      <w:r w:rsidRPr="00487289">
        <w:t>Mobility studentů UTB do zahraničí a zahraničních studentů na UTB.</w:t>
      </w:r>
      <w:r w:rsidR="002D7E03" w:rsidRPr="00487289">
        <w:t xml:space="preserve">“ </w:t>
      </w:r>
      <w:r w:rsidRPr="00487289">
        <w:rPr>
          <w:rStyle w:val="Znakapoznpodarou"/>
        </w:rPr>
        <w:footnoteReference w:id="14"/>
      </w:r>
    </w:p>
    <w:p w:rsidR="00C8558D" w:rsidRPr="00487289" w:rsidRDefault="00FD7856" w:rsidP="00440B6C">
      <w:pPr>
        <w:jc w:val="both"/>
      </w:pPr>
      <w:r w:rsidRPr="00487289">
        <w:t xml:space="preserve">V daném studijním programu se např. jedná o mobility </w:t>
      </w:r>
      <w:r w:rsidR="00C477A2">
        <w:t>do</w:t>
      </w:r>
      <w:r w:rsidR="00C8558D" w:rsidRPr="00487289">
        <w:t xml:space="preserve"> těchto států a jejich univerzit: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 xml:space="preserve">Litva - </w:t>
      </w:r>
      <w:r w:rsidRPr="00487289">
        <w:rPr>
          <w:rFonts w:ascii="Times New Roman" w:hAnsi="Times New Roman"/>
          <w:sz w:val="20"/>
          <w:szCs w:val="20"/>
        </w:rPr>
        <w:t>Klaipéda University;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>Maďarsko</w:t>
      </w:r>
      <w:r w:rsidRPr="00487289">
        <w:rPr>
          <w:rFonts w:ascii="Times New Roman" w:hAnsi="Times New Roman"/>
          <w:sz w:val="20"/>
          <w:szCs w:val="20"/>
        </w:rPr>
        <w:t xml:space="preserve"> - Eotvos Loránd University a Kaposvár University;</w:t>
      </w:r>
      <w:r w:rsidRPr="00487289">
        <w:rPr>
          <w:rFonts w:ascii="Times New Roman" w:hAnsi="Times New Roman"/>
          <w:bCs/>
          <w:sz w:val="20"/>
          <w:szCs w:val="20"/>
        </w:rPr>
        <w:t xml:space="preserve"> 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 xml:space="preserve">Polsko - </w:t>
      </w:r>
      <w:r w:rsidRPr="00487289">
        <w:rPr>
          <w:rFonts w:ascii="Times New Roman" w:hAnsi="Times New Roman"/>
          <w:sz w:val="20"/>
          <w:szCs w:val="20"/>
        </w:rPr>
        <w:t>Kazimierz Wielki University in Bydgoszcz a Pedagogical University of Cracow;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>Slovensko -</w:t>
      </w:r>
      <w:r w:rsidRPr="00487289">
        <w:rPr>
          <w:rFonts w:ascii="Times New Roman" w:hAnsi="Times New Roman"/>
          <w:sz w:val="20"/>
          <w:szCs w:val="20"/>
        </w:rPr>
        <w:t xml:space="preserve"> Katolícka univerzita v Ružomberku a Prešovská univerzita v Prešově; 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 xml:space="preserve">Slovinsko - </w:t>
      </w:r>
      <w:r w:rsidRPr="00487289">
        <w:rPr>
          <w:rFonts w:ascii="Times New Roman" w:hAnsi="Times New Roman"/>
          <w:sz w:val="20"/>
          <w:szCs w:val="20"/>
        </w:rPr>
        <w:t xml:space="preserve">University of Ljubljana;  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>Španělsko</w:t>
      </w:r>
      <w:r w:rsidRPr="00487289">
        <w:rPr>
          <w:rFonts w:ascii="Times New Roman" w:hAnsi="Times New Roman"/>
          <w:sz w:val="20"/>
          <w:szCs w:val="20"/>
        </w:rPr>
        <w:t xml:space="preserve"> - Universidad Rey Juan Carlos, Madrid;</w:t>
      </w:r>
    </w:p>
    <w:p w:rsidR="00C8558D" w:rsidRPr="00487289" w:rsidRDefault="00C8558D" w:rsidP="00C8558D">
      <w:pPr>
        <w:pStyle w:val="Odstavecseseznamem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lastRenderedPageBreak/>
        <w:t>Dánsko -</w:t>
      </w:r>
      <w:r w:rsidRPr="00487289">
        <w:rPr>
          <w:rFonts w:ascii="Times New Roman" w:hAnsi="Times New Roman"/>
          <w:sz w:val="20"/>
          <w:szCs w:val="20"/>
        </w:rPr>
        <w:t xml:space="preserve"> University College of Northern Denmark.</w:t>
      </w:r>
    </w:p>
    <w:p w:rsidR="00C8558D" w:rsidRPr="00487289" w:rsidRDefault="00C8558D" w:rsidP="00440B6C">
      <w:pPr>
        <w:jc w:val="both"/>
      </w:pPr>
    </w:p>
    <w:p w:rsidR="00FD7856" w:rsidRPr="00487289" w:rsidRDefault="00FD7856" w:rsidP="00440B6C">
      <w:pPr>
        <w:jc w:val="both"/>
      </w:pPr>
      <w:r w:rsidRPr="00487289">
        <w:t>Dále jsou na UTB ve Zlíně standardně nabízeny studijní předměty vyučované v cizích jazycích a realizované studijní programy uskutečňované v cizích jazycích. V případě daného studijního programu se</w:t>
      </w:r>
      <w:r w:rsidR="00733727" w:rsidRPr="00487289">
        <w:t xml:space="preserve"> </w:t>
      </w:r>
      <w:r w:rsidR="00733727" w:rsidRPr="001B2564">
        <w:t>aktuálně</w:t>
      </w:r>
      <w:r w:rsidRPr="00487289">
        <w:t xml:space="preserve"> např. jedná</w:t>
      </w:r>
      <w:r w:rsidR="00F172BB" w:rsidRPr="00487289">
        <w:t xml:space="preserve"> o předměty zabezpečované v anglickém jazyce:</w:t>
      </w:r>
    </w:p>
    <w:p w:rsidR="00F172BB" w:rsidRPr="00487289" w:rsidRDefault="004B1641" w:rsidP="00440B6C">
      <w:pPr>
        <w:jc w:val="both"/>
      </w:pPr>
      <w:hyperlink r:id="rId36" w:history="1">
        <w:r w:rsidR="00F172BB" w:rsidRPr="00487289">
          <w:t>EP6PV</w:t>
        </w:r>
      </w:hyperlink>
      <w:r w:rsidR="00F172BB" w:rsidRPr="00487289">
        <w:rPr>
          <w:szCs w:val="28"/>
        </w:rPr>
        <w:t xml:space="preserve"> - Leisure Time Pedagogy; </w:t>
      </w:r>
      <w:hyperlink r:id="rId37" w:history="1">
        <w:r w:rsidR="00F172BB" w:rsidRPr="00487289">
          <w:t>E5EVA</w:t>
        </w:r>
      </w:hyperlink>
      <w:r w:rsidR="00F172BB" w:rsidRPr="00487289">
        <w:rPr>
          <w:szCs w:val="28"/>
        </w:rPr>
        <w:t xml:space="preserve"> - Evaluation in Kindergartens; </w:t>
      </w:r>
      <w:hyperlink r:id="rId38" w:history="1">
        <w:r w:rsidR="00F172BB" w:rsidRPr="00487289">
          <w:t>EP1PG</w:t>
        </w:r>
      </w:hyperlink>
      <w:r w:rsidR="00F172BB" w:rsidRPr="00487289">
        <w:rPr>
          <w:szCs w:val="28"/>
        </w:rPr>
        <w:t xml:space="preserve"> - General Pedagogy; </w:t>
      </w:r>
      <w:hyperlink r:id="rId39" w:history="1">
        <w:r w:rsidR="00F172BB" w:rsidRPr="00487289">
          <w:t>E2PK</w:t>
        </w:r>
      </w:hyperlink>
      <w:r w:rsidR="00F172BB" w:rsidRPr="00487289">
        <w:rPr>
          <w:szCs w:val="28"/>
        </w:rPr>
        <w:t xml:space="preserve"> - Pedagogical Communication; </w:t>
      </w:r>
      <w:hyperlink r:id="rId40" w:history="1">
        <w:r w:rsidR="00F172BB" w:rsidRPr="00487289">
          <w:t>E3PE</w:t>
        </w:r>
      </w:hyperlink>
      <w:r w:rsidR="00F172BB" w:rsidRPr="00487289">
        <w:rPr>
          <w:szCs w:val="28"/>
        </w:rPr>
        <w:t xml:space="preserve"> - Pedagogical Evaluation; </w:t>
      </w:r>
      <w:hyperlink r:id="rId41" w:history="1">
        <w:r w:rsidR="00F172BB" w:rsidRPr="00487289">
          <w:t>E4RV</w:t>
        </w:r>
      </w:hyperlink>
      <w:r w:rsidR="00F172BB" w:rsidRPr="00487289">
        <w:rPr>
          <w:szCs w:val="28"/>
        </w:rPr>
        <w:t xml:space="preserve"> - Solving of Educational Situations; </w:t>
      </w:r>
      <w:hyperlink r:id="rId42" w:history="1">
        <w:r w:rsidR="00F172BB" w:rsidRPr="00487289">
          <w:t>EK1HE</w:t>
        </w:r>
      </w:hyperlink>
      <w:r w:rsidR="00F172BB" w:rsidRPr="00487289">
        <w:rPr>
          <w:szCs w:val="28"/>
        </w:rPr>
        <w:t xml:space="preserve"> - Game and Its Educational Use; </w:t>
      </w:r>
      <w:hyperlink r:id="rId43" w:history="1">
        <w:r w:rsidR="00F172BB" w:rsidRPr="00487289">
          <w:t>E2PMO</w:t>
        </w:r>
      </w:hyperlink>
      <w:r w:rsidR="00F172BB" w:rsidRPr="00487289">
        <w:rPr>
          <w:szCs w:val="28"/>
        </w:rPr>
        <w:t xml:space="preserve"> Psychomotorics.</w:t>
      </w:r>
    </w:p>
    <w:p w:rsidR="00FD7856" w:rsidRPr="00487289" w:rsidRDefault="00FD7856" w:rsidP="00440B6C"/>
    <w:p w:rsidR="00FD7856" w:rsidRPr="00487289" w:rsidRDefault="00FD7856" w:rsidP="00440B6C"/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>Spolupráce s praxí při uskutečňování studijních programů</w:t>
      </w:r>
    </w:p>
    <w:p w:rsidR="007D7656" w:rsidRPr="00487289" w:rsidRDefault="007D7656" w:rsidP="007D7656">
      <w:pPr>
        <w:rPr>
          <w:lang w:eastAsia="en-US"/>
        </w:rPr>
      </w:pPr>
    </w:p>
    <w:p w:rsidR="00FD7856" w:rsidRPr="00487289" w:rsidRDefault="00FD7856" w:rsidP="00440B6C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 1.10</w:t>
      </w:r>
    </w:p>
    <w:p w:rsidR="007D7656" w:rsidRPr="00487289" w:rsidRDefault="007D7656" w:rsidP="00440B6C"/>
    <w:p w:rsidR="00FD7856" w:rsidRPr="00487289" w:rsidRDefault="00FD7856" w:rsidP="00440B6C">
      <w:pPr>
        <w:jc w:val="both"/>
      </w:pPr>
      <w:r w:rsidRPr="00487289">
        <w:t>UTB ve Zlíně dlouhodobě rozvíjí spolupráci s praxí s přihlédnutím k typům a případným profilům studijních programů; jde zejména o praktickou výuku, zadávání kvalifikačních a rigorózních prací, přiznávání stipendií a zapojování odborníků z praxe do vzdělávacího procesu.</w:t>
      </w:r>
    </w:p>
    <w:p w:rsidR="009E608A" w:rsidRPr="001B2564" w:rsidRDefault="00A959B9" w:rsidP="006D0A06">
      <w:pPr>
        <w:shd w:val="clear" w:color="auto" w:fill="FFFFFF" w:themeFill="background1"/>
        <w:jc w:val="both"/>
      </w:pPr>
      <w:r w:rsidRPr="00487289">
        <w:t>V případě daného</w:t>
      </w:r>
      <w:r w:rsidR="00330225" w:rsidRPr="00487289">
        <w:t xml:space="preserve"> studijního programu, který má charakter profesně orientovaného programu</w:t>
      </w:r>
      <w:r w:rsidR="00976AC2" w:rsidRPr="00487289">
        <w:t>,</w:t>
      </w:r>
      <w:r w:rsidR="00330225" w:rsidRPr="00487289">
        <w:t xml:space="preserve"> je spolupráce s praxí integrální součástí jeho realizace</w:t>
      </w:r>
      <w:r w:rsidR="00330225" w:rsidRPr="001B2564">
        <w:t xml:space="preserve">. Jak je uvedeno v části B-IV této žádosti, </w:t>
      </w:r>
      <w:r w:rsidR="00330225" w:rsidRPr="001B2564">
        <w:rPr>
          <w:rFonts w:eastAsia="Calibri"/>
        </w:rPr>
        <w:t>odborné praxe jsou v rámci programu realizovány ve veřejných, ale i soukromých mateřských školách (ve Zl</w:t>
      </w:r>
      <w:r w:rsidR="00733727" w:rsidRPr="001B2564">
        <w:rPr>
          <w:rFonts w:eastAsia="Calibri"/>
        </w:rPr>
        <w:t>ínském regionu), jedna z nich má své sídlo a provoz</w:t>
      </w:r>
      <w:r w:rsidR="00330225" w:rsidRPr="001B2564">
        <w:rPr>
          <w:rFonts w:eastAsia="Calibri"/>
        </w:rPr>
        <w:t xml:space="preserve"> na Slovensku</w:t>
      </w:r>
      <w:r w:rsidR="00733727" w:rsidRPr="001B2564">
        <w:rPr>
          <w:rFonts w:eastAsia="Calibri"/>
        </w:rPr>
        <w:t xml:space="preserve">. </w:t>
      </w:r>
      <w:r w:rsidR="00DB0514" w:rsidRPr="001B2564">
        <w:rPr>
          <w:rFonts w:eastAsia="Calibri"/>
        </w:rPr>
        <w:t xml:space="preserve">Odborné praxe se vykonávají </w:t>
      </w:r>
      <w:r w:rsidR="00DB0514" w:rsidRPr="001B2564">
        <w:t>na základě Smlouvy o výkonu praxe studentů.</w:t>
      </w:r>
      <w:r w:rsidR="009E608A" w:rsidRPr="001B2564">
        <w:t xml:space="preserve"> Informace k praxím jsou dostupné na webových stránkách pracoviště zabezpečující studijní program, jsou řízené (přehled plnění praxe, vedení, dokumentace </w:t>
      </w:r>
      <w:r w:rsidR="00664DEB">
        <w:t>apod.)</w:t>
      </w:r>
      <w:r w:rsidR="009E608A" w:rsidRPr="001B2564">
        <w:t xml:space="preserve"> dle specifik jednotlivých studijních oborů a koordinuje ji pověřený akademický pracovník.</w:t>
      </w:r>
      <w:r w:rsidR="006D0A06" w:rsidRPr="001B2564">
        <w:t xml:space="preserve"> </w:t>
      </w:r>
      <w:r w:rsidR="006D0A06" w:rsidRPr="001B2564">
        <w:rPr>
          <w:color w:val="000000"/>
          <w:shd w:val="clear" w:color="auto" w:fill="FFFFFF" w:themeFill="background1"/>
        </w:rPr>
        <w:t>Spolupráce s</w:t>
      </w:r>
      <w:r w:rsidR="005A4FC4" w:rsidRPr="001B2564">
        <w:rPr>
          <w:color w:val="000000"/>
          <w:shd w:val="clear" w:color="auto" w:fill="FFFFFF" w:themeFill="background1"/>
        </w:rPr>
        <w:t xml:space="preserve"> danou</w:t>
      </w:r>
      <w:r w:rsidR="006D0A06" w:rsidRPr="001B2564">
        <w:rPr>
          <w:color w:val="000000"/>
          <w:shd w:val="clear" w:color="auto" w:fill="FFFFFF" w:themeFill="background1"/>
        </w:rPr>
        <w:t xml:space="preserve"> mateřskou školou probíhá nejen při realizaci </w:t>
      </w:r>
      <w:r w:rsidR="005A4FC4" w:rsidRPr="001B2564">
        <w:rPr>
          <w:color w:val="000000"/>
          <w:shd w:val="clear" w:color="auto" w:fill="FFFFFF" w:themeFill="background1"/>
        </w:rPr>
        <w:t xml:space="preserve">organizovaných </w:t>
      </w:r>
      <w:r w:rsidR="006D0A06" w:rsidRPr="001B2564">
        <w:rPr>
          <w:color w:val="000000"/>
          <w:shd w:val="clear" w:color="auto" w:fill="FFFFFF" w:themeFill="background1"/>
        </w:rPr>
        <w:t xml:space="preserve">praxí, ale také dobrovolnou výpomocí studentů na akcích </w:t>
      </w:r>
      <w:r w:rsidR="005A4FC4" w:rsidRPr="001B2564">
        <w:rPr>
          <w:color w:val="000000"/>
          <w:shd w:val="clear" w:color="auto" w:fill="FFFFFF" w:themeFill="background1"/>
        </w:rPr>
        <w:t>organizovaných mateřskými</w:t>
      </w:r>
      <w:r w:rsidR="006D0A06" w:rsidRPr="001B2564">
        <w:rPr>
          <w:color w:val="000000"/>
          <w:shd w:val="clear" w:color="auto" w:fill="FFFFFF" w:themeFill="background1"/>
        </w:rPr>
        <w:t xml:space="preserve"> škol</w:t>
      </w:r>
      <w:r w:rsidR="005A4FC4" w:rsidRPr="001B2564">
        <w:rPr>
          <w:color w:val="000000"/>
          <w:shd w:val="clear" w:color="auto" w:fill="FFFFFF" w:themeFill="background1"/>
        </w:rPr>
        <w:t>ami</w:t>
      </w:r>
      <w:r w:rsidR="006D0A06" w:rsidRPr="001B2564">
        <w:rPr>
          <w:color w:val="000000"/>
          <w:shd w:val="clear" w:color="auto" w:fill="FFFFFF" w:themeFill="background1"/>
        </w:rPr>
        <w:t>.</w:t>
      </w:r>
    </w:p>
    <w:p w:rsidR="006D0A06" w:rsidRPr="001B2564" w:rsidRDefault="006D0A06" w:rsidP="00330225">
      <w:pPr>
        <w:jc w:val="both"/>
        <w:rPr>
          <w:rFonts w:eastAsia="Calibri"/>
        </w:rPr>
      </w:pPr>
    </w:p>
    <w:p w:rsidR="00330225" w:rsidRPr="001B2564" w:rsidRDefault="009E608A" w:rsidP="00330225">
      <w:pPr>
        <w:jc w:val="both"/>
        <w:rPr>
          <w:rFonts w:eastAsia="Calibri"/>
        </w:rPr>
      </w:pPr>
      <w:r w:rsidRPr="001B2564">
        <w:rPr>
          <w:rFonts w:eastAsia="Calibri"/>
        </w:rPr>
        <w:t>V daném studijním programu se praxe realizuje v následujících mateřských školách</w:t>
      </w:r>
      <w:r w:rsidR="00330225" w:rsidRPr="001B2564">
        <w:rPr>
          <w:rFonts w:eastAsia="Calibri"/>
        </w:rPr>
        <w:t>:</w:t>
      </w:r>
    </w:p>
    <w:p w:rsidR="00AC2541" w:rsidRPr="00487289" w:rsidRDefault="00AC2541" w:rsidP="00330225">
      <w:pPr>
        <w:jc w:val="both"/>
      </w:pPr>
      <w:r w:rsidRPr="001B2564">
        <w:t>Univerzitní mateřská škola Qočna, Zlín</w:t>
      </w:r>
      <w:r w:rsidR="005A4FC4" w:rsidRPr="001B2564">
        <w:t>;</w:t>
      </w:r>
      <w:r w:rsidRPr="00487289">
        <w:t xml:space="preserve"> </w:t>
      </w:r>
    </w:p>
    <w:p w:rsidR="00AC2541" w:rsidRPr="00487289" w:rsidRDefault="00AC2541" w:rsidP="00330225">
      <w:pPr>
        <w:jc w:val="both"/>
      </w:pPr>
      <w:r w:rsidRPr="00487289">
        <w:t>Mateřská škola Otrokovice</w:t>
      </w:r>
      <w:r w:rsidR="007B4F86" w:rsidRPr="00487289">
        <w:t>;</w:t>
      </w:r>
      <w:r w:rsidRPr="00487289">
        <w:t xml:space="preserve"> </w:t>
      </w:r>
    </w:p>
    <w:p w:rsidR="00AC2541" w:rsidRPr="00487289" w:rsidRDefault="00AC2541" w:rsidP="00330225">
      <w:pPr>
        <w:jc w:val="both"/>
      </w:pPr>
      <w:r w:rsidRPr="00487289">
        <w:t xml:space="preserve">Mateřská škola Zlín </w:t>
      </w:r>
      <w:r w:rsidR="007B4F86" w:rsidRPr="00487289">
        <w:t>–</w:t>
      </w:r>
      <w:r w:rsidRPr="00487289">
        <w:t xml:space="preserve"> Kudlov</w:t>
      </w:r>
      <w:r w:rsidR="007B4F86" w:rsidRPr="00487289">
        <w:t>;</w:t>
      </w:r>
      <w:r w:rsidRPr="00487289">
        <w:t xml:space="preserve"> </w:t>
      </w:r>
    </w:p>
    <w:p w:rsidR="00AC2541" w:rsidRPr="00487289" w:rsidRDefault="00AC2541" w:rsidP="00330225">
      <w:pPr>
        <w:jc w:val="both"/>
      </w:pPr>
      <w:r w:rsidRPr="00487289">
        <w:t>Súkromná materská škola Life Academy, s. r. o., Poprad (SR)</w:t>
      </w:r>
      <w:r w:rsidR="001B2564">
        <w:t>.</w:t>
      </w:r>
      <w:r w:rsidRPr="00487289">
        <w:t xml:space="preserve"> </w:t>
      </w:r>
    </w:p>
    <w:p w:rsidR="001B2564" w:rsidRDefault="001B2564" w:rsidP="00330225">
      <w:pPr>
        <w:jc w:val="both"/>
      </w:pPr>
    </w:p>
    <w:p w:rsidR="00330225" w:rsidRPr="00487289" w:rsidRDefault="00E27241" w:rsidP="00330225">
      <w:pPr>
        <w:jc w:val="both"/>
        <w:rPr>
          <w:rFonts w:eastAsia="Calibri"/>
        </w:rPr>
      </w:pPr>
      <w:r w:rsidRPr="00487289">
        <w:t>Všechny MŠ</w:t>
      </w:r>
      <w:r w:rsidR="00AC2541" w:rsidRPr="00487289">
        <w:t xml:space="preserve"> jsou i smluvně zajištěny a mají status fakultních mateřských škol.</w:t>
      </w:r>
      <w:r w:rsidR="00977B49" w:rsidRPr="00487289">
        <w:t xml:space="preserve"> Podrobně upravuje pozici fakultní školy Směrnice děkanky SD 07/2017 „Statut fakultní školy Fakulty humanitních Univerzity Tomáše Bati ve Zlíně“</w:t>
      </w:r>
      <w:r w:rsidR="00977B49" w:rsidRPr="00487289">
        <w:rPr>
          <w:rStyle w:val="Znakapoznpodarou"/>
        </w:rPr>
        <w:footnoteReference w:id="15"/>
      </w:r>
      <w:r w:rsidR="000530AA" w:rsidRPr="00487289">
        <w:rPr>
          <w:rFonts w:eastAsia="Calibri"/>
        </w:rPr>
        <w:t xml:space="preserve"> </w:t>
      </w:r>
      <w:r w:rsidR="005A1264" w:rsidRPr="00487289">
        <w:rPr>
          <w:rFonts w:eastAsia="Calibri"/>
        </w:rPr>
        <w:t>Vychází se z toho, že f</w:t>
      </w:r>
      <w:r w:rsidR="005A1264" w:rsidRPr="00487289">
        <w:t xml:space="preserve">akultní škola má ujasněnou koncepci výuky vlastních žáků, je místem pro hledání optimálních edukačních procesů pro začínající učitele a podílí se na hledání a ověřování progresivních výukových koncepcí a nových přístupů ve výuce. </w:t>
      </w:r>
      <w:r w:rsidR="000530AA" w:rsidRPr="00487289">
        <w:t xml:space="preserve">Vzájemná spolupráce mezi FHS a fakultní školou je rozvíjena zejména v rámci odborné praxe studentů FHS, rovněž v rámci výzkumu v oblasti pedagogiky a při </w:t>
      </w:r>
      <w:r w:rsidR="005A1264" w:rsidRPr="00487289">
        <w:t>zabezpečování</w:t>
      </w:r>
      <w:r w:rsidR="000530AA" w:rsidRPr="00487289">
        <w:t xml:space="preserve"> celoživotního vzdělávání učitelů fakultní školy.</w:t>
      </w:r>
    </w:p>
    <w:p w:rsidR="008E051B" w:rsidRPr="00487289" w:rsidRDefault="008E051B" w:rsidP="00BB092C">
      <w:pPr>
        <w:jc w:val="both"/>
        <w:rPr>
          <w:bCs/>
        </w:rPr>
      </w:pPr>
      <w:r w:rsidRPr="00487289">
        <w:rPr>
          <w:bCs/>
        </w:rPr>
        <w:t>Jak bylo již uvedeno, FHS UT</w:t>
      </w:r>
      <w:r w:rsidR="007B2431" w:rsidRPr="00487289">
        <w:rPr>
          <w:bCs/>
        </w:rPr>
        <w:t>B realizuje i specifický projekt</w:t>
      </w:r>
      <w:r w:rsidRPr="00487289">
        <w:rPr>
          <w:bCs/>
        </w:rPr>
        <w:t xml:space="preserve"> Junior univerzita</w:t>
      </w:r>
      <w:r w:rsidR="007B2431" w:rsidRPr="009C2F50">
        <w:rPr>
          <w:bCs/>
          <w:vertAlign w:val="superscript"/>
        </w:rPr>
        <w:t>®</w:t>
      </w:r>
      <w:r w:rsidRPr="00487289">
        <w:rPr>
          <w:bCs/>
        </w:rPr>
        <w:t xml:space="preserve">. </w:t>
      </w:r>
      <w:r w:rsidR="007B2431" w:rsidRPr="00487289">
        <w:rPr>
          <w:bCs/>
        </w:rPr>
        <w:t>Jedná se o</w:t>
      </w:r>
      <w:r w:rsidRPr="00487289">
        <w:rPr>
          <w:bCs/>
        </w:rPr>
        <w:t xml:space="preserve"> týdenní tábor, který je realizován na principu příměstského tábora pro děti. Otevřený je pracovníkům UTB, ale i široké veřejnosti z regionu. Přímou práci s dětmi v</w:t>
      </w:r>
      <w:r w:rsidR="007B2431" w:rsidRPr="00487289">
        <w:rPr>
          <w:bCs/>
        </w:rPr>
        <w:t xml:space="preserve"> jeho rámci mají zabezpečovat především </w:t>
      </w:r>
      <w:r w:rsidRPr="00487289">
        <w:rPr>
          <w:bCs/>
        </w:rPr>
        <w:t>studenti programu Učitelství pro mateřs</w:t>
      </w:r>
      <w:r w:rsidR="007B2431" w:rsidRPr="00487289">
        <w:rPr>
          <w:bCs/>
        </w:rPr>
        <w:t>ké školy a realizují tak jeden z</w:t>
      </w:r>
      <w:r w:rsidRPr="00487289">
        <w:rPr>
          <w:bCs/>
        </w:rPr>
        <w:t> typů své pedagogické praxe v rámci studia.</w:t>
      </w:r>
    </w:p>
    <w:p w:rsidR="00330225" w:rsidRPr="00487289" w:rsidRDefault="00330225" w:rsidP="00BB092C">
      <w:pPr>
        <w:jc w:val="both"/>
      </w:pPr>
    </w:p>
    <w:p w:rsidR="00BB092C" w:rsidRPr="00487289" w:rsidRDefault="00BB092C" w:rsidP="00BB092C">
      <w:pPr>
        <w:jc w:val="both"/>
      </w:pPr>
      <w:r w:rsidRPr="00487289">
        <w:t xml:space="preserve">V části </w:t>
      </w:r>
      <w:r w:rsidR="00920803" w:rsidRPr="00487289">
        <w:t>C</w:t>
      </w:r>
      <w:r w:rsidRPr="00487289">
        <w:t>-II je rovněž již uvedeno, že studenti daného programu Učitelství pro mateřské školy</w:t>
      </w:r>
      <w:r w:rsidR="00976AC2" w:rsidRPr="00487289">
        <w:t xml:space="preserve"> </w:t>
      </w:r>
      <w:r w:rsidRPr="00487289">
        <w:t xml:space="preserve">participují na akcích pro občany a rodičovskou veřejnost, </w:t>
      </w:r>
      <w:r w:rsidR="00976AC2" w:rsidRPr="00487289">
        <w:t>jejichž</w:t>
      </w:r>
      <w:r w:rsidRPr="00487289">
        <w:t xml:space="preserve"> součástí bývá i program pro děti v</w:t>
      </w:r>
      <w:r w:rsidR="00976AC2" w:rsidRPr="00487289">
        <w:t>e</w:t>
      </w:r>
      <w:r w:rsidRPr="00487289">
        <w:t> Zlínském regionu. Jedná se například o:</w:t>
      </w:r>
    </w:p>
    <w:p w:rsidR="00BB092C" w:rsidRPr="00487289" w:rsidRDefault="00BB092C" w:rsidP="00BB092C">
      <w:pPr>
        <w:jc w:val="both"/>
      </w:pPr>
      <w:r w:rsidRPr="00487289">
        <w:t>- program pro</w:t>
      </w:r>
      <w:r w:rsidR="00C477A2">
        <w:t xml:space="preserve"> děti v rámci provázejících akc</w:t>
      </w:r>
      <w:r w:rsidRPr="00487289">
        <w:t>í v průběhu Mezinárodního festivalu filmů pro děti a mládež (ZLÍN FILM FESTIVAL);</w:t>
      </w:r>
    </w:p>
    <w:p w:rsidR="00BB092C" w:rsidRPr="00487289" w:rsidRDefault="00BB092C" w:rsidP="00BB092C">
      <w:pPr>
        <w:jc w:val="both"/>
      </w:pPr>
      <w:r w:rsidRPr="00487289">
        <w:t>- program pro rodiny s dětmi v rámci akce Den Zlínského kraje;</w:t>
      </w:r>
    </w:p>
    <w:p w:rsidR="00BB092C" w:rsidRPr="00487289" w:rsidRDefault="00BB092C" w:rsidP="00BB092C">
      <w:pPr>
        <w:jc w:val="both"/>
      </w:pPr>
      <w:r w:rsidRPr="00487289">
        <w:t>- veškeré akce s dětmi, případně s jejich rodiči v Univerzitní mateřské škole Qočna;</w:t>
      </w:r>
    </w:p>
    <w:p w:rsidR="00BB092C" w:rsidRPr="00487289" w:rsidRDefault="00BB092C" w:rsidP="00BB092C">
      <w:pPr>
        <w:jc w:val="both"/>
      </w:pPr>
      <w:r w:rsidRPr="00487289">
        <w:t>- dílčí projekty a kulturně-společenské akce jednotlivých mateřských škol v</w:t>
      </w:r>
      <w:r w:rsidR="00C477A2">
        <w:t>e</w:t>
      </w:r>
      <w:r w:rsidRPr="00487289">
        <w:t> Zlínském regionu, k</w:t>
      </w:r>
      <w:r w:rsidR="00976AC2" w:rsidRPr="00487289">
        <w:t> jejichž realizaci</w:t>
      </w:r>
      <w:r w:rsidRPr="00487289">
        <w:t xml:space="preserve"> </w:t>
      </w:r>
      <w:r w:rsidR="00976AC2" w:rsidRPr="00487289">
        <w:t>zvou</w:t>
      </w:r>
      <w:r w:rsidRPr="00487289">
        <w:t xml:space="preserve"> studen</w:t>
      </w:r>
      <w:r w:rsidR="00976AC2" w:rsidRPr="00487289">
        <w:t xml:space="preserve">ty předkládaného programu, a s nimiž </w:t>
      </w:r>
      <w:r w:rsidRPr="00487289">
        <w:t>má pracoviště pracovní vztahy.</w:t>
      </w:r>
    </w:p>
    <w:p w:rsidR="005A4FC4" w:rsidRPr="00487289" w:rsidRDefault="005A4FC4" w:rsidP="00BB092C">
      <w:pPr>
        <w:jc w:val="both"/>
      </w:pPr>
    </w:p>
    <w:p w:rsidR="00772D15" w:rsidRPr="00487289" w:rsidRDefault="007929F5" w:rsidP="00AA6864">
      <w:pPr>
        <w:jc w:val="both"/>
      </w:pPr>
      <w:r w:rsidRPr="00487289">
        <w:t xml:space="preserve">Studenti daného programu připravují v rámci svého studia i akce </w:t>
      </w:r>
      <w:r w:rsidR="008A62CC" w:rsidRPr="00487289">
        <w:t>směřova</w:t>
      </w:r>
      <w:r w:rsidR="00AA6864" w:rsidRPr="00487289">
        <w:t>n</w:t>
      </w:r>
      <w:r w:rsidR="00976AC2" w:rsidRPr="00487289">
        <w:t>é</w:t>
      </w:r>
      <w:r w:rsidRPr="00487289">
        <w:t xml:space="preserve"> k mateřsk</w:t>
      </w:r>
      <w:r w:rsidR="00976AC2" w:rsidRPr="00487289">
        <w:t>ým školám v regionu, které se mohou uskutečňovat přímo na půdě univerzity. Příkladem je</w:t>
      </w:r>
      <w:r w:rsidR="00AA6864" w:rsidRPr="00487289">
        <w:t xml:space="preserve"> </w:t>
      </w:r>
      <w:r w:rsidR="00976AC2" w:rsidRPr="00487289">
        <w:t>odborný vzdělávací program</w:t>
      </w:r>
      <w:r w:rsidRPr="00487289">
        <w:t xml:space="preserve"> „Univerzita předškolákům“</w:t>
      </w:r>
      <w:r w:rsidR="00AA6864" w:rsidRPr="00487289">
        <w:t>, který je atraktivní i pro samotné učitelky</w:t>
      </w:r>
      <w:r w:rsidR="00976AC2" w:rsidRPr="00487289">
        <w:t xml:space="preserve"> mateřských</w:t>
      </w:r>
      <w:r w:rsidR="00AA6864" w:rsidRPr="00487289">
        <w:t xml:space="preserve"> škol.</w:t>
      </w:r>
      <w:r w:rsidRPr="00487289">
        <w:t xml:space="preserve"> </w:t>
      </w:r>
      <w:r w:rsidR="00976AC2" w:rsidRPr="00487289">
        <w:t>Případně</w:t>
      </w:r>
      <w:r w:rsidRPr="00487289">
        <w:t xml:space="preserve"> jsou </w:t>
      </w:r>
      <w:r w:rsidR="00976AC2" w:rsidRPr="00487289">
        <w:t xml:space="preserve">studenti </w:t>
      </w:r>
      <w:r w:rsidRPr="00487289">
        <w:t xml:space="preserve">schopni svůj </w:t>
      </w:r>
      <w:r w:rsidRPr="00487289">
        <w:lastRenderedPageBreak/>
        <w:t>program prezentovat na půdě samotné mateřské školy, jde například o</w:t>
      </w:r>
      <w:r w:rsidR="00AA6864" w:rsidRPr="00487289">
        <w:t xml:space="preserve"> kulturní a umělecké programy</w:t>
      </w:r>
      <w:r w:rsidRPr="00487289">
        <w:t xml:space="preserve"> „</w:t>
      </w:r>
      <w:r w:rsidR="00772D15" w:rsidRPr="00487289">
        <w:t>Divadélka pro mateřské školy</w:t>
      </w:r>
      <w:r w:rsidRPr="00487289">
        <w:t xml:space="preserve">“, které si </w:t>
      </w:r>
      <w:r w:rsidR="00AA6864" w:rsidRPr="00487289">
        <w:t xml:space="preserve">v rámci své učitelské přípravy </w:t>
      </w:r>
      <w:r w:rsidRPr="00487289">
        <w:t>nacvičí.</w:t>
      </w:r>
    </w:p>
    <w:p w:rsidR="00772D15" w:rsidRPr="00487289" w:rsidRDefault="00772D15" w:rsidP="00440B6C">
      <w:pPr>
        <w:rPr>
          <w:b/>
        </w:rPr>
      </w:pPr>
    </w:p>
    <w:p w:rsidR="005A4FC4" w:rsidRPr="00487289" w:rsidRDefault="005A4FC4" w:rsidP="005A4FC4">
      <w:pPr>
        <w:jc w:val="both"/>
        <w:rPr>
          <w:bCs/>
        </w:rPr>
      </w:pPr>
      <w:r w:rsidRPr="001B2564">
        <w:t>Nově zapojení odborníci z praxe participující na realizaci studijního programu mají vyžadovanou kvalifikaci. Jedná se o ředitelku Univerzitní mateřské školy Qočna ve Zlíně (Mgr. Markéta Hrozová, Ph.D.), ředitelku Soukromé mateřské školy Life Academy, Poprad, SR (PaedDr. Gabriela Česlová, PhD.)</w:t>
      </w:r>
      <w:r w:rsidR="00CC1087" w:rsidRPr="001B2564">
        <w:t xml:space="preserve"> a</w:t>
      </w:r>
      <w:r w:rsidRPr="001B2564">
        <w:t xml:space="preserve"> psycholožku</w:t>
      </w:r>
      <w:r w:rsidR="001B2564" w:rsidRPr="001B2564">
        <w:t xml:space="preserve"> z poradenské instituce</w:t>
      </w:r>
      <w:r w:rsidRPr="001B2564">
        <w:t xml:space="preserve"> s magisterským vzděláním (Mgr. Pavla </w:t>
      </w:r>
      <w:r w:rsidR="004A17D0">
        <w:t>Tomancová</w:t>
      </w:r>
      <w:r w:rsidRPr="001B2564">
        <w:t>). U všech se předpokládá</w:t>
      </w:r>
      <w:r w:rsidR="00CC1087" w:rsidRPr="001B2564">
        <w:t>, kromě nastavené výuky v rámci jednotlivých prakticky laděných předmětů, i zadá</w:t>
      </w:r>
      <w:r w:rsidR="006A124E" w:rsidRPr="001B2564">
        <w:t>vání a vedení závěrečných prací a umožněn</w:t>
      </w:r>
      <w:r w:rsidR="009C2F50">
        <w:t>í realizace výzkumu souvisejících</w:t>
      </w:r>
      <w:r w:rsidR="006A124E" w:rsidRPr="001B2564">
        <w:t xml:space="preserve"> s rozvojem programu v institucích, </w:t>
      </w:r>
      <w:r w:rsidR="009C2F50">
        <w:t>kde</w:t>
      </w:r>
      <w:r w:rsidR="006A124E" w:rsidRPr="001B2564">
        <w:t xml:space="preserve"> působí.</w:t>
      </w:r>
    </w:p>
    <w:p w:rsidR="005A4FC4" w:rsidRPr="00487289" w:rsidRDefault="005A4FC4" w:rsidP="00440B6C">
      <w:pPr>
        <w:rPr>
          <w:b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Spolupráce s praxí při tvorbě studijních programů </w:t>
      </w:r>
    </w:p>
    <w:p w:rsidR="00883BC3" w:rsidRPr="00487289" w:rsidRDefault="00883BC3" w:rsidP="00883BC3">
      <w:pPr>
        <w:rPr>
          <w:lang w:eastAsia="en-US"/>
        </w:rPr>
      </w:pPr>
    </w:p>
    <w:p w:rsidR="00FD7856" w:rsidRPr="00487289" w:rsidRDefault="00FD7856" w:rsidP="00440B6C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 1.11</w:t>
      </w:r>
    </w:p>
    <w:p w:rsidR="00883BC3" w:rsidRPr="00487289" w:rsidRDefault="00883BC3" w:rsidP="00440B6C"/>
    <w:p w:rsidR="00F13AF8" w:rsidRPr="00487289" w:rsidRDefault="00FD7856" w:rsidP="00440B6C">
      <w:pPr>
        <w:jc w:val="both"/>
      </w:pPr>
      <w:r w:rsidRPr="00487289">
        <w:t xml:space="preserve">UTB ve Zlíně komunikuje s profesními komorami, oborovými sdruženími, organizacemi zaměstnavatelů nebo dalšími odborníky z praxe a </w:t>
      </w:r>
      <w:r w:rsidR="00CB6EC4" w:rsidRPr="001B2564">
        <w:t xml:space="preserve">reflektuje </w:t>
      </w:r>
      <w:r w:rsidRPr="001B2564">
        <w:t>jejich</w:t>
      </w:r>
      <w:r w:rsidRPr="00487289">
        <w:t xml:space="preserve"> očekávání a požadavky na absolventy studijních programů.</w:t>
      </w:r>
      <w:r w:rsidR="001463D3" w:rsidRPr="00487289">
        <w:t xml:space="preserve"> </w:t>
      </w:r>
    </w:p>
    <w:p w:rsidR="00F13AF8" w:rsidRPr="00487289" w:rsidRDefault="00F13AF8" w:rsidP="00440B6C">
      <w:pPr>
        <w:jc w:val="both"/>
      </w:pPr>
    </w:p>
    <w:p w:rsidR="00FD7856" w:rsidRPr="00487289" w:rsidRDefault="001463D3" w:rsidP="00440B6C">
      <w:pPr>
        <w:jc w:val="both"/>
      </w:pPr>
      <w:r w:rsidRPr="00487289">
        <w:t>V rá</w:t>
      </w:r>
      <w:r w:rsidR="008A62CC" w:rsidRPr="00487289">
        <w:t>mci daného studijního programu U</w:t>
      </w:r>
      <w:r w:rsidRPr="00487289">
        <w:t xml:space="preserve">čitelství pro mateřské školy </w:t>
      </w:r>
      <w:r w:rsidR="009C2F50">
        <w:t>se jedná o spolupráci</w:t>
      </w:r>
      <w:r w:rsidRPr="00487289">
        <w:t xml:space="preserve"> s:</w:t>
      </w:r>
    </w:p>
    <w:p w:rsidR="001463D3" w:rsidRPr="00487289" w:rsidRDefault="001463D3" w:rsidP="001463D3">
      <w:pPr>
        <w:jc w:val="both"/>
      </w:pPr>
      <w:r w:rsidRPr="00487289">
        <w:t>1.OMEP</w:t>
      </w:r>
      <w:r w:rsidR="00F13AF8" w:rsidRPr="00487289">
        <w:t xml:space="preserve"> ČR - světová organizace pro předškolní výchovu</w:t>
      </w:r>
      <w:r w:rsidR="002359C5">
        <w:t xml:space="preserve">, </w:t>
      </w:r>
      <w:r w:rsidR="00C561E6" w:rsidRPr="00487289">
        <w:t>pedagogové</w:t>
      </w:r>
      <w:r w:rsidR="00C561E6">
        <w:t xml:space="preserve"> z</w:t>
      </w:r>
      <w:r w:rsidR="00C561E6" w:rsidRPr="00487289">
        <w:t xml:space="preserve"> pracoviště realizující daný studijní program jsou aktivními </w:t>
      </w:r>
      <w:r w:rsidR="0069752A" w:rsidRPr="00487289">
        <w:t>členy</w:t>
      </w:r>
      <w:r w:rsidR="0069752A">
        <w:t xml:space="preserve"> OMEP </w:t>
      </w:r>
      <w:r w:rsidR="00C561E6">
        <w:t>ČR</w:t>
      </w:r>
      <w:r w:rsidR="00CB6EC4" w:rsidRPr="00487289">
        <w:t>;</w:t>
      </w:r>
    </w:p>
    <w:p w:rsidR="001463D3" w:rsidRPr="00487289" w:rsidRDefault="001463D3" w:rsidP="001463D3">
      <w:pPr>
        <w:jc w:val="both"/>
      </w:pPr>
      <w:r w:rsidRPr="00487289">
        <w:t>2.APV</w:t>
      </w:r>
      <w:r w:rsidR="00F13AF8" w:rsidRPr="00487289">
        <w:t xml:space="preserve"> – Asociace předškolní výchovy – pedagogové </w:t>
      </w:r>
      <w:r w:rsidR="00C561E6">
        <w:t xml:space="preserve">z </w:t>
      </w:r>
      <w:r w:rsidR="00F13AF8" w:rsidRPr="00487289">
        <w:t>pracoviště realizující daný studijní program jsou aktivními členy APV</w:t>
      </w:r>
      <w:r w:rsidR="00CB6EC4" w:rsidRPr="00487289">
        <w:t>;</w:t>
      </w:r>
    </w:p>
    <w:p w:rsidR="001463D3" w:rsidRPr="00487289" w:rsidRDefault="00F13AF8" w:rsidP="001463D3">
      <w:pPr>
        <w:jc w:val="both"/>
      </w:pPr>
      <w:r w:rsidRPr="00487289">
        <w:t>3.ČPdS – Česká pedagogická společnost - pracoviště realizující daný studijní program je hlavním garantem zlínské pobočky ČPdS</w:t>
      </w:r>
      <w:r w:rsidR="00D2650B" w:rsidRPr="00487289">
        <w:t xml:space="preserve"> </w:t>
      </w:r>
      <w:r w:rsidR="00D2650B" w:rsidRPr="00487289">
        <w:rPr>
          <w:rStyle w:val="Znakapoznpodarou"/>
        </w:rPr>
        <w:footnoteReference w:id="16"/>
      </w:r>
      <w:r w:rsidR="00CB6EC4" w:rsidRPr="00487289">
        <w:t>;</w:t>
      </w:r>
    </w:p>
    <w:p w:rsidR="00690136" w:rsidRDefault="00F13AF8" w:rsidP="00F13AF8">
      <w:pPr>
        <w:jc w:val="both"/>
      </w:pPr>
      <w:r w:rsidRPr="00487289">
        <w:t>4.EARLI</w:t>
      </w:r>
      <w:r w:rsidR="00690136" w:rsidRPr="00487289">
        <w:t xml:space="preserve"> - The European Association for Research on Learning and Instruction (EARLI), kde jsou akademičtí pracovníci ÚŠP (</w:t>
      </w:r>
      <w:r w:rsidR="00C72A7A" w:rsidRPr="00487289">
        <w:t>pracoviště</w:t>
      </w:r>
      <w:r w:rsidR="00690136" w:rsidRPr="00487289">
        <w:t xml:space="preserve"> realizující studijní program) členy, rovněž i její sekce - "Special Interest Group - Learning and Development in Early Childhood"</w:t>
      </w:r>
      <w:r w:rsidR="00690136" w:rsidRPr="00487289">
        <w:rPr>
          <w:rStyle w:val="Znakapoznpodarou"/>
        </w:rPr>
        <w:footnoteReference w:id="17"/>
      </w:r>
      <w:r w:rsidR="00CB6EC4" w:rsidRPr="00487289">
        <w:t>;</w:t>
      </w:r>
    </w:p>
    <w:p w:rsidR="00D14C38" w:rsidRPr="005E4B9B" w:rsidRDefault="00C561E6" w:rsidP="005E4B9B">
      <w:pPr>
        <w:rPr>
          <w:rFonts w:cstheme="minorHAnsi"/>
          <w:b/>
          <w:szCs w:val="24"/>
        </w:rPr>
      </w:pPr>
      <w:r>
        <w:t>5.</w:t>
      </w:r>
      <w:r w:rsidR="00CC0716" w:rsidRPr="005E4B9B">
        <w:rPr>
          <w:rFonts w:cstheme="minorHAnsi"/>
          <w:szCs w:val="24"/>
        </w:rPr>
        <w:t xml:space="preserve"> ATEE (</w:t>
      </w:r>
      <w:r w:rsidR="00CC0716" w:rsidRPr="005E4B9B">
        <w:rPr>
          <w:rFonts w:cstheme="minorHAnsi"/>
          <w:bCs/>
          <w:szCs w:val="24"/>
          <w:shd w:val="clear" w:color="auto" w:fill="FFFFFF"/>
        </w:rPr>
        <w:t>The Association for Teacher Education in Europe)</w:t>
      </w:r>
      <w:r>
        <w:rPr>
          <w:rFonts w:cstheme="minorHAnsi"/>
          <w:szCs w:val="24"/>
        </w:rPr>
        <w:t xml:space="preserve"> – jedná se o institucionální </w:t>
      </w:r>
      <w:r w:rsidR="0069752A">
        <w:rPr>
          <w:rFonts w:cstheme="minorHAnsi"/>
          <w:szCs w:val="24"/>
        </w:rPr>
        <w:t xml:space="preserve">členství </w:t>
      </w:r>
      <w:r>
        <w:rPr>
          <w:rFonts w:cstheme="minorHAnsi"/>
          <w:szCs w:val="24"/>
        </w:rPr>
        <w:t>pracoviště zabezpečující daný studijní program;</w:t>
      </w:r>
    </w:p>
    <w:p w:rsidR="00F13AF8" w:rsidRPr="00487289" w:rsidRDefault="00C561E6" w:rsidP="00F13AF8">
      <w:pPr>
        <w:jc w:val="both"/>
      </w:pPr>
      <w:r>
        <w:t>6</w:t>
      </w:r>
      <w:r w:rsidR="00F13AF8" w:rsidRPr="00487289">
        <w:t>. Spolupráce na úrovni univerzit ČR připravujících budoucí učit</w:t>
      </w:r>
      <w:r w:rsidR="005F7FCC">
        <w:t>ele mateřských škol – pravidelná</w:t>
      </w:r>
      <w:r w:rsidR="00F13AF8" w:rsidRPr="00487289">
        <w:t xml:space="preserve"> setkávání odborníků minimálně jedenkrát za </w:t>
      </w:r>
      <w:r w:rsidR="00F13AF8" w:rsidRPr="00BE6547">
        <w:t>rok</w:t>
      </w:r>
      <w:r w:rsidR="0068078B" w:rsidRPr="00BE6547">
        <w:t xml:space="preserve"> na </w:t>
      </w:r>
      <w:r w:rsidR="00CB6EC4" w:rsidRPr="00BE6547">
        <w:t xml:space="preserve">půdě </w:t>
      </w:r>
      <w:r w:rsidR="0068078B" w:rsidRPr="00BE6547">
        <w:t>n</w:t>
      </w:r>
      <w:r w:rsidR="0028352E" w:rsidRPr="00BE6547">
        <w:t>ěkteré</w:t>
      </w:r>
      <w:r w:rsidR="0028352E" w:rsidRPr="00487289">
        <w:t xml:space="preserve"> z fakult (v roce 2015 se</w:t>
      </w:r>
      <w:r w:rsidR="0068078B" w:rsidRPr="00487289">
        <w:t xml:space="preserve"> tot</w:t>
      </w:r>
      <w:r w:rsidR="0028352E" w:rsidRPr="00487289">
        <w:t>o setkání uskutečnilo na FHS UTB ve Zlíně)</w:t>
      </w:r>
      <w:r w:rsidR="005A5263" w:rsidRPr="00487289">
        <w:t>.</w:t>
      </w:r>
      <w:r w:rsidR="00F13AF8" w:rsidRPr="00487289">
        <w:t xml:space="preserve"> </w:t>
      </w:r>
    </w:p>
    <w:p w:rsidR="001463D3" w:rsidRPr="00487289" w:rsidRDefault="001463D3" w:rsidP="00440B6C">
      <w:pPr>
        <w:jc w:val="both"/>
      </w:pPr>
    </w:p>
    <w:p w:rsidR="00883BC3" w:rsidRPr="00487289" w:rsidRDefault="00883BC3" w:rsidP="00440B6C">
      <w:pPr>
        <w:jc w:val="both"/>
        <w:rPr>
          <w:color w:val="E36C0A" w:themeColor="accent6" w:themeShade="BF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bCs/>
          <w:color w:val="auto"/>
          <w:sz w:val="24"/>
        </w:rPr>
      </w:pPr>
      <w:r w:rsidRPr="00487289">
        <w:rPr>
          <w:rFonts w:ascii="Times New Roman" w:hAnsi="Times New Roman"/>
          <w:b/>
          <w:bCs/>
          <w:color w:val="auto"/>
          <w:sz w:val="24"/>
        </w:rPr>
        <w:t xml:space="preserve">Podpůrné zdroje a administrativa </w:t>
      </w:r>
    </w:p>
    <w:p w:rsidR="00883BC3" w:rsidRPr="00487289" w:rsidRDefault="00883BC3" w:rsidP="00883BC3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Informační systém </w:t>
      </w:r>
    </w:p>
    <w:p w:rsidR="00883BC3" w:rsidRPr="00487289" w:rsidRDefault="00883BC3" w:rsidP="00883BC3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1.12</w:t>
      </w:r>
    </w:p>
    <w:p w:rsidR="00883BC3" w:rsidRPr="00487289" w:rsidRDefault="00883BC3" w:rsidP="00440B6C">
      <w:pPr>
        <w:tabs>
          <w:tab w:val="left" w:pos="2835"/>
        </w:tabs>
      </w:pPr>
    </w:p>
    <w:p w:rsidR="00FD7856" w:rsidRPr="00487289" w:rsidRDefault="00B67377" w:rsidP="00440B6C">
      <w:pPr>
        <w:tabs>
          <w:tab w:val="left" w:pos="2835"/>
        </w:tabs>
        <w:jc w:val="both"/>
      </w:pPr>
      <w:r>
        <w:t>UTB ve Zlíně má vybudovaný</w:t>
      </w:r>
      <w:r w:rsidR="00FD7856" w:rsidRPr="00487289">
        <w:t xml:space="preserve"> funkční informační systém a komunikační prostředky, které zajišťují přístup k přesným a srozumitelným informacím o studijních programech, pravidlech studia a požadavcích spojených se studiem.</w:t>
      </w:r>
    </w:p>
    <w:p w:rsidR="00FD7856" w:rsidRPr="00487289" w:rsidRDefault="00FD7856" w:rsidP="00440B6C">
      <w:pPr>
        <w:jc w:val="both"/>
      </w:pPr>
      <w:r w:rsidRPr="00487289">
        <w:t>UTB ve Zlíně má s ohledem na to funkční informační systém studijní agendy IS/STAG, který používá od roku 2003. Tvůrcem IS/STAG je ZČU v Plzni a v současné době systém využívá 11 VVŠ v ČR.</w:t>
      </w:r>
    </w:p>
    <w:p w:rsidR="00FD7856" w:rsidRPr="00487289" w:rsidRDefault="00FD7856" w:rsidP="00440B6C">
      <w:pPr>
        <w:jc w:val="both"/>
      </w:pPr>
      <w:r w:rsidRPr="00487289">
        <w:t>Informační systém IS/STAG pokrývá funkce od přijímacího řízení až po vydání diplomů, eviduje studenty prezenční a kombinované formy studia, studenty celoživotního vzdělávání a účastníky U3V.</w:t>
      </w:r>
    </w:p>
    <w:p w:rsidR="00FD7856" w:rsidRPr="00487289" w:rsidRDefault="00FD7856" w:rsidP="00440B6C">
      <w:pPr>
        <w:jc w:val="both"/>
      </w:pPr>
      <w:r w:rsidRPr="00487289">
        <w:t xml:space="preserve">Informační systém studijní agendy IS/STAG poskytuje studentům (i uchazečům o studium) přesné a srozumitelné informace o studijních programech strukturovanou formou s uvedením všech potřebných údajů včetně vzdělávacích cílů. U odpovídajících studijních plánů mají studenti k dispozici kromě popisných údajů také přehlednou vizualizaci rozdělenou na jednotlivé semestry celého studia, s barevným rozlišením povinných, povinně volitelných a výběrových předmětů a jejich stručný popis obsahující název předmětu, kreditové ohodnocení, vyučovací rozsah a zakončení předmětu. </w:t>
      </w:r>
      <w:r w:rsidR="00B67377">
        <w:t>Prostřednictvím odkazu</w:t>
      </w:r>
      <w:r w:rsidRPr="00487289">
        <w:t xml:space="preserve"> na sylabus pak studenti získají detailní popisy jednotlivých předmětů včetně cílů (anotace), požadavků na studenta, obsahu předmětu, vyučovacích a hodnotících metod, získaných způsobilostí.</w:t>
      </w:r>
    </w:p>
    <w:p w:rsidR="00FD7856" w:rsidRPr="00487289" w:rsidRDefault="00FD7856" w:rsidP="00440B6C">
      <w:pPr>
        <w:jc w:val="both"/>
      </w:pPr>
      <w:r w:rsidRPr="00487289">
        <w:t>Všichni studenti mají umožněn</w:t>
      </w:r>
      <w:r w:rsidR="00B67377">
        <w:t>ý</w:t>
      </w:r>
      <w:r w:rsidRPr="00487289">
        <w:t xml:space="preserve"> dálkový, časově neomezený přístup k informacím studijní agendy IS/STAG prostřednictvím portálového rozhraní.</w:t>
      </w:r>
      <w:r w:rsidRPr="00487289">
        <w:rPr>
          <w:rStyle w:val="Znakapoznpodarou"/>
        </w:rPr>
        <w:footnoteReference w:id="18"/>
      </w:r>
      <w:r w:rsidRPr="00487289">
        <w:t xml:space="preserve"> Kromě vlastních zařízení s využitím kvalitní a rozsáhlé bezdrátové </w:t>
      </w:r>
      <w:r w:rsidRPr="00487289">
        <w:lastRenderedPageBreak/>
        <w:t>infrastruktury vybudované v</w:t>
      </w:r>
      <w:r w:rsidR="009C2F50">
        <w:t>e všech univerzitních objektech</w:t>
      </w:r>
      <w:r w:rsidRPr="00487289">
        <w:t xml:space="preserve"> mohou studenti využívat k přístupu počítačové učebny fakult a studovny v moderní knihovně, která nabízí 250 klientských stanic s dostupností od 8 do 20 hodin v pracovních dnech, od 8 do 14 hodin v sobotu.</w:t>
      </w:r>
    </w:p>
    <w:p w:rsidR="00FD7856" w:rsidRPr="00487289" w:rsidRDefault="00FD7856" w:rsidP="00440B6C">
      <w:pPr>
        <w:jc w:val="both"/>
      </w:pPr>
      <w:r w:rsidRPr="00487289">
        <w:t>Prostřednictvím webových stránek UTB ve Zlíně mají studenti a uchazeči o studium přístup k přesným a srozumitelným informacím o pravidlech studia a požadavcích spojených se studiem, které jsou součástí norem UTB ve Zlíně</w:t>
      </w:r>
      <w:r w:rsidRPr="00487289">
        <w:rPr>
          <w:rStyle w:val="Znakapoznpodarou"/>
        </w:rPr>
        <w:footnoteReference w:id="19"/>
      </w:r>
      <w:r w:rsidRPr="00487289">
        <w:t>, případně které jsou součástí norem některé z fakult UTB ve Zlíně.</w:t>
      </w:r>
      <w:r w:rsidRPr="00487289">
        <w:rPr>
          <w:rStyle w:val="Znakapoznpodarou"/>
        </w:rPr>
        <w:footnoteReference w:id="20"/>
      </w:r>
    </w:p>
    <w:p w:rsidR="00FD7856" w:rsidRPr="00487289" w:rsidRDefault="00FD7856" w:rsidP="00440B6C">
      <w:pPr>
        <w:jc w:val="both"/>
      </w:pPr>
      <w:r w:rsidRPr="00487289">
        <w:t>Na webových stránkách UTB jsou rovněž k dispozici veškeré relevantní informace týkající se informačních a poradenských služeb souvisejících se studiem a možností uplatnění absolventů studijních programů v praxi. Ty jsou poskytovány jak „Job centrem UTB“</w:t>
      </w:r>
      <w:r w:rsidRPr="00487289">
        <w:rPr>
          <w:rStyle w:val="Znakapoznpodarou"/>
        </w:rPr>
        <w:footnoteReference w:id="21"/>
      </w:r>
      <w:r w:rsidRPr="00487289">
        <w:t>, které bylo pro tuto činnost specializovaně zřízeno, tak jeho portálem s nabídkami pracovních příležitostí, stáží a brigád.</w:t>
      </w:r>
      <w:r w:rsidRPr="00487289">
        <w:rPr>
          <w:rStyle w:val="Znakapoznpodarou"/>
        </w:rPr>
        <w:footnoteReference w:id="22"/>
      </w:r>
      <w:r w:rsidRPr="00487289">
        <w:t xml:space="preserve"> V rámci Job centra UTB také působí Akademická poradna UTB, která má svůj vlastní informační modul.</w:t>
      </w:r>
      <w:r w:rsidRPr="00487289">
        <w:rPr>
          <w:rStyle w:val="Znakapoznpodarou"/>
        </w:rPr>
        <w:footnoteReference w:id="23"/>
      </w:r>
    </w:p>
    <w:p w:rsidR="00FD7856" w:rsidRPr="00487289" w:rsidRDefault="00FD7856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Knihovny a elektronické zdroje </w:t>
      </w:r>
    </w:p>
    <w:p w:rsidR="005745F2" w:rsidRPr="00487289" w:rsidRDefault="005745F2" w:rsidP="005745F2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1.13</w:t>
      </w:r>
    </w:p>
    <w:p w:rsidR="005745F2" w:rsidRPr="00487289" w:rsidRDefault="005745F2" w:rsidP="00440B6C">
      <w:pPr>
        <w:tabs>
          <w:tab w:val="left" w:pos="2835"/>
        </w:tabs>
      </w:pPr>
    </w:p>
    <w:p w:rsidR="00FD7856" w:rsidRPr="00487289" w:rsidRDefault="00FD7856" w:rsidP="00440B6C">
      <w:pPr>
        <w:jc w:val="both"/>
      </w:pPr>
      <w:r w:rsidRPr="00487289">
        <w:t>UTB disponuje moderním a rozsáhlým systémem elektronických zdrojů určených ke vzdělávací a tvůrčí činnosti, stejně jako odpovídajícími knihovními službami. Všechny služby knihoven a elektronické zdroje pro výuku jsou s přihlédnutím k typu a případnému profilu studijního programu dostatečné a dostupné studentům a akademickým pracovníkům.</w:t>
      </w:r>
    </w:p>
    <w:p w:rsidR="00FD7856" w:rsidRPr="00487289" w:rsidRDefault="00FD7856" w:rsidP="00440B6C">
      <w:pPr>
        <w:jc w:val="both"/>
      </w:pPr>
    </w:p>
    <w:p w:rsidR="00FD7856" w:rsidRPr="00487289" w:rsidRDefault="00FD7856" w:rsidP="00440B6C">
      <w:pPr>
        <w:jc w:val="both"/>
        <w:rPr>
          <w:i/>
        </w:rPr>
      </w:pPr>
      <w:r w:rsidRPr="00487289">
        <w:rPr>
          <w:i/>
        </w:rPr>
        <w:t>Dostupnost knihovního fondu</w:t>
      </w:r>
    </w:p>
    <w:p w:rsidR="00FD7856" w:rsidRPr="00487289" w:rsidRDefault="00FD7856" w:rsidP="00440B6C">
      <w:pPr>
        <w:jc w:val="both"/>
      </w:pPr>
      <w:r w:rsidRPr="00487289">
        <w:t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</w:t>
      </w:r>
    </w:p>
    <w:p w:rsidR="00FD7856" w:rsidRPr="00487289" w:rsidRDefault="00FD7856" w:rsidP="00440B6C">
      <w:pPr>
        <w:jc w:val="both"/>
      </w:pPr>
      <w:r w:rsidRPr="00487289">
        <w:t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</w:t>
      </w:r>
    </w:p>
    <w:p w:rsidR="00FD7856" w:rsidRPr="00487289" w:rsidRDefault="00FD7856" w:rsidP="00440B6C">
      <w:pPr>
        <w:jc w:val="both"/>
      </w:pPr>
      <w:r w:rsidRPr="00487289">
        <w:t>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</w:t>
      </w:r>
    </w:p>
    <w:p w:rsidR="005745F2" w:rsidRPr="00487289" w:rsidRDefault="00FD7856" w:rsidP="005745F2">
      <w:pPr>
        <w:jc w:val="both"/>
        <w:rPr>
          <w:i/>
          <w:iCs/>
        </w:rPr>
      </w:pPr>
      <w:r w:rsidRPr="00487289">
        <w:t>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cca.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knihovny.</w:t>
      </w:r>
      <w:r w:rsidRPr="00487289">
        <w:rPr>
          <w:rStyle w:val="Znakapoznpodarou"/>
        </w:rPr>
        <w:footnoteReference w:id="24"/>
      </w:r>
      <w:r w:rsidRPr="00487289">
        <w:t xml:space="preserve"> Práce jsou zde zpravidla dostupné volně v plném textu. Kromě toho provozuje knihovna také repozitář publikační činnosti akademických pracovníků univerzity.</w:t>
      </w:r>
      <w:r w:rsidRPr="00487289">
        <w:rPr>
          <w:rStyle w:val="Znakapoznpodarou"/>
        </w:rPr>
        <w:footnoteReference w:id="25"/>
      </w:r>
    </w:p>
    <w:p w:rsidR="005745F2" w:rsidRPr="00487289" w:rsidRDefault="005745F2" w:rsidP="005745F2">
      <w:pPr>
        <w:jc w:val="both"/>
        <w:rPr>
          <w:i/>
          <w:iCs/>
        </w:rPr>
      </w:pPr>
    </w:p>
    <w:p w:rsidR="00FD7856" w:rsidRPr="00487289" w:rsidRDefault="00FD7856" w:rsidP="005745F2">
      <w:pPr>
        <w:jc w:val="both"/>
        <w:rPr>
          <w:color w:val="0000FF" w:themeColor="hyperlink"/>
          <w:u w:val="single"/>
        </w:rPr>
      </w:pPr>
      <w:r w:rsidRPr="00487289">
        <w:rPr>
          <w:i/>
          <w:iCs/>
        </w:rPr>
        <w:t>Dostupnost elektronických zdrojů</w:t>
      </w:r>
    </w:p>
    <w:p w:rsidR="00FD7856" w:rsidRPr="00487289" w:rsidRDefault="00FD7856" w:rsidP="00440B6C">
      <w:pPr>
        <w:jc w:val="both"/>
      </w:pPr>
      <w:r w:rsidRPr="00487289">
        <w:t xml:space="preserve">Knihovna UTB si dlouhodobě zakládá na široké nabídce elektronických informačních zdrojů pro účely výuky, ale i podpory vědeckovýzkumného procesu. Zdroje jsou nabízeny prostřednictvím špičkových technologií, které </w:t>
      </w:r>
      <w:r w:rsidRPr="00487289">
        <w:lastRenderedPageBreak/>
        <w:t xml:space="preserve">podporují komfortní práci a vysoké využití nabízených databází. Veškeré informační zdroje jsou dostupné skrze moderní centrální portál Xerxes </w:t>
      </w:r>
      <w:hyperlink r:id="rId44">
        <w:r w:rsidRPr="00487289">
          <w:rPr>
            <w:rStyle w:val="Hypertextovodkaz"/>
          </w:rPr>
          <w:t>http://portal.k.utb.cz</w:t>
        </w:r>
      </w:hyperlink>
      <w:r w:rsidRPr="00487289">
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</w:t>
      </w:r>
      <w:r w:rsidRPr="00487289">
        <w:rPr>
          <w:color w:val="00B050"/>
        </w:rPr>
        <w:t>v</w:t>
      </w:r>
      <w:r w:rsidRPr="00487289">
        <w:t xml:space="preserve">zdáleného přístupu. </w:t>
      </w:r>
    </w:p>
    <w:p w:rsidR="00FD7856" w:rsidRPr="00487289" w:rsidRDefault="00FD7856" w:rsidP="00440B6C">
      <w:r w:rsidRPr="00487289">
        <w:t>Konkrétní dostupné databáze</w:t>
      </w:r>
      <w:r w:rsidRPr="00487289">
        <w:rPr>
          <w:rStyle w:val="Znakapoznpodarou"/>
        </w:rPr>
        <w:footnoteReference w:id="26"/>
      </w:r>
      <w:r w:rsidRPr="00487289">
        <w:t>:</w:t>
      </w:r>
    </w:p>
    <w:p w:rsidR="00FD7856" w:rsidRPr="00487289" w:rsidRDefault="00FD7856" w:rsidP="00440B6C">
      <w:pPr>
        <w:pStyle w:val="Odstavecseseznamem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Citační databáze Web of Science a Scopus</w:t>
      </w:r>
      <w:r w:rsidR="006654D3">
        <w:rPr>
          <w:rFonts w:ascii="Times New Roman" w:hAnsi="Times New Roman"/>
          <w:sz w:val="20"/>
          <w:szCs w:val="20"/>
        </w:rPr>
        <w:t>;</w:t>
      </w:r>
    </w:p>
    <w:p w:rsidR="00FD7856" w:rsidRPr="00487289" w:rsidRDefault="00FD7856" w:rsidP="00440B6C">
      <w:pPr>
        <w:pStyle w:val="Odstavecseseznamem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Multioborové kolekce elektronických časopisů Elsevier Scie</w:t>
      </w:r>
      <w:r w:rsidR="006654D3">
        <w:rPr>
          <w:rFonts w:ascii="Times New Roman" w:hAnsi="Times New Roman"/>
          <w:sz w:val="20"/>
          <w:szCs w:val="20"/>
        </w:rPr>
        <w:t>nceDirect, Wiley Online Library;</w:t>
      </w:r>
      <w:r w:rsidRPr="00487289">
        <w:rPr>
          <w:rFonts w:ascii="Times New Roman" w:hAnsi="Times New Roman"/>
          <w:sz w:val="20"/>
          <w:szCs w:val="20"/>
        </w:rPr>
        <w:t xml:space="preserve"> SpringerLink</w:t>
      </w:r>
    </w:p>
    <w:p w:rsidR="00FD7856" w:rsidRPr="00487289" w:rsidRDefault="00FD7856" w:rsidP="00440B6C">
      <w:pPr>
        <w:pStyle w:val="Odstavecseseznamem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Multioborové plnotextové databáze Ebsco a ProQuest</w:t>
      </w:r>
      <w:r w:rsidR="006654D3">
        <w:rPr>
          <w:rFonts w:ascii="Times New Roman" w:hAnsi="Times New Roman"/>
          <w:sz w:val="20"/>
          <w:szCs w:val="20"/>
        </w:rPr>
        <w:t>.</w:t>
      </w:r>
    </w:p>
    <w:p w:rsidR="00FD7856" w:rsidRPr="00487289" w:rsidRDefault="00FD7856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 xml:space="preserve">Studium studentů se specifickými potřebami </w:t>
      </w:r>
    </w:p>
    <w:p w:rsidR="00F86D0B" w:rsidRPr="00487289" w:rsidRDefault="00F86D0B" w:rsidP="00F86D0B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1.14</w:t>
      </w:r>
    </w:p>
    <w:p w:rsidR="00F86D0B" w:rsidRPr="00487289" w:rsidRDefault="00F86D0B" w:rsidP="00440B6C">
      <w:pPr>
        <w:tabs>
          <w:tab w:val="left" w:pos="2835"/>
        </w:tabs>
      </w:pPr>
    </w:p>
    <w:p w:rsidR="00FD7856" w:rsidRPr="00487289" w:rsidRDefault="00FD7856" w:rsidP="00440B6C">
      <w:pPr>
        <w:jc w:val="both"/>
        <w:rPr>
          <w:iCs/>
        </w:rPr>
      </w:pPr>
      <w:r w:rsidRPr="00487289">
        <w:t xml:space="preserve">UTB ve Zlíně zajišťuje dostupné služby, stipendia a další podpůrná opatření pro vyrovnání příležitostí studovat na vysoké škole pro studenty se specifickými potřebami. Danou problematiku upravuje směrnice rektora </w:t>
      </w:r>
      <w:r w:rsidR="00F86D0B" w:rsidRPr="00487289">
        <w:t>SR/12/2015 „</w:t>
      </w:r>
      <w:r w:rsidRPr="00BE1A5C">
        <w:rPr>
          <w:rStyle w:val="Siln"/>
          <w:b w:val="0"/>
          <w:i/>
        </w:rPr>
        <w:t>Podpora uchazečů a studentů se specifickými potřebami na Univerzitě Tomáše Bati ve Zlíně</w:t>
      </w:r>
      <w:r w:rsidR="00F86D0B" w:rsidRPr="00487289">
        <w:rPr>
          <w:rStyle w:val="Siln"/>
          <w:b w:val="0"/>
        </w:rPr>
        <w:t>“</w:t>
      </w:r>
      <w:r w:rsidRPr="00487289">
        <w:rPr>
          <w:rStyle w:val="Siln"/>
        </w:rPr>
        <w:t>.</w:t>
      </w:r>
      <w:r w:rsidRPr="00487289">
        <w:rPr>
          <w:rStyle w:val="Znakapoznpodarou"/>
          <w:bCs/>
        </w:rPr>
        <w:footnoteReference w:id="27"/>
      </w:r>
      <w:r w:rsidRPr="00487289">
        <w:rPr>
          <w:rStyle w:val="Siln"/>
        </w:rPr>
        <w:t xml:space="preserve"> </w:t>
      </w:r>
      <w:r w:rsidRPr="00487289">
        <w:rPr>
          <w:iCs/>
        </w:rPr>
        <w:t>Pro uchazeče o studium a studenty se specifickými potřebami na UTB ve Zlíně je k dispozici nabídka informačních a poradenských služeb souvisejících se studiem a s možností uplatnění absolventů studijních programů v praxi.</w:t>
      </w:r>
    </w:p>
    <w:p w:rsidR="00FD7856" w:rsidRPr="00487289" w:rsidRDefault="00FD7856" w:rsidP="00440B6C">
      <w:pPr>
        <w:jc w:val="both"/>
      </w:pPr>
      <w:r w:rsidRPr="00487289">
        <w:rPr>
          <w:iCs/>
        </w:rPr>
        <w:t xml:space="preserve">V prvé řadě se jedná o </w:t>
      </w:r>
      <w:r w:rsidR="00BE1A5C">
        <w:t>Akademickou poradnu</w:t>
      </w:r>
      <w:r w:rsidRPr="00487289">
        <w:t xml:space="preserve"> UTB ve Zlíně (dále jen APO), která představuje celouniverzitní pracoviště pro pomoc </w:t>
      </w:r>
      <w:r w:rsidR="00BE1A5C">
        <w:t>studentům UTB ve Zlíně, studentům</w:t>
      </w:r>
      <w:r w:rsidRPr="00487289">
        <w:t xml:space="preserve"> se specifickými potřebami (dále jen SVP), vyučujícím a zaměstnancům UTB ve Zlíně. Hlavním úkolem je zajišťovat, aby studijní obory akreditované na univerzitě byly v největší možné míře přístupné i studentům nevidomým a slabozrakým, neslyšícím a nedoslýchavým, s pohybovým handicapem, psychickými a dalšími obtížemi.</w:t>
      </w:r>
    </w:p>
    <w:p w:rsidR="00FD7856" w:rsidRPr="00487289" w:rsidRDefault="00BE1A5C" w:rsidP="00440B6C">
      <w:pPr>
        <w:jc w:val="both"/>
      </w:pPr>
      <w:r>
        <w:t xml:space="preserve">Nad rámec služeb </w:t>
      </w:r>
      <w:r w:rsidR="005E4B9B">
        <w:t xml:space="preserve">APO </w:t>
      </w:r>
      <w:r>
        <w:t xml:space="preserve">jsou </w:t>
      </w:r>
      <w:r w:rsidRPr="00487289">
        <w:t xml:space="preserve">uchazečům o studium na UTB ve Zlíně </w:t>
      </w:r>
      <w:r w:rsidR="00FD7856" w:rsidRPr="00487289">
        <w:t>s</w:t>
      </w:r>
      <w:r>
        <w:t>e</w:t>
      </w:r>
      <w:r w:rsidR="00FD7856" w:rsidRPr="00487289">
        <w:t> SPV</w:t>
      </w:r>
      <w:r w:rsidR="009C2F50">
        <w:t xml:space="preserve"> poskytovány služby týkající se</w:t>
      </w:r>
      <w:r w:rsidR="00FD7856" w:rsidRPr="00487289">
        <w:t xml:space="preserve"> předávání informací již před přihlášením na daný obor, informování o možnosti přítomnosti osobního asistenta nebo přepisovatelského servisu v průběhu přijímacího řízení, navýšení časové dotace nad stanovený limit, použití vlastního PC nebo speciálních psacích potřeb. Dále je pro ně z</w:t>
      </w:r>
      <w:r w:rsidR="00F86D0B" w:rsidRPr="00487289">
        <w:t>ajištěna bezbariérovost budovy,</w:t>
      </w:r>
      <w:r w:rsidR="00FD7856" w:rsidRPr="00487289">
        <w:t xml:space="preserve"> kompenzační pomůcky (dle individuální potřeby) a asistenční služba.</w:t>
      </w:r>
    </w:p>
    <w:p w:rsidR="00FD7856" w:rsidRPr="00487289" w:rsidRDefault="00FD7856" w:rsidP="00440B6C">
      <w:pPr>
        <w:jc w:val="both"/>
      </w:pPr>
      <w:r w:rsidRPr="00487289">
        <w:t>V případě studia studentů s</w:t>
      </w:r>
      <w:r w:rsidR="00BE1A5C">
        <w:t>e</w:t>
      </w:r>
      <w:r w:rsidRPr="00487289">
        <w:t xml:space="preserve"> SPV mohou </w:t>
      </w:r>
      <w:r w:rsidR="00F86D0B" w:rsidRPr="00487289">
        <w:t>tito</w:t>
      </w:r>
      <w:r w:rsidRPr="00487289">
        <w:t xml:space="preserve"> využívat následujících služeb poskytovaných UTB ve Zlíně: konzultace s APO, zpracování funkční diagnostiky od speciálního pedagoga, spolupráce s tutorem (příp. fakultním koordinátorem) – zohlednění a doporučení pro studium konkrétních předmětů, zprostředkování individuálního kontaktu s vyučujícími, konzultace ohledně doporučení pro studenty se SPV, komunikace se všemi zúčastněnými v průběhu celého studia. Student má dále možnost využití technických pomůcek k získávání informací – diktafon, PC (možnost zapůjčení), dotykové obrazovky, má k dispozici učební podklady v elektronické podobě, které si může vytisknout a dopisovat si do nich poznámky. Studentům s</w:t>
      </w:r>
      <w:r w:rsidR="009C2F50">
        <w:t>e</w:t>
      </w:r>
      <w:r w:rsidRPr="00487289">
        <w:t xml:space="preserve"> SPV je rovněž nabízena možnost alternativního plnění aktivit spojených se studiem tam, kde je to možné vzhledem k získání dovedností a znalostí srovnatelných s intaktní populací, možnost studijní asistence při manipulaci s přístroji, stroji, laboratorních pracích, možnost využití didaktických a kompenzačních pomůcek. V neposlední řadě je zajištěn individuální přístup jednotlivých vyučujících a upraveny podmínky při skládání zkoušek, např. delší časový limit, ústní zkoušení, asistent zapisovatel.</w:t>
      </w:r>
    </w:p>
    <w:p w:rsidR="00FD7856" w:rsidRPr="00487289" w:rsidRDefault="00FD7856" w:rsidP="00440B6C">
      <w:pPr>
        <w:jc w:val="both"/>
      </w:pPr>
      <w:r w:rsidRPr="00487289">
        <w:t xml:space="preserve">V současné době (červenec 2017 – červen 2022) pak na UTB ve Zlíně probíhá realizace Strategického projektu UTB ve Zlíně (reg.č. CZ/02.2.69/0.0/0.0/16_015/0002204), jehož cílem je další zkvalitnění studia studentů se SVP prostřednictvím modifikace studijních materiálů k výuce cizích jazyků, metodik pro studenty se SVP a metodiky pro intaktní studenty, osvětových a odborných workshopů, dalšího vzdělávání odborného týmu a mnoha dalších aktivit. </w:t>
      </w:r>
    </w:p>
    <w:p w:rsidR="00FD7856" w:rsidRPr="00487289" w:rsidRDefault="00FD7856" w:rsidP="00440B6C">
      <w:pPr>
        <w:jc w:val="both"/>
        <w:rPr>
          <w:color w:val="FF0000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</w:rPr>
      </w:pPr>
      <w:r w:rsidRPr="00487289">
        <w:rPr>
          <w:rFonts w:ascii="Times New Roman" w:hAnsi="Times New Roman"/>
        </w:rPr>
        <w:t>Opatření proti neetickému jednání a k ochraně duševního vlastnictví</w:t>
      </w:r>
    </w:p>
    <w:p w:rsidR="005A2E71" w:rsidRPr="00487289" w:rsidRDefault="005A2E71" w:rsidP="005A2E71">
      <w:pPr>
        <w:rPr>
          <w:lang w:eastAsia="en-US"/>
        </w:rPr>
      </w:pP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  <w:t>Standard 1.15</w:t>
      </w:r>
    </w:p>
    <w:p w:rsidR="005A2E71" w:rsidRPr="00487289" w:rsidRDefault="005A2E71" w:rsidP="00440B6C">
      <w:pPr>
        <w:tabs>
          <w:tab w:val="left" w:pos="2835"/>
        </w:tabs>
      </w:pPr>
    </w:p>
    <w:p w:rsidR="00FD7856" w:rsidRPr="00487289" w:rsidRDefault="008A62CC" w:rsidP="00440B6C">
      <w:pPr>
        <w:jc w:val="both"/>
        <w:rPr>
          <w:color w:val="5B9BD5"/>
          <w:sz w:val="32"/>
          <w:szCs w:val="32"/>
        </w:rPr>
      </w:pPr>
      <w:r w:rsidRPr="00487289">
        <w:t xml:space="preserve">UTB ve Zlíně přijala </w:t>
      </w:r>
      <w:r w:rsidR="00FD7856" w:rsidRPr="00487289">
        <w:t xml:space="preserve">dostatečně účinná opatření k ochraně duševního vlastnictví i proti úmyslnému jednání proti dobrým mravům při studiu; zejména proti plagiátorství a podvodům při studiu. Jedná se o „Disciplinární řád pro studenty Univerzity Tomáše Bati ve Zlíně“ ze dne 9. února 2017, „Etický kodex UTB (Příloha č. 4 k Statutu UTB ve Zlíně)“ a „Řád o vyslovení neplatnosti vykonání státní zkoušky nebo její součásti nebo obhajoby </w:t>
      </w:r>
      <w:r w:rsidR="00FD7856" w:rsidRPr="00487289">
        <w:lastRenderedPageBreak/>
        <w:t>disertační práce a pro řízení o vyslovení neplatnosti jmenování docentem na Univerzitě Tomáše Bati ve Zlíně“ ze dne 4. dubna 2017.</w:t>
      </w:r>
      <w:r w:rsidR="00FD7856" w:rsidRPr="00487289">
        <w:rPr>
          <w:rStyle w:val="Znakapoznpodarou"/>
        </w:rPr>
        <w:footnoteReference w:id="28"/>
      </w:r>
      <w:r w:rsidR="00FD7856" w:rsidRPr="00487289">
        <w:br w:type="page"/>
      </w:r>
    </w:p>
    <w:p w:rsidR="00FD7856" w:rsidRPr="00487289" w:rsidRDefault="00FD7856" w:rsidP="00440B6C">
      <w:pPr>
        <w:pStyle w:val="Nadpis1"/>
        <w:spacing w:before="0" w:line="240" w:lineRule="auto"/>
        <w:rPr>
          <w:rFonts w:ascii="Times New Roman" w:hAnsi="Times New Roman"/>
          <w:b/>
          <w:color w:val="auto"/>
          <w:sz w:val="28"/>
          <w:szCs w:val="26"/>
        </w:rPr>
      </w:pPr>
      <w:r w:rsidRPr="00487289">
        <w:rPr>
          <w:rFonts w:ascii="Times New Roman" w:hAnsi="Times New Roman"/>
          <w:b/>
          <w:color w:val="auto"/>
          <w:sz w:val="28"/>
          <w:szCs w:val="26"/>
        </w:rPr>
        <w:lastRenderedPageBreak/>
        <w:t>Studijní program</w:t>
      </w:r>
    </w:p>
    <w:p w:rsidR="00FD7856" w:rsidRPr="00487289" w:rsidRDefault="00FD7856" w:rsidP="00440B6C">
      <w:pPr>
        <w:rPr>
          <w:bCs/>
          <w:sz w:val="24"/>
          <w:szCs w:val="24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</w:rPr>
      </w:pPr>
      <w:r w:rsidRPr="00487289">
        <w:rPr>
          <w:rFonts w:ascii="Times New Roman" w:hAnsi="Times New Roman"/>
          <w:b/>
          <w:color w:val="auto"/>
          <w:sz w:val="24"/>
        </w:rPr>
        <w:t xml:space="preserve">Soulad studijního programu s posláním vysoké školy a mezinárodní rozměr studijního programu </w:t>
      </w:r>
    </w:p>
    <w:p w:rsidR="0028352E" w:rsidRPr="00487289" w:rsidRDefault="0028352E" w:rsidP="0028352E">
      <w:pPr>
        <w:ind w:left="3540"/>
      </w:pPr>
      <w:r w:rsidRPr="00487289">
        <w:t>Standard 2.1</w:t>
      </w:r>
    </w:p>
    <w:p w:rsidR="00961317" w:rsidRPr="00487289" w:rsidRDefault="00961317" w:rsidP="00961317">
      <w:pPr>
        <w:rPr>
          <w:lang w:eastAsia="en-US"/>
        </w:rPr>
      </w:pPr>
    </w:p>
    <w:p w:rsidR="00961317" w:rsidRPr="00487289" w:rsidRDefault="00FD7856" w:rsidP="00440B6C">
      <w:pPr>
        <w:pStyle w:val="Nadpis3"/>
        <w:spacing w:before="0" w:line="240" w:lineRule="auto"/>
        <w:ind w:left="993" w:hanging="284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>Soulad studijního programu s posláním a strategickými dokumenty vysoké školy</w:t>
      </w:r>
    </w:p>
    <w:p w:rsidR="00B34979" w:rsidRPr="00487289" w:rsidRDefault="00B34979" w:rsidP="00961317">
      <w:pPr>
        <w:rPr>
          <w:lang w:eastAsia="en-US"/>
        </w:rPr>
      </w:pPr>
    </w:p>
    <w:p w:rsidR="00B34979" w:rsidRPr="00487289" w:rsidRDefault="00B34979" w:rsidP="00B3232F">
      <w:pPr>
        <w:jc w:val="both"/>
        <w:rPr>
          <w:lang w:eastAsia="en-US"/>
        </w:rPr>
      </w:pPr>
      <w:r w:rsidRPr="00487289">
        <w:rPr>
          <w:lang w:eastAsia="en-US"/>
        </w:rPr>
        <w:t>Studijní program je z hlediska typu, formy a profilu v souladu s posláním a strategickým záměrem UTB a ostatními strategickými dokumenty UTB a FHS.</w:t>
      </w:r>
    </w:p>
    <w:p w:rsidR="000A35B8" w:rsidRPr="00487289" w:rsidRDefault="00D82009" w:rsidP="000A35B8">
      <w:pPr>
        <w:jc w:val="both"/>
        <w:rPr>
          <w:lang w:eastAsia="en-US"/>
        </w:rPr>
      </w:pPr>
      <w:r w:rsidRPr="00487289">
        <w:t>Ambice FHS jako součásti UTB jsou implementovány v</w:t>
      </w:r>
      <w:r w:rsidR="0081145E" w:rsidRPr="00487289">
        <w:t> </w:t>
      </w:r>
      <w:r w:rsidRPr="00487289">
        <w:t>do</w:t>
      </w:r>
      <w:r w:rsidR="0081145E" w:rsidRPr="00487289">
        <w:t>kumentu „</w:t>
      </w:r>
      <w:hyperlink r:id="rId45" w:history="1">
        <w:r w:rsidRPr="00487289">
          <w:rPr>
            <w:rStyle w:val="Hypertextovodkaz"/>
            <w:bCs/>
            <w:color w:val="auto"/>
            <w:u w:val="none"/>
            <w:bdr w:val="none" w:sz="0" w:space="0" w:color="auto" w:frame="1"/>
          </w:rPr>
          <w:t>Dlouhodobý/Strategický záměr FHS 2016-2020</w:t>
        </w:r>
      </w:hyperlink>
      <w:r w:rsidR="0081145E" w:rsidRPr="00487289">
        <w:t>“.</w:t>
      </w:r>
      <w:r w:rsidRPr="00487289">
        <w:rPr>
          <w:rStyle w:val="Znakapoznpodarou"/>
        </w:rPr>
        <w:footnoteReference w:id="29"/>
      </w:r>
      <w:r w:rsidR="00126684" w:rsidRPr="00487289">
        <w:t xml:space="preserve"> Předkládaný studijní program dobře zapadá do jednotlivých cílů</w:t>
      </w:r>
      <w:r w:rsidR="00250542" w:rsidRPr="00487289">
        <w:t xml:space="preserve"> především </w:t>
      </w:r>
      <w:r w:rsidR="009C2F50">
        <w:t xml:space="preserve">v </w:t>
      </w:r>
      <w:r w:rsidR="00250542" w:rsidRPr="00487289">
        <w:t xml:space="preserve">kapitole Vzdělávání (prioritní cíl 1). Konkrétní </w:t>
      </w:r>
      <w:r w:rsidR="00173A8E">
        <w:t>posloupnost</w:t>
      </w:r>
      <w:r w:rsidR="00250542" w:rsidRPr="00487289">
        <w:t xml:space="preserve"> kroků je zakomponována v dokumentu </w:t>
      </w:r>
      <w:r w:rsidR="00250542" w:rsidRPr="00487289">
        <w:rPr>
          <w:lang w:eastAsia="en-US"/>
        </w:rPr>
        <w:t>„</w:t>
      </w:r>
      <w:r w:rsidR="00020079" w:rsidRPr="00487289">
        <w:rPr>
          <w:lang w:eastAsia="en-US"/>
        </w:rPr>
        <w:t>Plán realizace</w:t>
      </w:r>
      <w:r w:rsidRPr="00487289">
        <w:rPr>
          <w:lang w:eastAsia="en-US"/>
        </w:rPr>
        <w:t xml:space="preserve"> Strategického záměru vzdělávací a tvůrčí činnosti FHS UTB ve Zlíně pro rok 2017</w:t>
      </w:r>
      <w:r w:rsidR="00250542" w:rsidRPr="00487289">
        <w:rPr>
          <w:lang w:eastAsia="en-US"/>
        </w:rPr>
        <w:t>“.</w:t>
      </w:r>
      <w:r w:rsidRPr="00487289">
        <w:rPr>
          <w:lang w:eastAsia="en-US"/>
        </w:rPr>
        <w:t xml:space="preserve"> </w:t>
      </w:r>
      <w:r w:rsidR="00020079" w:rsidRPr="00487289">
        <w:rPr>
          <w:rStyle w:val="Znakapoznpodarou"/>
          <w:lang w:eastAsia="en-US"/>
        </w:rPr>
        <w:footnoteReference w:id="30"/>
      </w:r>
    </w:p>
    <w:p w:rsidR="00D82009" w:rsidRPr="00487289" w:rsidRDefault="00D82009" w:rsidP="00020079">
      <w:pPr>
        <w:pStyle w:val="Nadpis3"/>
        <w:numPr>
          <w:ilvl w:val="0"/>
          <w:numId w:val="0"/>
        </w:numPr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28352E" w:rsidRPr="00487289" w:rsidRDefault="00FD7856" w:rsidP="00020079">
      <w:pPr>
        <w:pStyle w:val="Nadpis3"/>
        <w:numPr>
          <w:ilvl w:val="0"/>
          <w:numId w:val="0"/>
        </w:numPr>
        <w:spacing w:before="0" w:line="240" w:lineRule="auto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ab/>
      </w:r>
      <w:r w:rsidRPr="00487289">
        <w:rPr>
          <w:rFonts w:ascii="Times New Roman" w:hAnsi="Times New Roman"/>
          <w:sz w:val="20"/>
          <w:szCs w:val="20"/>
        </w:rPr>
        <w:tab/>
      </w:r>
      <w:r w:rsidRPr="00487289">
        <w:rPr>
          <w:rFonts w:ascii="Times New Roman" w:hAnsi="Times New Roman"/>
          <w:sz w:val="20"/>
          <w:szCs w:val="20"/>
        </w:rPr>
        <w:tab/>
      </w:r>
      <w:r w:rsidRPr="00487289">
        <w:rPr>
          <w:rFonts w:ascii="Times New Roman" w:hAnsi="Times New Roman"/>
          <w:sz w:val="20"/>
          <w:szCs w:val="20"/>
        </w:rPr>
        <w:tab/>
      </w:r>
      <w:r w:rsidRPr="00487289">
        <w:rPr>
          <w:rFonts w:ascii="Times New Roman" w:hAnsi="Times New Roman"/>
          <w:sz w:val="20"/>
          <w:szCs w:val="20"/>
        </w:rPr>
        <w:tab/>
      </w:r>
    </w:p>
    <w:p w:rsidR="00FD7856" w:rsidRPr="00487289" w:rsidRDefault="00FD7856" w:rsidP="0028352E">
      <w:pPr>
        <w:pStyle w:val="Nadpis3"/>
        <w:numPr>
          <w:ilvl w:val="0"/>
          <w:numId w:val="0"/>
        </w:numPr>
        <w:spacing w:before="0" w:line="240" w:lineRule="auto"/>
        <w:ind w:left="3117" w:firstLine="423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Standard 2.2</w:t>
      </w:r>
      <w:r w:rsidR="0028352E" w:rsidRPr="00487289">
        <w:rPr>
          <w:rFonts w:ascii="Times New Roman" w:hAnsi="Times New Roman"/>
          <w:sz w:val="20"/>
          <w:szCs w:val="20"/>
        </w:rPr>
        <w:t>p</w:t>
      </w:r>
    </w:p>
    <w:p w:rsidR="0028352E" w:rsidRPr="00487289" w:rsidRDefault="0028352E" w:rsidP="0028352E">
      <w:pPr>
        <w:rPr>
          <w:lang w:eastAsia="en-US"/>
        </w:rPr>
      </w:pPr>
    </w:p>
    <w:p w:rsidR="00FD7856" w:rsidRPr="00487289" w:rsidRDefault="0028352E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>Spolupráce s</w:t>
      </w:r>
      <w:r w:rsidR="004D6B2B" w:rsidRPr="00487289">
        <w:rPr>
          <w:rFonts w:ascii="Times New Roman" w:hAnsi="Times New Roman"/>
          <w:szCs w:val="20"/>
        </w:rPr>
        <w:t> </w:t>
      </w:r>
      <w:r w:rsidRPr="00487289">
        <w:rPr>
          <w:rFonts w:ascii="Times New Roman" w:hAnsi="Times New Roman"/>
          <w:szCs w:val="20"/>
        </w:rPr>
        <w:t>praxí</w:t>
      </w:r>
    </w:p>
    <w:p w:rsidR="004D6B2B" w:rsidRPr="00487289" w:rsidRDefault="004D6B2B" w:rsidP="004D6B2B">
      <w:pPr>
        <w:rPr>
          <w:lang w:eastAsia="en-US"/>
        </w:rPr>
      </w:pPr>
    </w:p>
    <w:p w:rsidR="0028352E" w:rsidRPr="00487289" w:rsidRDefault="007A1445" w:rsidP="00E555BC">
      <w:pPr>
        <w:jc w:val="both"/>
      </w:pPr>
      <w:r w:rsidRPr="00487289">
        <w:t xml:space="preserve">Předkládaný program je bakalářský profesní studijní program. S ohledem na tuto skutečnost musí nabízet i </w:t>
      </w:r>
      <w:r w:rsidR="00173A8E">
        <w:t>zajišťovat</w:t>
      </w:r>
      <w:r w:rsidRPr="00487289">
        <w:t xml:space="preserve"> relevantní spolupráci s</w:t>
      </w:r>
      <w:r w:rsidR="004D6B2B" w:rsidRPr="00487289">
        <w:t> </w:t>
      </w:r>
      <w:r w:rsidRPr="00487289">
        <w:t>praxí</w:t>
      </w:r>
      <w:r w:rsidR="004D6B2B" w:rsidRPr="00487289">
        <w:t>. I v tomto případě platí to, co bylo uvedeno v rámci standardu 1.10. Spolupráce s praxí je zabezpečována jednak prostřednictvím kooperace s fakultními a spolupracujícími mateřskými školami v ČR a SR</w:t>
      </w:r>
      <w:r w:rsidR="00BA346D" w:rsidRPr="00487289">
        <w:t xml:space="preserve">, dále pak prostřednictvím akcí organizovaných různými subjekty v rámci </w:t>
      </w:r>
      <w:r w:rsidR="00CA0142" w:rsidRPr="00487289">
        <w:t>Zlínského regio</w:t>
      </w:r>
      <w:r w:rsidR="00BA346D" w:rsidRPr="00487289">
        <w:t>nu, případně v rámci projektových aktivit</w:t>
      </w:r>
      <w:r w:rsidR="00CA0142" w:rsidRPr="00487289">
        <w:t xml:space="preserve"> probíhajících na pracovišti, které realizuje</w:t>
      </w:r>
      <w:r w:rsidR="00BA346D" w:rsidRPr="00487289">
        <w:t xml:space="preserve"> studijní program.</w:t>
      </w:r>
      <w:r w:rsidR="00B747FF" w:rsidRPr="00487289">
        <w:t xml:space="preserve"> </w:t>
      </w:r>
      <w:r w:rsidR="00DD0272" w:rsidRPr="00487289">
        <w:t>Dál</w:t>
      </w:r>
      <w:r w:rsidR="00173A8E">
        <w:t>e (ve shodě s částí</w:t>
      </w:r>
      <w:r w:rsidR="00B747FF" w:rsidRPr="00487289">
        <w:t xml:space="preserve"> C-II této žádosti</w:t>
      </w:r>
      <w:r w:rsidR="00E555BC" w:rsidRPr="00487289">
        <w:t>)</w:t>
      </w:r>
      <w:r w:rsidR="00B747FF" w:rsidRPr="00487289">
        <w:t xml:space="preserve"> je uveden přehled těchto projektů.</w:t>
      </w:r>
      <w:r w:rsidR="00E555BC" w:rsidRPr="00487289">
        <w:t xml:space="preserve"> Do všech jsou anebo byli zapojeni učitel</w:t>
      </w:r>
      <w:r w:rsidR="00DD0272" w:rsidRPr="00487289">
        <w:t>é</w:t>
      </w:r>
      <w:r w:rsidR="00E555BC" w:rsidRPr="00487289">
        <w:t>,</w:t>
      </w:r>
      <w:r w:rsidR="00DD0272" w:rsidRPr="00487289">
        <w:t xml:space="preserve"> případně</w:t>
      </w:r>
      <w:r w:rsidR="00E555BC" w:rsidRPr="00487289">
        <w:t xml:space="preserve"> ředitelé mateřských škol především ze Zlínského regionu:</w:t>
      </w:r>
    </w:p>
    <w:p w:rsidR="007A1445" w:rsidRPr="00487289" w:rsidRDefault="00E555BC" w:rsidP="00E555BC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Od začátečníka k mentorovi (podpůrné strategie vzdělávání učitelů ve Zlínském regionu) – Fond vzdělávací politiky, MŠMT </w:t>
      </w:r>
      <w:r w:rsidR="004E0FF0" w:rsidRPr="00487289">
        <w:rPr>
          <w:rFonts w:ascii="Times New Roman" w:hAnsi="Times New Roman"/>
          <w:sz w:val="20"/>
          <w:szCs w:val="20"/>
        </w:rPr>
        <w:t>–</w:t>
      </w:r>
      <w:r w:rsidRPr="00487289">
        <w:rPr>
          <w:rFonts w:ascii="Times New Roman" w:hAnsi="Times New Roman"/>
          <w:sz w:val="20"/>
          <w:szCs w:val="20"/>
        </w:rPr>
        <w:t xml:space="preserve"> </w:t>
      </w:r>
      <w:r w:rsidR="009C2F50">
        <w:rPr>
          <w:rFonts w:ascii="Times New Roman" w:hAnsi="Times New Roman"/>
          <w:sz w:val="20"/>
          <w:szCs w:val="20"/>
        </w:rPr>
        <w:t>v letech</w:t>
      </w:r>
      <w:r w:rsidR="004E0FF0" w:rsidRPr="00487289">
        <w:rPr>
          <w:rFonts w:ascii="Times New Roman" w:hAnsi="Times New Roman"/>
          <w:sz w:val="20"/>
          <w:szCs w:val="20"/>
        </w:rPr>
        <w:t xml:space="preserve"> </w:t>
      </w:r>
      <w:r w:rsidRPr="00487289">
        <w:rPr>
          <w:rFonts w:ascii="Times New Roman" w:hAnsi="Times New Roman"/>
          <w:sz w:val="20"/>
          <w:szCs w:val="20"/>
        </w:rPr>
        <w:t xml:space="preserve">2014 – </w:t>
      </w:r>
      <w:r w:rsidR="009C2F50">
        <w:rPr>
          <w:rFonts w:ascii="Times New Roman" w:hAnsi="Times New Roman"/>
          <w:sz w:val="20"/>
          <w:szCs w:val="20"/>
        </w:rPr>
        <w:t>20</w:t>
      </w:r>
      <w:r w:rsidRPr="00487289">
        <w:rPr>
          <w:rFonts w:ascii="Times New Roman" w:hAnsi="Times New Roman"/>
          <w:sz w:val="20"/>
          <w:szCs w:val="20"/>
        </w:rPr>
        <w:t>16</w:t>
      </w:r>
      <w:r w:rsidR="006654D3">
        <w:rPr>
          <w:rFonts w:ascii="Times New Roman" w:hAnsi="Times New Roman"/>
          <w:sz w:val="20"/>
          <w:szCs w:val="20"/>
        </w:rPr>
        <w:t>;</w:t>
      </w:r>
    </w:p>
    <w:p w:rsidR="00E555BC" w:rsidRPr="00487289" w:rsidRDefault="00E555BC" w:rsidP="00E555BC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Centrum pro podporu přírodovědných a technických věd: Technická a přírodovědná laboratoř pro děti a mládež Zlínské kraje - CZ.1.07/2.3.00/45.0015 </w:t>
      </w:r>
      <w:r w:rsidRPr="00487289">
        <w:rPr>
          <w:rStyle w:val="Siln"/>
          <w:rFonts w:ascii="Times New Roman" w:hAnsi="Times New Roman"/>
          <w:b w:val="0"/>
          <w:sz w:val="20"/>
          <w:szCs w:val="20"/>
        </w:rPr>
        <w:t>OP VK (EE) - Operační program Vzdělávání pro konkurenceschopnost </w:t>
      </w:r>
      <w:r w:rsidR="004E0FF0" w:rsidRPr="00487289">
        <w:rPr>
          <w:rStyle w:val="Siln"/>
          <w:rFonts w:ascii="Times New Roman" w:hAnsi="Times New Roman"/>
          <w:b w:val="0"/>
          <w:sz w:val="20"/>
          <w:szCs w:val="20"/>
        </w:rPr>
        <w:t>–</w:t>
      </w:r>
      <w:r w:rsidRPr="00487289">
        <w:rPr>
          <w:rStyle w:val="Siln"/>
          <w:rFonts w:ascii="Times New Roman" w:hAnsi="Times New Roman"/>
          <w:b w:val="0"/>
          <w:sz w:val="20"/>
          <w:szCs w:val="20"/>
        </w:rPr>
        <w:t xml:space="preserve"> </w:t>
      </w:r>
      <w:r w:rsidR="004E0FF0" w:rsidRPr="00487289">
        <w:rPr>
          <w:rStyle w:val="Siln"/>
          <w:rFonts w:ascii="Times New Roman" w:hAnsi="Times New Roman"/>
          <w:b w:val="0"/>
          <w:sz w:val="20"/>
          <w:szCs w:val="20"/>
        </w:rPr>
        <w:t xml:space="preserve">roky </w:t>
      </w:r>
      <w:r w:rsidRPr="00487289">
        <w:rPr>
          <w:rFonts w:ascii="Times New Roman" w:hAnsi="Times New Roman"/>
          <w:sz w:val="20"/>
          <w:szCs w:val="20"/>
        </w:rPr>
        <w:t xml:space="preserve">2014 – </w:t>
      </w:r>
      <w:r w:rsidR="009C2F50">
        <w:rPr>
          <w:rFonts w:ascii="Times New Roman" w:hAnsi="Times New Roman"/>
          <w:sz w:val="20"/>
          <w:szCs w:val="20"/>
        </w:rPr>
        <w:t>20</w:t>
      </w:r>
      <w:r w:rsidRPr="00487289">
        <w:rPr>
          <w:rFonts w:ascii="Times New Roman" w:hAnsi="Times New Roman"/>
          <w:sz w:val="20"/>
          <w:szCs w:val="20"/>
        </w:rPr>
        <w:t>15</w:t>
      </w:r>
      <w:r w:rsidR="006654D3">
        <w:rPr>
          <w:rFonts w:ascii="Times New Roman" w:hAnsi="Times New Roman"/>
          <w:sz w:val="20"/>
          <w:szCs w:val="20"/>
        </w:rPr>
        <w:t>;</w:t>
      </w:r>
      <w:r w:rsidRPr="00487289">
        <w:rPr>
          <w:rFonts w:ascii="Times New Roman" w:hAnsi="Times New Roman"/>
          <w:b/>
          <w:sz w:val="20"/>
          <w:szCs w:val="20"/>
        </w:rPr>
        <w:t xml:space="preserve"> </w:t>
      </w:r>
    </w:p>
    <w:p w:rsidR="00E555BC" w:rsidRPr="00487289" w:rsidRDefault="00E555BC" w:rsidP="00E555BC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Podpora regionálních mateřských škol pracujících s dětmi mladšími 3 let – Fond vzdělávací politiky, MŠMT – </w:t>
      </w:r>
      <w:r w:rsidR="004E0FF0" w:rsidRPr="00487289">
        <w:rPr>
          <w:rFonts w:ascii="Times New Roman" w:hAnsi="Times New Roman"/>
          <w:sz w:val="20"/>
          <w:szCs w:val="20"/>
        </w:rPr>
        <w:t xml:space="preserve">rok </w:t>
      </w:r>
      <w:r w:rsidRPr="00487289">
        <w:rPr>
          <w:rFonts w:ascii="Times New Roman" w:hAnsi="Times New Roman"/>
          <w:sz w:val="20"/>
          <w:szCs w:val="20"/>
        </w:rPr>
        <w:t>2016</w:t>
      </w:r>
      <w:r w:rsidR="006654D3">
        <w:rPr>
          <w:rFonts w:ascii="Times New Roman" w:hAnsi="Times New Roman"/>
          <w:sz w:val="20"/>
          <w:szCs w:val="20"/>
        </w:rPr>
        <w:t>;</w:t>
      </w:r>
    </w:p>
    <w:p w:rsidR="00E555BC" w:rsidRPr="00487289" w:rsidRDefault="00E555BC" w:rsidP="00E555BC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 xml:space="preserve">Předcházení šoku z reality u budoucích učitelů mateřských a základních škol v období profesního startu </w:t>
      </w:r>
      <w:r w:rsidRPr="00487289">
        <w:rPr>
          <w:rFonts w:ascii="Times New Roman" w:hAnsi="Times New Roman"/>
          <w:sz w:val="20"/>
          <w:szCs w:val="20"/>
        </w:rPr>
        <w:t xml:space="preserve">– Fond vzdělávací politiky, MŠMT </w:t>
      </w:r>
      <w:r w:rsidR="004E0FF0" w:rsidRPr="00487289">
        <w:rPr>
          <w:rFonts w:ascii="Times New Roman" w:hAnsi="Times New Roman"/>
          <w:sz w:val="20"/>
          <w:szCs w:val="20"/>
        </w:rPr>
        <w:t>–</w:t>
      </w:r>
      <w:r w:rsidRPr="00487289">
        <w:rPr>
          <w:rFonts w:ascii="Times New Roman" w:hAnsi="Times New Roman"/>
          <w:sz w:val="20"/>
          <w:szCs w:val="20"/>
        </w:rPr>
        <w:t xml:space="preserve"> </w:t>
      </w:r>
      <w:r w:rsidR="004E0FF0" w:rsidRPr="00487289">
        <w:rPr>
          <w:rFonts w:ascii="Times New Roman" w:hAnsi="Times New Roman"/>
          <w:sz w:val="20"/>
          <w:szCs w:val="20"/>
        </w:rPr>
        <w:t xml:space="preserve">rok </w:t>
      </w:r>
      <w:r w:rsidRPr="00487289">
        <w:rPr>
          <w:rFonts w:ascii="Times New Roman" w:hAnsi="Times New Roman"/>
          <w:sz w:val="20"/>
          <w:szCs w:val="20"/>
        </w:rPr>
        <w:t>2017</w:t>
      </w:r>
      <w:r w:rsidR="006654D3">
        <w:rPr>
          <w:rFonts w:ascii="Times New Roman" w:hAnsi="Times New Roman"/>
          <w:sz w:val="20"/>
          <w:szCs w:val="20"/>
        </w:rPr>
        <w:t>.</w:t>
      </w:r>
    </w:p>
    <w:p w:rsidR="00464F11" w:rsidRPr="00487289" w:rsidRDefault="00464F11" w:rsidP="00E555BC">
      <w:pPr>
        <w:jc w:val="both"/>
      </w:pPr>
    </w:p>
    <w:p w:rsidR="00464F11" w:rsidRPr="00487289" w:rsidRDefault="00464F11" w:rsidP="00E555BC">
      <w:pPr>
        <w:jc w:val="both"/>
      </w:pPr>
    </w:p>
    <w:p w:rsidR="0028352E" w:rsidRPr="00487289" w:rsidRDefault="0028352E" w:rsidP="00E555BC">
      <w:pPr>
        <w:ind w:left="2832" w:firstLine="708"/>
      </w:pPr>
      <w:r w:rsidRPr="00487289">
        <w:t>Standard 2.3</w:t>
      </w:r>
    </w:p>
    <w:p w:rsidR="0028352E" w:rsidRPr="00487289" w:rsidRDefault="0028352E" w:rsidP="0028352E">
      <w:pPr>
        <w:pStyle w:val="Nadpis3"/>
        <w:numPr>
          <w:ilvl w:val="0"/>
          <w:numId w:val="0"/>
        </w:numPr>
        <w:spacing w:before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>Mezinárodní rozměr studijního programu</w:t>
      </w:r>
    </w:p>
    <w:p w:rsidR="00DD0272" w:rsidRPr="00487289" w:rsidRDefault="00DD0272" w:rsidP="00440B6C">
      <w:pPr>
        <w:pStyle w:val="Nadpis2"/>
        <w:spacing w:before="0" w:line="240" w:lineRule="auto"/>
        <w:rPr>
          <w:rFonts w:ascii="Times New Roman" w:hAnsi="Times New Roman"/>
          <w:color w:val="auto"/>
          <w:sz w:val="20"/>
          <w:szCs w:val="20"/>
        </w:rPr>
      </w:pPr>
    </w:p>
    <w:p w:rsidR="0028352E" w:rsidRPr="00487289" w:rsidRDefault="004E0FF0" w:rsidP="000144E1">
      <w:pPr>
        <w:pStyle w:val="Nadpis2"/>
        <w:spacing w:before="0" w:line="240" w:lineRule="auto"/>
        <w:ind w:left="0"/>
        <w:jc w:val="both"/>
        <w:rPr>
          <w:rFonts w:ascii="Times New Roman" w:hAnsi="Times New Roman"/>
          <w:color w:val="auto"/>
          <w:sz w:val="20"/>
          <w:szCs w:val="20"/>
        </w:rPr>
      </w:pPr>
      <w:r w:rsidRPr="00487289">
        <w:rPr>
          <w:rFonts w:ascii="Times New Roman" w:hAnsi="Times New Roman"/>
          <w:color w:val="auto"/>
          <w:sz w:val="20"/>
          <w:szCs w:val="20"/>
        </w:rPr>
        <w:t xml:space="preserve">Mezinárodní rozměr </w:t>
      </w:r>
      <w:r w:rsidR="00DD0272" w:rsidRPr="00487289">
        <w:rPr>
          <w:rFonts w:ascii="Times New Roman" w:hAnsi="Times New Roman"/>
          <w:color w:val="auto"/>
          <w:sz w:val="20"/>
          <w:szCs w:val="20"/>
        </w:rPr>
        <w:t xml:space="preserve">studijního programu </w:t>
      </w:r>
      <w:r w:rsidR="00487289" w:rsidRPr="00487289">
        <w:rPr>
          <w:rFonts w:ascii="Times New Roman" w:hAnsi="Times New Roman"/>
          <w:color w:val="auto"/>
          <w:sz w:val="20"/>
          <w:szCs w:val="20"/>
        </w:rPr>
        <w:t>se rýsuje</w:t>
      </w:r>
      <w:r w:rsidR="00DD0272" w:rsidRPr="00487289">
        <w:rPr>
          <w:rFonts w:ascii="Times New Roman" w:hAnsi="Times New Roman"/>
          <w:color w:val="auto"/>
          <w:sz w:val="20"/>
          <w:szCs w:val="20"/>
        </w:rPr>
        <w:t xml:space="preserve"> s ohledem na skutečnost, že jedna z fakultních škol, </w:t>
      </w:r>
      <w:r w:rsidR="008A62CC" w:rsidRPr="00487289">
        <w:rPr>
          <w:rFonts w:ascii="Times New Roman" w:hAnsi="Times New Roman"/>
          <w:color w:val="auto"/>
          <w:sz w:val="20"/>
          <w:szCs w:val="20"/>
        </w:rPr>
        <w:t>kde</w:t>
      </w:r>
      <w:r w:rsidR="00DD0272" w:rsidRPr="00487289">
        <w:rPr>
          <w:rFonts w:ascii="Times New Roman" w:hAnsi="Times New Roman"/>
          <w:color w:val="auto"/>
          <w:sz w:val="20"/>
          <w:szCs w:val="20"/>
        </w:rPr>
        <w:t xml:space="preserve"> je realizována odborná pedag</w:t>
      </w:r>
      <w:r w:rsidR="00BE6EEF" w:rsidRPr="00487289">
        <w:rPr>
          <w:rFonts w:ascii="Times New Roman" w:hAnsi="Times New Roman"/>
          <w:color w:val="auto"/>
          <w:sz w:val="20"/>
          <w:szCs w:val="20"/>
        </w:rPr>
        <w:t xml:space="preserve">ogická praxe studentů 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>daného programu</w:t>
      </w:r>
      <w:r w:rsidR="009F6496" w:rsidRPr="00487289">
        <w:rPr>
          <w:rFonts w:ascii="Times New Roman" w:hAnsi="Times New Roman"/>
          <w:color w:val="auto"/>
          <w:sz w:val="20"/>
          <w:szCs w:val="20"/>
        </w:rPr>
        <w:t>,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 xml:space="preserve"> provozuje svou činnost</w:t>
      </w:r>
      <w:r w:rsidR="00BE6EEF" w:rsidRPr="00487289">
        <w:rPr>
          <w:rFonts w:ascii="Times New Roman" w:hAnsi="Times New Roman"/>
          <w:color w:val="auto"/>
          <w:sz w:val="20"/>
          <w:szCs w:val="20"/>
        </w:rPr>
        <w:t xml:space="preserve"> na Slovensku. Praxe</w:t>
      </w:r>
      <w:r w:rsidR="009F6496" w:rsidRPr="00487289">
        <w:rPr>
          <w:rFonts w:ascii="Times New Roman" w:hAnsi="Times New Roman"/>
          <w:color w:val="auto"/>
          <w:sz w:val="20"/>
          <w:szCs w:val="20"/>
        </w:rPr>
        <w:t>,</w:t>
      </w:r>
      <w:r w:rsidR="00BE6EEF" w:rsidRPr="00487289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>provázené pozitivními ohlasy na obou stranách</w:t>
      </w:r>
      <w:r w:rsidR="009F6496" w:rsidRPr="00487289">
        <w:rPr>
          <w:rFonts w:ascii="Times New Roman" w:hAnsi="Times New Roman"/>
          <w:color w:val="auto"/>
          <w:sz w:val="20"/>
          <w:szCs w:val="20"/>
        </w:rPr>
        <w:t>,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BE6EEF" w:rsidRPr="00487289">
        <w:rPr>
          <w:rFonts w:ascii="Times New Roman" w:hAnsi="Times New Roman"/>
          <w:color w:val="auto"/>
          <w:sz w:val="20"/>
          <w:szCs w:val="20"/>
        </w:rPr>
        <w:t>realizovan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>é v</w:t>
      </w:r>
      <w:r w:rsidR="00DD0272" w:rsidRPr="00487289">
        <w:rPr>
          <w:rFonts w:ascii="Times New Roman" w:hAnsi="Times New Roman"/>
          <w:vanish/>
          <w:color w:val="auto"/>
          <w:sz w:val="20"/>
          <w:szCs w:val="20"/>
        </w:rPr>
        <w:t xml:space="preserve">.R. v SR.je realizován odborná pedagogická praxe studentůtudijní program členy, rovněž i j o ost v ránci akter aplikační práce. 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 xml:space="preserve"> Soukromé mateřské škole Life Academy, s. r. o., Poprad (SR) v současnosti </w:t>
      </w:r>
      <w:r w:rsidR="00173A8E">
        <w:rPr>
          <w:rFonts w:ascii="Times New Roman" w:hAnsi="Times New Roman"/>
          <w:color w:val="auto"/>
          <w:sz w:val="20"/>
          <w:szCs w:val="20"/>
        </w:rPr>
        <w:t>dokládají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 xml:space="preserve"> připravenost studentů</w:t>
      </w:r>
      <w:r w:rsidR="009F6496" w:rsidRPr="00487289">
        <w:rPr>
          <w:rFonts w:ascii="Times New Roman" w:hAnsi="Times New Roman"/>
          <w:color w:val="auto"/>
          <w:sz w:val="20"/>
          <w:szCs w:val="20"/>
        </w:rPr>
        <w:t xml:space="preserve"> studijního progrmu</w:t>
      </w:r>
      <w:r w:rsidR="000144E1" w:rsidRPr="00487289">
        <w:rPr>
          <w:rFonts w:ascii="Times New Roman" w:hAnsi="Times New Roman"/>
          <w:color w:val="auto"/>
          <w:sz w:val="20"/>
          <w:szCs w:val="20"/>
        </w:rPr>
        <w:t xml:space="preserve"> pro činnost v mateřských školách i na Slovensku.</w:t>
      </w:r>
    </w:p>
    <w:p w:rsidR="000144E1" w:rsidRPr="00487289" w:rsidRDefault="000144E1" w:rsidP="0028352E">
      <w:pPr>
        <w:rPr>
          <w:lang w:eastAsia="en-US"/>
        </w:rPr>
      </w:pPr>
    </w:p>
    <w:p w:rsidR="009F6496" w:rsidRPr="00487289" w:rsidRDefault="009F6496" w:rsidP="0028352E">
      <w:pPr>
        <w:rPr>
          <w:lang w:eastAsia="en-US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  <w:szCs w:val="20"/>
        </w:rPr>
      </w:pPr>
      <w:r w:rsidRPr="00487289">
        <w:rPr>
          <w:rFonts w:ascii="Times New Roman" w:hAnsi="Times New Roman"/>
          <w:b/>
          <w:color w:val="auto"/>
          <w:sz w:val="24"/>
          <w:szCs w:val="20"/>
        </w:rPr>
        <w:t xml:space="preserve">Profil absolventa a obsah studia </w:t>
      </w:r>
    </w:p>
    <w:p w:rsidR="00636174" w:rsidRPr="00487289" w:rsidRDefault="00636174" w:rsidP="00636174">
      <w:pPr>
        <w:rPr>
          <w:lang w:eastAsia="en-US"/>
        </w:rPr>
      </w:pPr>
    </w:p>
    <w:p w:rsidR="009F6496" w:rsidRPr="00487289" w:rsidRDefault="009F6496" w:rsidP="009F6496">
      <w:pPr>
        <w:tabs>
          <w:tab w:val="left" w:pos="2835"/>
        </w:tabs>
      </w:pPr>
      <w:r w:rsidRPr="00487289">
        <w:tab/>
      </w:r>
      <w:r w:rsidRPr="00487289">
        <w:tab/>
        <w:t>Standard 2.4</w:t>
      </w:r>
    </w:p>
    <w:p w:rsidR="009F6496" w:rsidRPr="00487289" w:rsidRDefault="009F6496" w:rsidP="009F6496">
      <w:pPr>
        <w:pStyle w:val="Nadpis3"/>
        <w:numPr>
          <w:ilvl w:val="0"/>
          <w:numId w:val="0"/>
        </w:numPr>
        <w:spacing w:before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Soulad získaných odborných znalostí, dovedností a způsobilostí s typem a profilem studijního programu </w:t>
      </w:r>
    </w:p>
    <w:p w:rsidR="00636174" w:rsidRPr="00487289" w:rsidRDefault="00636174" w:rsidP="00440B6C">
      <w:pPr>
        <w:tabs>
          <w:tab w:val="left" w:pos="2835"/>
        </w:tabs>
      </w:pPr>
    </w:p>
    <w:p w:rsidR="009F6496" w:rsidRPr="006654D3" w:rsidRDefault="005C5339" w:rsidP="006654D3">
      <w:pPr>
        <w:tabs>
          <w:tab w:val="left" w:pos="2835"/>
        </w:tabs>
        <w:jc w:val="both"/>
      </w:pPr>
      <w:r w:rsidRPr="00487289">
        <w:rPr>
          <w:rFonts w:eastAsia="Calibri"/>
        </w:rPr>
        <w:t>Předkládaný studijní program Učitelství pro mateřské školy poskytuje absolventovi vysokoškolské vzdělání potřebné pro výkon profese učitele</w:t>
      </w:r>
      <w:r w:rsidR="009C2F50">
        <w:rPr>
          <w:rFonts w:eastAsia="Calibri"/>
        </w:rPr>
        <w:t xml:space="preserve"> v mateřských školách, případně </w:t>
      </w:r>
      <w:r w:rsidRPr="00487289">
        <w:rPr>
          <w:rFonts w:eastAsia="Calibri"/>
        </w:rPr>
        <w:t>pedagogického pracovníka ve specializovaných předškolních zařízeních. Zdůrazněn je parametr vysokoškolského vzdělání, které má být garancí kvalitativně v</w:t>
      </w:r>
      <w:r w:rsidR="002A36AB" w:rsidRPr="00487289">
        <w:rPr>
          <w:rFonts w:eastAsia="Calibri"/>
        </w:rPr>
        <w:t>yšší</w:t>
      </w:r>
      <w:r w:rsidR="006B0437" w:rsidRPr="00487289">
        <w:rPr>
          <w:rFonts w:eastAsia="Calibri"/>
        </w:rPr>
        <w:t>, sofi</w:t>
      </w:r>
      <w:r w:rsidR="000E590C" w:rsidRPr="00487289">
        <w:rPr>
          <w:rFonts w:eastAsia="Calibri"/>
        </w:rPr>
        <w:t>s</w:t>
      </w:r>
      <w:r w:rsidR="006B0437" w:rsidRPr="00487289">
        <w:rPr>
          <w:rFonts w:eastAsia="Calibri"/>
        </w:rPr>
        <w:t>tikovanější</w:t>
      </w:r>
      <w:r w:rsidR="002A36AB" w:rsidRPr="00487289">
        <w:rPr>
          <w:rFonts w:eastAsia="Calibri"/>
        </w:rPr>
        <w:t xml:space="preserve"> přípravy budoucích učitelů v porovnání </w:t>
      </w:r>
      <w:r w:rsidR="000E590C" w:rsidRPr="00487289">
        <w:rPr>
          <w:rFonts w:eastAsia="Calibri"/>
        </w:rPr>
        <w:t>se středoškolskou</w:t>
      </w:r>
      <w:r w:rsidR="002A36AB" w:rsidRPr="00487289">
        <w:rPr>
          <w:rFonts w:eastAsia="Calibri"/>
        </w:rPr>
        <w:t xml:space="preserve"> </w:t>
      </w:r>
      <w:r w:rsidR="000E590C" w:rsidRPr="00487289">
        <w:rPr>
          <w:rFonts w:eastAsia="Calibri"/>
        </w:rPr>
        <w:t>kvalifikací</w:t>
      </w:r>
      <w:r w:rsidR="002A36AB" w:rsidRPr="00487289">
        <w:rPr>
          <w:rFonts w:eastAsia="Calibri"/>
        </w:rPr>
        <w:t xml:space="preserve"> učitelů mateřských škol. Děje se tak v souladu </w:t>
      </w:r>
      <w:r w:rsidR="008B3B83" w:rsidRPr="00487289">
        <w:rPr>
          <w:rFonts w:eastAsia="Calibri"/>
        </w:rPr>
        <w:t>s</w:t>
      </w:r>
      <w:r w:rsidR="008B3B83" w:rsidRPr="00487289">
        <w:t xml:space="preserve"> klíčovým koncepčním dokumentem Strategie vzdělávací politiky ČR do roku 2020 a jeho implementačním dokumentem (Dlouhodobý záměr vzdělávání a rozvoje vzdělávací soustavy České republiky na období 2015-2020), kde je cílem připravovat absolventy, kteří jsou </w:t>
      </w:r>
      <w:r w:rsidR="002C55C8" w:rsidRPr="00487289">
        <w:t xml:space="preserve">schopni </w:t>
      </w:r>
      <w:r w:rsidR="008B3B83" w:rsidRPr="00487289">
        <w:t>snižovat nerovnosti ve vzdělávání a realizovat kvalitní předškolní vzdělávání.</w:t>
      </w:r>
      <w:r w:rsidR="000E590C" w:rsidRPr="00487289">
        <w:t xml:space="preserve"> </w:t>
      </w:r>
      <w:r w:rsidR="000E590C" w:rsidRPr="006654D3">
        <w:t>Tento záměr je zřejmý ze skladby předmětů studijního programu, ve kterém se kromě základních pedagogi</w:t>
      </w:r>
      <w:r w:rsidR="009C2F50">
        <w:t>ckých a psychologických disciplí</w:t>
      </w:r>
      <w:r w:rsidR="000E590C" w:rsidRPr="006654D3">
        <w:t>n</w:t>
      </w:r>
      <w:r w:rsidR="002C55C8" w:rsidRPr="006654D3">
        <w:t xml:space="preserve"> a didakticky metodicky </w:t>
      </w:r>
      <w:r w:rsidR="00487289" w:rsidRPr="006654D3">
        <w:t xml:space="preserve">zameřených </w:t>
      </w:r>
      <w:r w:rsidR="002C55C8" w:rsidRPr="006654D3">
        <w:t>předmětů</w:t>
      </w:r>
      <w:r w:rsidR="000E590C" w:rsidRPr="006654D3">
        <w:t xml:space="preserve"> objevují i specifické a relativně náročné předměty typu Teorie výchovy a </w:t>
      </w:r>
      <w:r w:rsidR="00487289" w:rsidRPr="006654D3">
        <w:t>v</w:t>
      </w:r>
      <w:r w:rsidR="000E590C" w:rsidRPr="006654D3">
        <w:t xml:space="preserve">zdělávání, </w:t>
      </w:r>
      <w:r w:rsidR="004D0E2E" w:rsidRPr="006654D3">
        <w:t>Metodolo</w:t>
      </w:r>
      <w:r w:rsidR="00487289" w:rsidRPr="006654D3">
        <w:t>gie pedagogického výzkumu</w:t>
      </w:r>
      <w:r w:rsidR="004D0E2E" w:rsidRPr="006654D3">
        <w:t>, případně předmět Profesní identita učitele mateřské školy</w:t>
      </w:r>
      <w:r w:rsidR="00487289" w:rsidRPr="006654D3">
        <w:t xml:space="preserve"> a T</w:t>
      </w:r>
      <w:r w:rsidR="00A91B2E" w:rsidRPr="006654D3">
        <w:t>vorba výzkumného projektu.</w:t>
      </w:r>
      <w:r w:rsidR="00487289" w:rsidRPr="006654D3">
        <w:t xml:space="preserve"> Zároveň je zde zřejmá provázanost s praxí předškolního vzdělávání, nejednom prostřednictvím prakticky laděných předmětů, pedagogických praxí, ale i přes projekty a dílčí aktivity mateřských škol, do kterých jsou zapojeni </w:t>
      </w:r>
      <w:r w:rsidR="00B1005A" w:rsidRPr="006654D3">
        <w:t xml:space="preserve">samotní </w:t>
      </w:r>
      <w:r w:rsidR="00487289" w:rsidRPr="006654D3">
        <w:t>studenti.</w:t>
      </w:r>
    </w:p>
    <w:p w:rsidR="00B1005A" w:rsidRPr="00487289" w:rsidRDefault="00B1005A" w:rsidP="006654D3">
      <w:pPr>
        <w:tabs>
          <w:tab w:val="left" w:pos="2835"/>
        </w:tabs>
        <w:jc w:val="both"/>
      </w:pPr>
      <w:r w:rsidRPr="006654D3">
        <w:t>Odborné znalosti a dovednosti a obecné způsobilosti, které si mají absolventi studijního programu osvojit, jsou tedy v souladu s typem a profilem studijního programu.</w:t>
      </w:r>
    </w:p>
    <w:p w:rsidR="009F6496" w:rsidRPr="00487289" w:rsidRDefault="009F6496" w:rsidP="00440B6C">
      <w:pPr>
        <w:tabs>
          <w:tab w:val="left" w:pos="2835"/>
        </w:tabs>
      </w:pPr>
    </w:p>
    <w:p w:rsidR="000E590C" w:rsidRPr="00487289" w:rsidRDefault="000E590C" w:rsidP="000E590C">
      <w:pPr>
        <w:tabs>
          <w:tab w:val="left" w:pos="2835"/>
        </w:tabs>
      </w:pPr>
      <w:r w:rsidRPr="00487289">
        <w:tab/>
      </w:r>
      <w:r w:rsidRPr="00487289">
        <w:tab/>
        <w:t>Standard 2.5</w:t>
      </w:r>
    </w:p>
    <w:p w:rsidR="009F6496" w:rsidRPr="00487289" w:rsidRDefault="009F6496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Jazykové kompetence </w:t>
      </w:r>
    </w:p>
    <w:p w:rsidR="00790AA9" w:rsidRPr="00487289" w:rsidRDefault="00790AA9" w:rsidP="00790AA9">
      <w:pPr>
        <w:rPr>
          <w:lang w:eastAsia="en-US"/>
        </w:rPr>
      </w:pPr>
    </w:p>
    <w:p w:rsidR="00352B7E" w:rsidRPr="00352B7E" w:rsidRDefault="00790AA9" w:rsidP="00790AA9">
      <w:pPr>
        <w:tabs>
          <w:tab w:val="left" w:pos="2835"/>
        </w:tabs>
        <w:jc w:val="both"/>
      </w:pPr>
      <w:r w:rsidRPr="00487289">
        <w:t>V</w:t>
      </w:r>
      <w:r w:rsidR="008A62CC" w:rsidRPr="00487289">
        <w:t>e</w:t>
      </w:r>
      <w:r w:rsidRPr="00487289">
        <w:t xml:space="preserve"> studijním programu </w:t>
      </w:r>
      <w:r w:rsidRPr="00487289">
        <w:rPr>
          <w:color w:val="000000"/>
        </w:rPr>
        <w:t xml:space="preserve">se předpokládá uplatnění </w:t>
      </w:r>
      <w:r w:rsidRPr="006654D3">
        <w:rPr>
          <w:color w:val="000000"/>
        </w:rPr>
        <w:t>absolventů</w:t>
      </w:r>
      <w:r w:rsidR="001C15E7" w:rsidRPr="006654D3">
        <w:rPr>
          <w:color w:val="000000"/>
        </w:rPr>
        <w:t xml:space="preserve"> i</w:t>
      </w:r>
      <w:r w:rsidRPr="006654D3">
        <w:rPr>
          <w:color w:val="000000"/>
        </w:rPr>
        <w:t xml:space="preserve"> v mezinárodním prostředí</w:t>
      </w:r>
      <w:r w:rsidRPr="00487289">
        <w:rPr>
          <w:color w:val="000000"/>
        </w:rPr>
        <w:t xml:space="preserve">. </w:t>
      </w:r>
      <w:r w:rsidR="007521FF" w:rsidRPr="00487289">
        <w:t>Ze studijního plánu, ale především z</w:t>
      </w:r>
      <w:r w:rsidR="002C55C8" w:rsidRPr="00487289">
        <w:t xml:space="preserve"> jednotlivý</w:t>
      </w:r>
      <w:r w:rsidR="009C2F50">
        <w:t>ch karet předmětů</w:t>
      </w:r>
      <w:r w:rsidR="00C72A7A" w:rsidRPr="00487289">
        <w:t xml:space="preserve"> </w:t>
      </w:r>
      <w:r w:rsidR="00C8418D" w:rsidRPr="00487289">
        <w:t>předkládaného studijního programu</w:t>
      </w:r>
      <w:r w:rsidR="008A62CC" w:rsidRPr="00487289">
        <w:t>,</w:t>
      </w:r>
      <w:r w:rsidR="00C8418D" w:rsidRPr="00487289">
        <w:t xml:space="preserve"> </w:t>
      </w:r>
      <w:r w:rsidR="008A62CC" w:rsidRPr="00487289">
        <w:t>je zřejmý</w:t>
      </w:r>
      <w:r w:rsidR="00C72A7A" w:rsidRPr="00487289">
        <w:t xml:space="preserve"> cíl pro</w:t>
      </w:r>
      <w:r w:rsidR="007521FF" w:rsidRPr="00487289">
        <w:t xml:space="preserve">pojení </w:t>
      </w:r>
      <w:r w:rsidR="00C72A7A" w:rsidRPr="00487289">
        <w:t>získaných odborných znalostí a dovedností s jazykovými kompetencemi v cizím jazyce, konkrétně</w:t>
      </w:r>
      <w:r w:rsidR="007521FF" w:rsidRPr="00487289">
        <w:t xml:space="preserve"> s</w:t>
      </w:r>
      <w:r w:rsidR="00352B7E">
        <w:t xml:space="preserve"> dovedností </w:t>
      </w:r>
      <w:r w:rsidR="00352B7E" w:rsidRPr="00352B7E">
        <w:t>komunikovat v jazyce</w:t>
      </w:r>
      <w:r w:rsidR="00C72A7A" w:rsidRPr="00352B7E">
        <w:t xml:space="preserve"> anglickém</w:t>
      </w:r>
      <w:r w:rsidR="00E9005A" w:rsidRPr="00352B7E">
        <w:t>, ale výběrově také v německém,</w:t>
      </w:r>
      <w:r w:rsidR="00A64F58" w:rsidRPr="00352B7E">
        <w:t xml:space="preserve"> španělském nebo</w:t>
      </w:r>
      <w:r w:rsidR="00E9005A" w:rsidRPr="00352B7E">
        <w:t xml:space="preserve"> francouzském jazyce</w:t>
      </w:r>
      <w:r w:rsidR="00C72A7A" w:rsidRPr="00352B7E">
        <w:t>.</w:t>
      </w:r>
      <w:r w:rsidR="00C05A1C" w:rsidRPr="00352B7E">
        <w:t xml:space="preserve"> </w:t>
      </w:r>
    </w:p>
    <w:p w:rsidR="00790AA9" w:rsidRPr="00487289" w:rsidRDefault="00E9005A" w:rsidP="00790AA9">
      <w:pPr>
        <w:tabs>
          <w:tab w:val="left" w:pos="2835"/>
        </w:tabs>
        <w:jc w:val="both"/>
        <w:rPr>
          <w:color w:val="000000"/>
        </w:rPr>
      </w:pPr>
      <w:r w:rsidRPr="00352B7E">
        <w:t>U studentů se p</w:t>
      </w:r>
      <w:r w:rsidR="00790AA9" w:rsidRPr="00352B7E">
        <w:t xml:space="preserve">ředpokládá vstupní </w:t>
      </w:r>
      <w:r w:rsidR="00790AA9" w:rsidRPr="00352B7E">
        <w:rPr>
          <w:color w:val="000000"/>
        </w:rPr>
        <w:t>deklarovaná úroveň maturity (B1 Evrops</w:t>
      </w:r>
      <w:r w:rsidR="001D7B99" w:rsidRPr="00352B7E">
        <w:rPr>
          <w:color w:val="000000"/>
        </w:rPr>
        <w:t xml:space="preserve">ký referenční rámec SERR/ CEFR), </w:t>
      </w:r>
      <w:r w:rsidRPr="00352B7E">
        <w:rPr>
          <w:color w:val="000000"/>
        </w:rPr>
        <w:t>a to</w:t>
      </w:r>
      <w:r w:rsidR="00790AA9" w:rsidRPr="00352B7E">
        <w:rPr>
          <w:color w:val="000000"/>
        </w:rPr>
        <w:t xml:space="preserve"> na začátku studia, v 1. semestru.</w:t>
      </w:r>
      <w:r w:rsidR="001D7B99" w:rsidRPr="00352B7E">
        <w:rPr>
          <w:color w:val="000000"/>
        </w:rPr>
        <w:t xml:space="preserve"> Cílem nabízených kurzů an</w:t>
      </w:r>
      <w:r w:rsidR="00A64F58" w:rsidRPr="00352B7E">
        <w:rPr>
          <w:color w:val="000000"/>
        </w:rPr>
        <w:t>g</w:t>
      </w:r>
      <w:r w:rsidR="001D7B99" w:rsidRPr="00352B7E">
        <w:rPr>
          <w:color w:val="000000"/>
        </w:rPr>
        <w:t>lic</w:t>
      </w:r>
      <w:r w:rsidR="00A64F58" w:rsidRPr="00352B7E">
        <w:rPr>
          <w:color w:val="000000"/>
        </w:rPr>
        <w:t>k</w:t>
      </w:r>
      <w:r w:rsidR="001D7B99" w:rsidRPr="00352B7E">
        <w:rPr>
          <w:color w:val="000000"/>
        </w:rPr>
        <w:t>ého jazyka po</w:t>
      </w:r>
      <w:r w:rsidR="00A64F58" w:rsidRPr="00352B7E">
        <w:rPr>
          <w:color w:val="000000"/>
        </w:rPr>
        <w:t xml:space="preserve"> </w:t>
      </w:r>
      <w:r w:rsidR="001D7B99" w:rsidRPr="00352B7E">
        <w:rPr>
          <w:color w:val="000000"/>
        </w:rPr>
        <w:t>celou dobu studia v předkládaném programu je dosažení úrovně B2.</w:t>
      </w:r>
    </w:p>
    <w:p w:rsidR="00790AA9" w:rsidRPr="00487289" w:rsidRDefault="00C05A1C" w:rsidP="00790AA9">
      <w:pPr>
        <w:tabs>
          <w:tab w:val="left" w:pos="2835"/>
        </w:tabs>
        <w:jc w:val="both"/>
        <w:rPr>
          <w:color w:val="000000"/>
        </w:rPr>
      </w:pPr>
      <w:r w:rsidRPr="00487289">
        <w:t>Angličtina a jazykové kompetence v tomto cizím jazyce jsou jed</w:t>
      </w:r>
      <w:r w:rsidR="005F7FCC">
        <w:t>noznačně preferencí nejenom FHS</w:t>
      </w:r>
      <w:r w:rsidRPr="00487289">
        <w:t xml:space="preserve">, ale i celé UTB ve Zlíně. </w:t>
      </w:r>
      <w:r w:rsidR="00790AA9" w:rsidRPr="00487289">
        <w:rPr>
          <w:color w:val="000000"/>
        </w:rPr>
        <w:t>Důvodem zaměření je současná dominance anglického jazyka v oblasti studia, akademické komunikace i budoucí zaměstnatelnosti absolventů.</w:t>
      </w:r>
    </w:p>
    <w:p w:rsidR="00636174" w:rsidRPr="00487289" w:rsidRDefault="00C05A1C" w:rsidP="00790AA9">
      <w:pPr>
        <w:tabs>
          <w:tab w:val="left" w:pos="2835"/>
        </w:tabs>
        <w:jc w:val="both"/>
      </w:pPr>
      <w:r w:rsidRPr="00487289">
        <w:t>FHS UTB rov</w:t>
      </w:r>
      <w:r w:rsidR="009C2F50">
        <w:t>něž nabízí možnosti vzdělává</w:t>
      </w:r>
      <w:r w:rsidRPr="00487289">
        <w:t>ní i v </w:t>
      </w:r>
      <w:r w:rsidR="001D7B99">
        <w:t>dalších cizích jazycích</w:t>
      </w:r>
      <w:r w:rsidR="00DA03C1">
        <w:t>, dostupná je</w:t>
      </w:r>
      <w:r w:rsidRPr="00487289">
        <w:t xml:space="preserve"> možn</w:t>
      </w:r>
      <w:r w:rsidR="001D7B99">
        <w:t xml:space="preserve">ost učit se rusky nebo </w:t>
      </w:r>
      <w:r w:rsidRPr="00487289">
        <w:t>osvojovat si základy čínštiny.</w:t>
      </w:r>
    </w:p>
    <w:p w:rsidR="000E590C" w:rsidRPr="00487289" w:rsidRDefault="000E590C" w:rsidP="00440B6C">
      <w:pPr>
        <w:tabs>
          <w:tab w:val="left" w:pos="2835"/>
        </w:tabs>
      </w:pPr>
    </w:p>
    <w:p w:rsidR="000E590C" w:rsidRPr="00487289" w:rsidRDefault="00790AA9" w:rsidP="00440B6C">
      <w:pPr>
        <w:tabs>
          <w:tab w:val="left" w:pos="2835"/>
        </w:tabs>
      </w:pPr>
      <w:r w:rsidRPr="00487289">
        <w:tab/>
      </w:r>
      <w:r w:rsidRPr="00487289">
        <w:tab/>
        <w:t>Standard 2.6</w:t>
      </w:r>
      <w:r w:rsidR="00345E1A">
        <w:t>p</w:t>
      </w:r>
    </w:p>
    <w:p w:rsidR="00790AA9" w:rsidRPr="00487289" w:rsidRDefault="00790AA9" w:rsidP="00440B6C">
      <w:pPr>
        <w:tabs>
          <w:tab w:val="left" w:pos="2835"/>
        </w:tabs>
      </w:pPr>
    </w:p>
    <w:p w:rsidR="00345E1A" w:rsidRPr="00DA03C1" w:rsidRDefault="00FD7856" w:rsidP="00DA03C1">
      <w:pPr>
        <w:pStyle w:val="Nadpis3"/>
        <w:spacing w:before="0" w:line="240" w:lineRule="auto"/>
        <w:jc w:val="both"/>
        <w:rPr>
          <w:rFonts w:ascii="Times New Roman" w:hAnsi="Times New Roman"/>
          <w:szCs w:val="20"/>
        </w:rPr>
      </w:pPr>
      <w:r w:rsidRPr="00DA03C1">
        <w:rPr>
          <w:rFonts w:ascii="Times New Roman" w:hAnsi="Times New Roman"/>
          <w:szCs w:val="20"/>
        </w:rPr>
        <w:t xml:space="preserve">Pravidla a podmínky utváření studijních plánů </w:t>
      </w:r>
    </w:p>
    <w:p w:rsidR="00345E1A" w:rsidRPr="00DA03C1" w:rsidRDefault="00345E1A" w:rsidP="00DA03C1">
      <w:pPr>
        <w:jc w:val="both"/>
        <w:rPr>
          <w:lang w:eastAsia="en-US"/>
        </w:rPr>
      </w:pPr>
    </w:p>
    <w:p w:rsidR="006A62D9" w:rsidRPr="00DA03C1" w:rsidRDefault="00345E1A" w:rsidP="00DA03C1">
      <w:pPr>
        <w:jc w:val="both"/>
        <w:rPr>
          <w:lang w:eastAsia="en-US"/>
        </w:rPr>
      </w:pPr>
      <w:r w:rsidRPr="00DA03C1">
        <w:rPr>
          <w:lang w:eastAsia="en-US"/>
        </w:rPr>
        <w:t>FHS UTB ve Zlíně</w:t>
      </w:r>
      <w:r w:rsidR="009C2F50">
        <w:rPr>
          <w:lang w:eastAsia="en-US"/>
        </w:rPr>
        <w:t xml:space="preserve"> má nasta</w:t>
      </w:r>
      <w:r w:rsidR="00847146" w:rsidRPr="00DA03C1">
        <w:rPr>
          <w:lang w:eastAsia="en-US"/>
        </w:rPr>
        <w:t>v</w:t>
      </w:r>
      <w:r w:rsidR="009C2F50">
        <w:rPr>
          <w:lang w:eastAsia="en-US"/>
        </w:rPr>
        <w:t>e</w:t>
      </w:r>
      <w:r w:rsidR="00847146" w:rsidRPr="00DA03C1">
        <w:rPr>
          <w:lang w:eastAsia="en-US"/>
        </w:rPr>
        <w:t>na funkční pravidla</w:t>
      </w:r>
      <w:r w:rsidRPr="00DA03C1">
        <w:rPr>
          <w:lang w:eastAsia="en-US"/>
        </w:rPr>
        <w:t xml:space="preserve"> a podmínky pro vytváření studijních plánů, včetně vymezení praktické výuky</w:t>
      </w:r>
      <w:r w:rsidR="00847146" w:rsidRPr="00DA03C1">
        <w:rPr>
          <w:lang w:eastAsia="en-US"/>
        </w:rPr>
        <w:t>.</w:t>
      </w:r>
      <w:r w:rsidR="00DA03C1" w:rsidRPr="00DA03C1">
        <w:rPr>
          <w:lang w:eastAsia="en-US"/>
        </w:rPr>
        <w:t xml:space="preserve"> </w:t>
      </w:r>
      <w:r w:rsidR="006A62D9" w:rsidRPr="00DA03C1">
        <w:t>V rámci systému studia absolvují studenti povinné předměty a mají možno</w:t>
      </w:r>
      <w:r w:rsidR="009C2F50">
        <w:t>st výběru z povinně volitelných a nepovinných předmětů.</w:t>
      </w:r>
      <w:r w:rsidR="006A62D9" w:rsidRPr="00DA03C1">
        <w:t xml:space="preserve"> Aplikován je systém ECTS, tzn., že </w:t>
      </w:r>
      <w:r w:rsidR="006A62D9" w:rsidRPr="00DA03C1">
        <w:rPr>
          <w:rFonts w:eastAsia="Calibri"/>
        </w:rPr>
        <w:t xml:space="preserve">každému předmětu je přiřazen počet kreditů, který vyjadřuje relativní míru zátěže studenta nutnou pro jeho úspěšné ukončení. </w:t>
      </w:r>
    </w:p>
    <w:p w:rsidR="006A62D9" w:rsidRPr="00847146" w:rsidRDefault="006A62D9" w:rsidP="00345E1A">
      <w:pPr>
        <w:rPr>
          <w:lang w:val="sk-SK" w:eastAsia="en-US"/>
        </w:rPr>
      </w:pPr>
    </w:p>
    <w:p w:rsidR="00790AA9" w:rsidRPr="00487289" w:rsidRDefault="00790AA9" w:rsidP="00790AA9">
      <w:pPr>
        <w:pStyle w:val="Nadpis3"/>
        <w:numPr>
          <w:ilvl w:val="0"/>
          <w:numId w:val="0"/>
        </w:numPr>
        <w:spacing w:before="0" w:line="240" w:lineRule="auto"/>
        <w:rPr>
          <w:rFonts w:ascii="Times New Roman" w:hAnsi="Times New Roman"/>
          <w:sz w:val="20"/>
          <w:szCs w:val="20"/>
        </w:rPr>
      </w:pPr>
    </w:p>
    <w:p w:rsidR="001C2476" w:rsidRPr="00487289" w:rsidRDefault="00FD7856" w:rsidP="001C2476">
      <w:pPr>
        <w:tabs>
          <w:tab w:val="left" w:pos="2835"/>
        </w:tabs>
      </w:pPr>
      <w:r w:rsidRPr="00487289">
        <w:tab/>
      </w:r>
      <w:r w:rsidR="00345E1A">
        <w:tab/>
      </w:r>
      <w:r w:rsidR="001C2476" w:rsidRPr="00487289">
        <w:t>Standard 2.7</w:t>
      </w:r>
    </w:p>
    <w:p w:rsidR="00636174" w:rsidRPr="00487289" w:rsidRDefault="00636174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Vymezení uplatnění absolventů </w:t>
      </w:r>
    </w:p>
    <w:p w:rsidR="001C2476" w:rsidRPr="00487289" w:rsidRDefault="001C2476" w:rsidP="001C2476">
      <w:pPr>
        <w:rPr>
          <w:lang w:eastAsia="en-US"/>
        </w:rPr>
      </w:pPr>
    </w:p>
    <w:p w:rsidR="00FD28D4" w:rsidRPr="00487289" w:rsidRDefault="001C2476" w:rsidP="007F66F4">
      <w:pPr>
        <w:jc w:val="both"/>
      </w:pPr>
      <w:r w:rsidRPr="00487289">
        <w:t xml:space="preserve">Studijní program má </w:t>
      </w:r>
      <w:r w:rsidR="007F66F4" w:rsidRPr="00487289">
        <w:t xml:space="preserve">jasně </w:t>
      </w:r>
      <w:r w:rsidR="009C2F50">
        <w:t>vymezené</w:t>
      </w:r>
      <w:r w:rsidRPr="00487289">
        <w:t xml:space="preserve"> rámcové uplatnění absolventů studijního programu a typické pracovní pozice, které může absolvent zastávat. </w:t>
      </w:r>
      <w:r w:rsidR="00FD28D4" w:rsidRPr="00487289">
        <w:t>Program je zaměřen k výkonu regulovaného povolání.</w:t>
      </w:r>
    </w:p>
    <w:p w:rsidR="00FD28D4" w:rsidRPr="00487289" w:rsidRDefault="001C2476" w:rsidP="007F66F4">
      <w:pPr>
        <w:tabs>
          <w:tab w:val="left" w:pos="2835"/>
        </w:tabs>
        <w:jc w:val="both"/>
      </w:pPr>
      <w:r w:rsidRPr="00487289">
        <w:t>V případě daného bakalářské</w:t>
      </w:r>
      <w:r w:rsidR="005F7FCC">
        <w:t>ho</w:t>
      </w:r>
      <w:r w:rsidRPr="00487289">
        <w:t xml:space="preserve"> profesně orientovaného studijního programu </w:t>
      </w:r>
      <w:r w:rsidR="00FD28D4" w:rsidRPr="00487289">
        <w:t>se</w:t>
      </w:r>
      <w:r w:rsidRPr="00487289">
        <w:t xml:space="preserve"> </w:t>
      </w:r>
      <w:r w:rsidR="00FD28D4" w:rsidRPr="00487289">
        <w:rPr>
          <w:rFonts w:eastAsia="Calibri"/>
          <w:bCs/>
        </w:rPr>
        <w:t>absolvent studijního programu uplatní jako:</w:t>
      </w:r>
    </w:p>
    <w:p w:rsidR="00FD28D4" w:rsidRPr="00487289" w:rsidRDefault="00FD28D4" w:rsidP="007F66F4">
      <w:pPr>
        <w:pStyle w:val="Odstavecseseznamem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87289">
        <w:rPr>
          <w:rFonts w:ascii="Times New Roman" w:hAnsi="Times New Roman"/>
          <w:bCs/>
          <w:sz w:val="20"/>
          <w:szCs w:val="20"/>
        </w:rPr>
        <w:t xml:space="preserve">učitel mateřské školy – dle </w:t>
      </w:r>
      <w:r w:rsidRPr="00487289">
        <w:rPr>
          <w:rFonts w:ascii="Times New Roman" w:hAnsi="Times New Roman"/>
          <w:bCs/>
          <w:i/>
          <w:iCs/>
          <w:sz w:val="20"/>
          <w:szCs w:val="20"/>
          <w:shd w:val="clear" w:color="auto" w:fill="FFFFFF"/>
        </w:rPr>
        <w:t xml:space="preserve">Databáze regulovaných povolání a činností </w:t>
      </w:r>
      <w:r w:rsidRPr="00487289">
        <w:rPr>
          <w:rFonts w:ascii="Times New Roman" w:hAnsi="Times New Roman"/>
          <w:bCs/>
          <w:iCs/>
          <w:sz w:val="20"/>
          <w:szCs w:val="20"/>
          <w:shd w:val="clear" w:color="auto" w:fill="FFFFFF"/>
        </w:rPr>
        <w:t xml:space="preserve">vykonává pedagogickou činnost v uvedené vzdělávací instituci, věková kategorie 3 – 6 let – jedná se o </w:t>
      </w:r>
      <w:r w:rsidRPr="00487289">
        <w:rPr>
          <w:rFonts w:ascii="Times New Roman" w:hAnsi="Times New Roman"/>
          <w:bCs/>
          <w:sz w:val="20"/>
          <w:szCs w:val="20"/>
        </w:rPr>
        <w:t>učitele v různých typech mateřské školy (veřejné, soukromé, církevní mateřské školy);</w:t>
      </w:r>
    </w:p>
    <w:p w:rsidR="001F131F" w:rsidRPr="001D7B99" w:rsidRDefault="00FD28D4" w:rsidP="00440B6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bCs/>
        </w:rPr>
      </w:pPr>
      <w:r w:rsidRPr="00487289">
        <w:lastRenderedPageBreak/>
        <w:t xml:space="preserve">péče o dítě do tří let věku v denním režimu - </w:t>
      </w:r>
      <w:r w:rsidRPr="00487289">
        <w:rPr>
          <w:bCs/>
        </w:rPr>
        <w:t xml:space="preserve">dle </w:t>
      </w:r>
      <w:r w:rsidRPr="00487289">
        <w:rPr>
          <w:bCs/>
          <w:i/>
          <w:iCs/>
          <w:shd w:val="clear" w:color="auto" w:fill="FFFFFF"/>
        </w:rPr>
        <w:t xml:space="preserve">Databáze regulovaných povolání a činností </w:t>
      </w:r>
      <w:r w:rsidRPr="00487289">
        <w:rPr>
          <w:bCs/>
          <w:iCs/>
          <w:shd w:val="clear" w:color="auto" w:fill="FFFFFF"/>
        </w:rPr>
        <w:t>vykonává výchovnou péči o svěřené děti do tří let věku v denním nebo v celotýdenním režimu zaměřenou na rozvoj rozumových a řečových schopností, pohybových, pracovních, hudebních, výtvarných schopností a kulturně hygienických návyků přiměřených věku dítěte, atd.</w:t>
      </w:r>
    </w:p>
    <w:p w:rsidR="001D7B99" w:rsidRPr="00BD2CA4" w:rsidRDefault="001D7B99" w:rsidP="001D7B99">
      <w:pPr>
        <w:autoSpaceDE w:val="0"/>
        <w:autoSpaceDN w:val="0"/>
        <w:adjustRightInd w:val="0"/>
        <w:ind w:left="720"/>
        <w:jc w:val="both"/>
        <w:rPr>
          <w:rFonts w:eastAsia="Calibri"/>
          <w:bCs/>
        </w:rPr>
      </w:pPr>
    </w:p>
    <w:p w:rsidR="001C2476" w:rsidRPr="00487289" w:rsidRDefault="00EC5D7E" w:rsidP="00440B6C">
      <w:pPr>
        <w:tabs>
          <w:tab w:val="left" w:pos="2835"/>
        </w:tabs>
      </w:pPr>
      <w:r w:rsidRPr="00487289">
        <w:tab/>
      </w:r>
      <w:r w:rsidRPr="00487289">
        <w:tab/>
      </w:r>
      <w:r w:rsidRPr="00487289">
        <w:tab/>
        <w:t>Standard 2.8</w:t>
      </w:r>
    </w:p>
    <w:p w:rsidR="00EC5D7E" w:rsidRPr="00487289" w:rsidRDefault="00EC5D7E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Standardní doba studia </w:t>
      </w:r>
    </w:p>
    <w:p w:rsidR="00EC5D7E" w:rsidRPr="00487289" w:rsidRDefault="00EC5D7E" w:rsidP="00EC5D7E">
      <w:pPr>
        <w:rPr>
          <w:rFonts w:eastAsia="Calibri"/>
        </w:rPr>
      </w:pPr>
    </w:p>
    <w:p w:rsidR="00CE0E0E" w:rsidRPr="00487289" w:rsidRDefault="006654D3" w:rsidP="008E7E69">
      <w:pPr>
        <w:jc w:val="both"/>
        <w:rPr>
          <w:rFonts w:eastAsia="Calibri"/>
        </w:rPr>
      </w:pPr>
      <w:r w:rsidRPr="006654D3">
        <w:rPr>
          <w:rFonts w:eastAsia="Calibri"/>
        </w:rPr>
        <w:t>Standardní doba</w:t>
      </w:r>
      <w:r w:rsidR="00EC5D7E" w:rsidRPr="006654D3">
        <w:rPr>
          <w:rFonts w:eastAsia="Calibri"/>
        </w:rPr>
        <w:t xml:space="preserve"> studia odpovídá průměrné studijní zátěži, obsahu a cílům studia. Každému předmětu je přiřazen takový počet kreditů, který vyjadřuje relativní míru zátěže studenta nutnou pro jeho úspěšné ukončení. Trvání vyučovací hodiny</w:t>
      </w:r>
      <w:r w:rsidR="00BD2CA4" w:rsidRPr="006654D3">
        <w:rPr>
          <w:rFonts w:eastAsia="Calibri"/>
        </w:rPr>
        <w:t xml:space="preserve"> (přednáška, seminář, cvičení)</w:t>
      </w:r>
      <w:r w:rsidR="00EC5D7E" w:rsidRPr="006654D3">
        <w:rPr>
          <w:rFonts w:eastAsia="Calibri"/>
        </w:rPr>
        <w:t xml:space="preserve"> v rámci </w:t>
      </w:r>
      <w:r w:rsidR="00BD2CA4" w:rsidRPr="006654D3">
        <w:rPr>
          <w:rFonts w:eastAsia="Calibri"/>
        </w:rPr>
        <w:t xml:space="preserve">každého </w:t>
      </w:r>
      <w:r w:rsidR="00EC5D7E" w:rsidRPr="006654D3">
        <w:rPr>
          <w:rFonts w:eastAsia="Calibri"/>
        </w:rPr>
        <w:t>předmětů je 50 minut. Předmět může být ukončen zápočtem, klasifikovaným zápočtem, zkouškou, zkouškou po předchozím udělen</w:t>
      </w:r>
      <w:r w:rsidR="00BD2CA4" w:rsidRPr="006654D3">
        <w:rPr>
          <w:rFonts w:eastAsia="Calibri"/>
        </w:rPr>
        <w:t>í</w:t>
      </w:r>
      <w:r w:rsidR="00EC5D7E" w:rsidRPr="006654D3">
        <w:rPr>
          <w:rFonts w:eastAsia="Calibri"/>
        </w:rPr>
        <w:t xml:space="preserve"> zápočtu, kdy student získá počet kreditů přiřazených danému předmětu. Studijní program Učitelství pro mateřské školy je bakalářský </w:t>
      </w:r>
      <w:r w:rsidR="00EC5D7E" w:rsidRPr="008E7E69">
        <w:rPr>
          <w:rFonts w:eastAsia="Calibri"/>
        </w:rPr>
        <w:t>program, počet kreditů získaných za rok je 60, v rámci celého studia standardně 180 kreditů.</w:t>
      </w:r>
      <w:r w:rsidR="000C7DD6" w:rsidRPr="008E7E69">
        <w:rPr>
          <w:rFonts w:eastAsia="Calibri"/>
        </w:rPr>
        <w:t xml:space="preserve"> </w:t>
      </w:r>
      <w:r w:rsidR="00EC5D7E" w:rsidRPr="008E7E69">
        <w:rPr>
          <w:rFonts w:eastAsia="Calibri"/>
        </w:rPr>
        <w:t>Kreditová dotace</w:t>
      </w:r>
      <w:r w:rsidR="000C7DD6" w:rsidRPr="008E7E69">
        <w:rPr>
          <w:rFonts w:eastAsia="Calibri"/>
        </w:rPr>
        <w:t xml:space="preserve"> jednotlivých předmětů</w:t>
      </w:r>
      <w:r w:rsidR="00EC5D7E" w:rsidRPr="008E7E69">
        <w:rPr>
          <w:rFonts w:eastAsia="Calibri"/>
        </w:rPr>
        <w:t xml:space="preserve"> odráží rovněž </w:t>
      </w:r>
      <w:r w:rsidR="00A540D2" w:rsidRPr="008E7E69">
        <w:rPr>
          <w:rFonts w:eastAsia="Calibri"/>
        </w:rPr>
        <w:t>náročnost a intenzitu úkolů spojených s</w:t>
      </w:r>
      <w:r w:rsidRPr="008E7E69">
        <w:rPr>
          <w:rFonts w:eastAsia="Calibri"/>
        </w:rPr>
        <w:t> absolvováním předmětu</w:t>
      </w:r>
      <w:r w:rsidR="00A540D2" w:rsidRPr="008E7E69">
        <w:rPr>
          <w:rFonts w:eastAsia="Calibri"/>
        </w:rPr>
        <w:t>, reflektuje i významnost a náročnost problematiky, které se předmět týká.</w:t>
      </w:r>
      <w:r w:rsidR="008E7E69">
        <w:rPr>
          <w:rFonts w:eastAsia="Calibri"/>
        </w:rPr>
        <w:t xml:space="preserve"> </w:t>
      </w:r>
      <w:r w:rsidR="00CE0E0E" w:rsidRPr="008E7E69">
        <w:rPr>
          <w:rFonts w:eastAsia="Calibri"/>
        </w:rPr>
        <w:t>Podmínky pro průběh studia a jeho zakončení, případně pro změnu formy studia jeho přerušení</w:t>
      </w:r>
      <w:r w:rsidR="001B7A96">
        <w:rPr>
          <w:rFonts w:eastAsia="Calibri"/>
        </w:rPr>
        <w:t>m</w:t>
      </w:r>
      <w:r w:rsidR="00CE0E0E" w:rsidRPr="008E7E69">
        <w:rPr>
          <w:rFonts w:eastAsia="Calibri"/>
        </w:rPr>
        <w:t xml:space="preserve"> upravuje dále Studijní a zkušební a zkušební řád UTB ze dne 1. 9. 2017</w:t>
      </w:r>
      <w:r w:rsidR="008E7E69" w:rsidRPr="008E7E69">
        <w:rPr>
          <w:rStyle w:val="Znakapoznpodarou"/>
          <w:rFonts w:eastAsia="Calibri"/>
        </w:rPr>
        <w:footnoteReference w:id="31"/>
      </w:r>
      <w:r w:rsidR="00CE0E0E" w:rsidRPr="008E7E69">
        <w:rPr>
          <w:rFonts w:eastAsia="Calibri"/>
        </w:rPr>
        <w:t>, kterým jsou studenti povinni se řídit.</w:t>
      </w:r>
      <w:r w:rsidR="00CE0E0E">
        <w:rPr>
          <w:rFonts w:eastAsia="Calibri"/>
        </w:rPr>
        <w:t xml:space="preserve"> </w:t>
      </w:r>
    </w:p>
    <w:p w:rsidR="00FD7856" w:rsidRPr="00487289" w:rsidRDefault="00FD7856" w:rsidP="008E7E69">
      <w:pPr>
        <w:tabs>
          <w:tab w:val="left" w:pos="2835"/>
        </w:tabs>
        <w:jc w:val="both"/>
      </w:pPr>
      <w:r w:rsidRPr="00487289">
        <w:tab/>
      </w:r>
      <w:r w:rsidRPr="00487289">
        <w:tab/>
      </w:r>
    </w:p>
    <w:p w:rsidR="00636174" w:rsidRPr="00487289" w:rsidRDefault="001C582C" w:rsidP="00440B6C">
      <w:pPr>
        <w:tabs>
          <w:tab w:val="left" w:pos="2835"/>
        </w:tabs>
      </w:pPr>
      <w:r w:rsidRPr="00487289">
        <w:tab/>
      </w:r>
      <w:r w:rsidRPr="00487289">
        <w:tab/>
        <w:t>Standard 2.9b</w:t>
      </w:r>
    </w:p>
    <w:p w:rsidR="001C582C" w:rsidRPr="00487289" w:rsidRDefault="001C582C" w:rsidP="00440B6C">
      <w:pPr>
        <w:tabs>
          <w:tab w:val="left" w:pos="2835"/>
        </w:tabs>
      </w:pPr>
    </w:p>
    <w:p w:rsidR="00FD7856" w:rsidRPr="006654D3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6654D3">
        <w:rPr>
          <w:rFonts w:ascii="Times New Roman" w:hAnsi="Times New Roman"/>
          <w:szCs w:val="20"/>
        </w:rPr>
        <w:t xml:space="preserve">Soulad obsahu studia s cíli studia a profilem absolventa </w:t>
      </w:r>
    </w:p>
    <w:p w:rsidR="00FD7856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</w:r>
    </w:p>
    <w:p w:rsidR="0074568F" w:rsidRPr="00487289" w:rsidRDefault="001C582C" w:rsidP="0074568F">
      <w:pPr>
        <w:tabs>
          <w:tab w:val="left" w:pos="2835"/>
        </w:tabs>
        <w:jc w:val="both"/>
      </w:pPr>
      <w:r w:rsidRPr="00487289">
        <w:t xml:space="preserve">Obsah studia jednoznačně odpovídá jeho cílům, postavených na </w:t>
      </w:r>
      <w:r w:rsidR="0074568F" w:rsidRPr="00487289">
        <w:t>snaze</w:t>
      </w:r>
      <w:r w:rsidR="0074568F" w:rsidRPr="00487289">
        <w:rPr>
          <w:rFonts w:eastAsia="Calibri"/>
        </w:rPr>
        <w:t xml:space="preserve"> připravit absolventa na zvládnutí praktických dovedností spojených s činností učitele v mateřských školách a specializovaných předškolních </w:t>
      </w:r>
      <w:r w:rsidR="0074568F" w:rsidRPr="006654D3">
        <w:rPr>
          <w:rFonts w:eastAsia="Calibri"/>
        </w:rPr>
        <w:t>zařízeních</w:t>
      </w:r>
      <w:r w:rsidR="00245991" w:rsidRPr="006654D3">
        <w:rPr>
          <w:rFonts w:eastAsia="Calibri"/>
        </w:rPr>
        <w:t xml:space="preserve"> s ohledem na požadavky univerzitního vzdělávání</w:t>
      </w:r>
      <w:r w:rsidR="0074568F" w:rsidRPr="006654D3">
        <w:rPr>
          <w:rFonts w:eastAsia="Calibri"/>
        </w:rPr>
        <w:t>. Tyto praktické dovednosti se mají rozvíjet na pozadí širokých teoretických znalostí, které je učitel absolvent schopen dále obohacovat, především na základě svých praktických zkušeností a dalších dovedností a individuálního studia aktuálních teoretických poznatků.</w:t>
      </w:r>
      <w:r w:rsidR="00500BB6" w:rsidRPr="006654D3">
        <w:rPr>
          <w:rFonts w:eastAsia="Calibri"/>
        </w:rPr>
        <w:t xml:space="preserve"> </w:t>
      </w:r>
      <w:r w:rsidR="00993D11">
        <w:rPr>
          <w:rFonts w:eastAsia="Calibri"/>
        </w:rPr>
        <w:t>Součástí</w:t>
      </w:r>
      <w:r w:rsidR="00500BB6" w:rsidRPr="006654D3">
        <w:rPr>
          <w:rFonts w:eastAsia="Calibri"/>
        </w:rPr>
        <w:t xml:space="preserve"> studia jsou </w:t>
      </w:r>
      <w:r w:rsidR="003C2ABF" w:rsidRPr="006654D3">
        <w:rPr>
          <w:rFonts w:eastAsia="Calibri"/>
        </w:rPr>
        <w:t xml:space="preserve">přitom i </w:t>
      </w:r>
      <w:r w:rsidR="00500BB6" w:rsidRPr="006654D3">
        <w:rPr>
          <w:rFonts w:eastAsia="Calibri"/>
        </w:rPr>
        <w:t>základní teoretické disciplíny</w:t>
      </w:r>
      <w:r w:rsidR="00526FA3" w:rsidRPr="006654D3">
        <w:rPr>
          <w:rFonts w:eastAsia="Calibri"/>
        </w:rPr>
        <w:t>, například</w:t>
      </w:r>
      <w:r w:rsidR="00500BB6" w:rsidRPr="006654D3">
        <w:rPr>
          <w:rFonts w:eastAsia="Calibri"/>
        </w:rPr>
        <w:t xml:space="preserve"> </w:t>
      </w:r>
      <w:r w:rsidR="0017469C" w:rsidRPr="006654D3">
        <w:rPr>
          <w:rFonts w:eastAsia="Calibri"/>
        </w:rPr>
        <w:t>Medicínská</w:t>
      </w:r>
      <w:r w:rsidR="00500BB6" w:rsidRPr="006654D3">
        <w:rPr>
          <w:rFonts w:eastAsia="Calibri"/>
        </w:rPr>
        <w:t>, Pedagogická, Psychologická propedeutika, Teor</w:t>
      </w:r>
      <w:r w:rsidR="00993D11">
        <w:rPr>
          <w:rFonts w:eastAsia="Calibri"/>
        </w:rPr>
        <w:t xml:space="preserve">ie výchovy a vzdělávání, Kapitoly z dějin </w:t>
      </w:r>
      <w:r w:rsidR="00500BB6" w:rsidRPr="006654D3">
        <w:rPr>
          <w:rFonts w:eastAsia="Calibri"/>
        </w:rPr>
        <w:t>předškolní výchovy, Sociální psychologie, Metodolo</w:t>
      </w:r>
      <w:r w:rsidR="00245991" w:rsidRPr="006654D3">
        <w:rPr>
          <w:rFonts w:eastAsia="Calibri"/>
        </w:rPr>
        <w:t>gie pedagogického výzkumu</w:t>
      </w:r>
      <w:r w:rsidR="00500BB6" w:rsidRPr="006654D3">
        <w:rPr>
          <w:rFonts w:eastAsia="Calibri"/>
        </w:rPr>
        <w:t>, Profesní</w:t>
      </w:r>
      <w:r w:rsidR="00500BB6" w:rsidRPr="00487289">
        <w:rPr>
          <w:rFonts w:eastAsia="Calibri"/>
        </w:rPr>
        <w:t xml:space="preserve"> identita učitele mateřské školy apod.</w:t>
      </w:r>
      <w:r w:rsidR="0017469C" w:rsidRPr="00487289">
        <w:rPr>
          <w:rFonts w:eastAsia="Calibri"/>
        </w:rPr>
        <w:t xml:space="preserve"> </w:t>
      </w:r>
      <w:ins w:id="431" w:author="Jana_PC" w:date="2018-05-18T14:30:00Z">
        <w:r w:rsidR="00933408">
          <w:rPr>
            <w:rFonts w:eastAsia="Calibri"/>
          </w:rPr>
          <w:t>V rámci studia těchto předmětů j</w:t>
        </w:r>
      </w:ins>
      <w:ins w:id="432" w:author="Jana_PC" w:date="2018-05-18T14:37:00Z">
        <w:r w:rsidR="00AF233B">
          <w:rPr>
            <w:rFonts w:eastAsia="Calibri"/>
          </w:rPr>
          <w:t>sou</w:t>
        </w:r>
      </w:ins>
      <w:ins w:id="433" w:author="Jana_PC" w:date="2018-05-18T14:30:00Z">
        <w:r w:rsidR="00933408">
          <w:rPr>
            <w:rFonts w:eastAsia="Calibri"/>
          </w:rPr>
          <w:t xml:space="preserve"> student</w:t>
        </w:r>
      </w:ins>
      <w:ins w:id="434" w:author="Jana_PC" w:date="2018-05-18T14:37:00Z">
        <w:r w:rsidR="00AF233B">
          <w:rPr>
            <w:rFonts w:eastAsia="Calibri"/>
          </w:rPr>
          <w:t>i</w:t>
        </w:r>
      </w:ins>
      <w:ins w:id="435" w:author="Jana_PC" w:date="2018-05-18T14:30:00Z">
        <w:r w:rsidR="00933408">
          <w:rPr>
            <w:rFonts w:eastAsia="Calibri"/>
          </w:rPr>
          <w:t xml:space="preserve"> </w:t>
        </w:r>
      </w:ins>
      <w:ins w:id="436" w:author="Jana_PC" w:date="2018-05-18T14:34:00Z">
        <w:r w:rsidR="00933408">
          <w:rPr>
            <w:rFonts w:eastAsia="Calibri"/>
          </w:rPr>
          <w:t>veden</w:t>
        </w:r>
      </w:ins>
      <w:ins w:id="437" w:author="Jana_PC" w:date="2018-05-18T14:37:00Z">
        <w:r w:rsidR="00AF233B">
          <w:rPr>
            <w:rFonts w:eastAsia="Calibri"/>
          </w:rPr>
          <w:t>i</w:t>
        </w:r>
      </w:ins>
      <w:ins w:id="438" w:author="Jana_PC" w:date="2018-05-18T14:34:00Z">
        <w:r w:rsidR="00933408">
          <w:rPr>
            <w:rFonts w:eastAsia="Calibri"/>
          </w:rPr>
          <w:t xml:space="preserve"> i </w:t>
        </w:r>
      </w:ins>
      <w:ins w:id="439" w:author="Jana_PC" w:date="2018-05-25T15:05:00Z">
        <w:r w:rsidR="00725ED7">
          <w:rPr>
            <w:rFonts w:eastAsia="Calibri"/>
          </w:rPr>
          <w:t xml:space="preserve">k </w:t>
        </w:r>
      </w:ins>
      <w:ins w:id="440" w:author="Jana_PC" w:date="2018-05-25T15:04:00Z">
        <w:r w:rsidR="008C6002">
          <w:rPr>
            <w:rFonts w:eastAsia="Calibri"/>
          </w:rPr>
          <w:t>práci s</w:t>
        </w:r>
      </w:ins>
      <w:ins w:id="441" w:author="Jana_PC" w:date="2018-05-18T14:34:00Z">
        <w:r w:rsidR="00933408">
          <w:rPr>
            <w:rFonts w:eastAsia="Calibri"/>
          </w:rPr>
          <w:t> </w:t>
        </w:r>
      </w:ins>
      <w:ins w:id="442" w:author="Jana_PC" w:date="2018-05-18T14:39:00Z">
        <w:r w:rsidR="00AF233B">
          <w:rPr>
            <w:rFonts w:eastAsia="Calibri"/>
          </w:rPr>
          <w:t>obtížnějším</w:t>
        </w:r>
      </w:ins>
      <w:ins w:id="443" w:author="Jana_PC" w:date="2018-05-25T15:04:00Z">
        <w:r w:rsidR="008C6002">
          <w:rPr>
            <w:rFonts w:eastAsia="Calibri"/>
          </w:rPr>
          <w:t>i</w:t>
        </w:r>
      </w:ins>
      <w:ins w:id="444" w:author="Jana_PC" w:date="2018-05-18T14:34:00Z">
        <w:r w:rsidR="00933408">
          <w:rPr>
            <w:rFonts w:eastAsia="Calibri"/>
          </w:rPr>
          <w:t xml:space="preserve"> informačním</w:t>
        </w:r>
      </w:ins>
      <w:ins w:id="445" w:author="Jana_PC" w:date="2018-05-25T15:04:00Z">
        <w:r w:rsidR="008C6002">
          <w:rPr>
            <w:rFonts w:eastAsia="Calibri"/>
          </w:rPr>
          <w:t>i</w:t>
        </w:r>
      </w:ins>
      <w:ins w:id="446" w:author="Jana_PC" w:date="2018-05-18T14:34:00Z">
        <w:r w:rsidR="008C6002">
          <w:rPr>
            <w:rFonts w:eastAsia="Calibri"/>
          </w:rPr>
          <w:t xml:space="preserve"> zdroj</w:t>
        </w:r>
      </w:ins>
      <w:ins w:id="447" w:author="Jana_PC" w:date="2018-05-25T15:04:00Z">
        <w:r w:rsidR="008C6002">
          <w:rPr>
            <w:rFonts w:eastAsia="Calibri"/>
          </w:rPr>
          <w:t>i</w:t>
        </w:r>
      </w:ins>
      <w:ins w:id="448" w:author="Jana_PC" w:date="2018-05-18T14:34:00Z">
        <w:r w:rsidR="00933408">
          <w:rPr>
            <w:rFonts w:eastAsia="Calibri"/>
          </w:rPr>
          <w:t xml:space="preserve">, </w:t>
        </w:r>
      </w:ins>
      <w:ins w:id="449" w:author="Jana_PC" w:date="2018-05-25T15:04:00Z">
        <w:r w:rsidR="008C6002">
          <w:rPr>
            <w:rFonts w:eastAsia="Calibri"/>
          </w:rPr>
          <w:t xml:space="preserve">k </w:t>
        </w:r>
      </w:ins>
      <w:ins w:id="450" w:author="Jana_PC" w:date="2018-05-18T14:39:00Z">
        <w:r w:rsidR="00AF233B">
          <w:rPr>
            <w:rFonts w:eastAsia="Calibri"/>
          </w:rPr>
          <w:t xml:space="preserve">textům </w:t>
        </w:r>
      </w:ins>
      <w:ins w:id="451" w:author="Jana_PC" w:date="2018-05-18T14:34:00Z">
        <w:r w:rsidR="00933408">
          <w:rPr>
            <w:rFonts w:eastAsia="Calibri"/>
          </w:rPr>
          <w:t>pokrývající</w:t>
        </w:r>
      </w:ins>
      <w:ins w:id="452" w:author="Jana_PC" w:date="2018-05-18T14:35:00Z">
        <w:r w:rsidR="00933408">
          <w:rPr>
            <w:rFonts w:eastAsia="Calibri"/>
          </w:rPr>
          <w:t xml:space="preserve">m různá pedagogická paradigmata. Mají tak získat vhled a orientaci v tom, </w:t>
        </w:r>
      </w:ins>
      <w:ins w:id="453" w:author="Jana_PC" w:date="2018-05-18T14:37:00Z">
        <w:r w:rsidR="00AF233B">
          <w:rPr>
            <w:rFonts w:eastAsia="Calibri"/>
          </w:rPr>
          <w:t>co tvoří bázi pedagogického myšlení</w:t>
        </w:r>
      </w:ins>
      <w:ins w:id="454" w:author="§.opiékoiíkkoíikoíi" w:date="2018-05-29T22:11:00Z">
        <w:r w:rsidR="00CC1CA9">
          <w:rPr>
            <w:rFonts w:eastAsia="Calibri"/>
          </w:rPr>
          <w:t>,</w:t>
        </w:r>
      </w:ins>
      <w:ins w:id="455" w:author="Jana_PC" w:date="2018-05-18T14:37:00Z">
        <w:r w:rsidR="00AF233B" w:rsidRPr="00487289">
          <w:rPr>
            <w:rFonts w:eastAsia="Calibri"/>
          </w:rPr>
          <w:t xml:space="preserve"> </w:t>
        </w:r>
      </w:ins>
      <w:ins w:id="456" w:author="Jana_PC" w:date="2018-05-18T14:38:00Z">
        <w:r w:rsidR="00AF233B">
          <w:rPr>
            <w:rFonts w:eastAsia="Calibri"/>
          </w:rPr>
          <w:t xml:space="preserve">a vytvořit si základy pro hledání </w:t>
        </w:r>
      </w:ins>
      <w:ins w:id="457" w:author="Jana_PC" w:date="2018-05-18T14:42:00Z">
        <w:r w:rsidR="00AF233B">
          <w:rPr>
            <w:rFonts w:eastAsia="Calibri"/>
          </w:rPr>
          <w:t xml:space="preserve">vlastních </w:t>
        </w:r>
      </w:ins>
      <w:ins w:id="458" w:author="Jana_PC" w:date="2018-05-18T14:38:00Z">
        <w:r w:rsidR="00AF233B">
          <w:rPr>
            <w:rFonts w:eastAsia="Calibri"/>
          </w:rPr>
          <w:t xml:space="preserve">optimálních </w:t>
        </w:r>
      </w:ins>
      <w:ins w:id="459" w:author="Jana_PC" w:date="2018-05-18T14:40:00Z">
        <w:r w:rsidR="00AF233B">
          <w:rPr>
            <w:rFonts w:eastAsia="Calibri"/>
          </w:rPr>
          <w:t xml:space="preserve">didaktických </w:t>
        </w:r>
      </w:ins>
      <w:ins w:id="460" w:author="Jana_PC" w:date="2018-05-18T14:38:00Z">
        <w:r w:rsidR="00AF233B">
          <w:rPr>
            <w:rFonts w:eastAsia="Calibri"/>
          </w:rPr>
          <w:t>strategií</w:t>
        </w:r>
      </w:ins>
      <w:ins w:id="461" w:author="Jana_PC" w:date="2018-05-18T14:42:00Z">
        <w:r w:rsidR="00AF233B">
          <w:rPr>
            <w:rFonts w:eastAsia="Calibri"/>
          </w:rPr>
          <w:t xml:space="preserve">. </w:t>
        </w:r>
      </w:ins>
      <w:r w:rsidR="0017469C" w:rsidRPr="00487289">
        <w:rPr>
          <w:rFonts w:eastAsia="Calibri"/>
        </w:rPr>
        <w:t xml:space="preserve">Aplikace soudobých </w:t>
      </w:r>
      <w:r w:rsidR="001B7A96">
        <w:rPr>
          <w:rFonts w:eastAsia="Calibri"/>
        </w:rPr>
        <w:t>poznatků a metod tvůrčí činnosti</w:t>
      </w:r>
      <w:r w:rsidR="0017469C" w:rsidRPr="00487289">
        <w:rPr>
          <w:rFonts w:eastAsia="Calibri"/>
        </w:rPr>
        <w:t xml:space="preserve"> </w:t>
      </w:r>
      <w:r w:rsidR="005235FE" w:rsidRPr="00487289">
        <w:rPr>
          <w:rFonts w:eastAsia="Calibri"/>
        </w:rPr>
        <w:t xml:space="preserve">je </w:t>
      </w:r>
      <w:r w:rsidR="0017469C" w:rsidRPr="00487289">
        <w:rPr>
          <w:rFonts w:eastAsia="Calibri"/>
        </w:rPr>
        <w:t>realizována ve vazbě na projektovou, tvůrčí a výzkumnou činnost akademických pracovníků, kteří zabezpečují jednotlivé předměty</w:t>
      </w:r>
      <w:r w:rsidR="00232BB2" w:rsidRPr="00487289">
        <w:rPr>
          <w:rFonts w:eastAsia="Calibri"/>
        </w:rPr>
        <w:t>,</w:t>
      </w:r>
      <w:r w:rsidR="005235FE" w:rsidRPr="00487289">
        <w:rPr>
          <w:rFonts w:eastAsia="Calibri"/>
        </w:rPr>
        <w:t xml:space="preserve"> a s</w:t>
      </w:r>
      <w:del w:id="462" w:author="Jana_PC" w:date="2018-05-18T14:43:00Z">
        <w:r w:rsidR="005235FE" w:rsidRPr="00487289" w:rsidDel="0070675D">
          <w:rPr>
            <w:rFonts w:eastAsia="Calibri"/>
          </w:rPr>
          <w:delText> </w:delText>
        </w:r>
      </w:del>
      <w:ins w:id="463" w:author="Jana_PC" w:date="2018-05-18T14:43:00Z">
        <w:r w:rsidR="0070675D">
          <w:rPr>
            <w:rFonts w:eastAsia="Calibri"/>
          </w:rPr>
          <w:t> </w:t>
        </w:r>
      </w:ins>
      <w:r w:rsidR="005235FE" w:rsidRPr="00487289">
        <w:rPr>
          <w:rFonts w:eastAsia="Calibri"/>
        </w:rPr>
        <w:t>oporou</w:t>
      </w:r>
      <w:ins w:id="464" w:author="Jana_PC" w:date="2018-05-18T14:43:00Z">
        <w:r w:rsidR="0070675D">
          <w:rPr>
            <w:rFonts w:eastAsia="Calibri"/>
          </w:rPr>
          <w:t xml:space="preserve"> právě</w:t>
        </w:r>
      </w:ins>
      <w:r w:rsidR="005235FE" w:rsidRPr="00487289">
        <w:rPr>
          <w:rFonts w:eastAsia="Calibri"/>
        </w:rPr>
        <w:t xml:space="preserve"> o aktuální literaturu uvedenou v kartách předmětů</w:t>
      </w:r>
      <w:r w:rsidR="0017469C" w:rsidRPr="00487289">
        <w:rPr>
          <w:rFonts w:eastAsia="Calibri"/>
        </w:rPr>
        <w:t xml:space="preserve">. </w:t>
      </w:r>
    </w:p>
    <w:p w:rsidR="0074568F" w:rsidRPr="00487289" w:rsidRDefault="0074568F" w:rsidP="0074568F">
      <w:pPr>
        <w:jc w:val="both"/>
      </w:pPr>
    </w:p>
    <w:p w:rsidR="00526FA3" w:rsidRPr="00487289" w:rsidRDefault="00526FA3" w:rsidP="00526FA3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 2.12</w:t>
      </w:r>
    </w:p>
    <w:p w:rsidR="0074568F" w:rsidRPr="00487289" w:rsidRDefault="0074568F" w:rsidP="00440B6C">
      <w:pPr>
        <w:ind w:left="3540"/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Struktura a rozsah studijních předmětů </w:t>
      </w:r>
    </w:p>
    <w:p w:rsidR="00636174" w:rsidRPr="00487289" w:rsidRDefault="00636174" w:rsidP="00440B6C"/>
    <w:p w:rsidR="00526FA3" w:rsidRPr="00487289" w:rsidRDefault="00526FA3" w:rsidP="00436E22">
      <w:pPr>
        <w:jc w:val="both"/>
      </w:pPr>
      <w:r w:rsidRPr="00487289">
        <w:t>Předkláda</w:t>
      </w:r>
      <w:r w:rsidR="00232BB2" w:rsidRPr="00487289">
        <w:t>ný studijní program má nastavenou a zdůvodněnou</w:t>
      </w:r>
      <w:r w:rsidRPr="00487289">
        <w:t xml:space="preserve"> strukturu studijn</w:t>
      </w:r>
      <w:r w:rsidR="00436E22" w:rsidRPr="00487289">
        <w:t xml:space="preserve">ích předmětů. Jejich rozsah a </w:t>
      </w:r>
      <w:r w:rsidR="0038611C" w:rsidRPr="006654D3">
        <w:t xml:space="preserve">další </w:t>
      </w:r>
      <w:r w:rsidR="00232BB2" w:rsidRPr="006654D3">
        <w:t>charakteristika jsou pečlivě zpracovány</w:t>
      </w:r>
      <w:r w:rsidRPr="006654D3">
        <w:t xml:space="preserve"> v jednotlivých kartách předmětů. </w:t>
      </w:r>
      <w:r w:rsidR="00436E22" w:rsidRPr="006654D3">
        <w:t xml:space="preserve">Při konceptualizaci studijního plánu a navrhování </w:t>
      </w:r>
      <w:r w:rsidR="00232BB2" w:rsidRPr="006654D3">
        <w:t>posloupnosti</w:t>
      </w:r>
      <w:r w:rsidR="00436E22" w:rsidRPr="006654D3">
        <w:t xml:space="preserve"> výuky jednotlivých předmětů v rámci semestrů byla </w:t>
      </w:r>
      <w:r w:rsidR="0038611C" w:rsidRPr="006654D3">
        <w:t>zvolena</w:t>
      </w:r>
      <w:r w:rsidR="00436E22" w:rsidRPr="006654D3">
        <w:t xml:space="preserve"> strategie dvojité gr</w:t>
      </w:r>
      <w:r w:rsidR="00232BB2" w:rsidRPr="006654D3">
        <w:t xml:space="preserve">adace </w:t>
      </w:r>
      <w:r w:rsidR="00436E22" w:rsidRPr="006654D3">
        <w:t xml:space="preserve">předmětů. V rámci teoreticky laděných předmětů je to snaha </w:t>
      </w:r>
      <w:r w:rsidR="00232BB2" w:rsidRPr="006654D3">
        <w:t xml:space="preserve">o </w:t>
      </w:r>
      <w:r w:rsidR="00436E22" w:rsidRPr="006654D3">
        <w:t xml:space="preserve">jejich </w:t>
      </w:r>
      <w:r w:rsidR="00275DBC" w:rsidRPr="006654D3">
        <w:t xml:space="preserve">postupné </w:t>
      </w:r>
      <w:r w:rsidR="00436E22" w:rsidRPr="006654D3">
        <w:t>absolvování př</w:t>
      </w:r>
      <w:r w:rsidR="0038611C" w:rsidRPr="006654D3">
        <w:t>edevším v první polovině studia.</w:t>
      </w:r>
      <w:r w:rsidR="00436E22" w:rsidRPr="006654D3">
        <w:t xml:space="preserve"> </w:t>
      </w:r>
      <w:r w:rsidR="0038611C" w:rsidRPr="006654D3">
        <w:t>U</w:t>
      </w:r>
      <w:r w:rsidR="00436E22" w:rsidRPr="006654D3">
        <w:t xml:space="preserve"> didakticky a metodicky laděných předmětů je to</w:t>
      </w:r>
      <w:r w:rsidR="00275DBC" w:rsidRPr="006654D3">
        <w:t xml:space="preserve"> naopak</w:t>
      </w:r>
      <w:r w:rsidR="00436E22" w:rsidRPr="006654D3">
        <w:t xml:space="preserve"> p</w:t>
      </w:r>
      <w:r w:rsidR="00275DBC" w:rsidRPr="006654D3">
        <w:t xml:space="preserve">růběžné </w:t>
      </w:r>
      <w:r w:rsidR="004616F7" w:rsidRPr="006654D3">
        <w:t xml:space="preserve">zvyšování </w:t>
      </w:r>
      <w:r w:rsidR="0038611C" w:rsidRPr="006654D3">
        <w:t>intenzity výuky</w:t>
      </w:r>
      <w:r w:rsidR="0038611C">
        <w:t xml:space="preserve"> </w:t>
      </w:r>
      <w:r w:rsidR="004616F7" w:rsidRPr="00487289">
        <w:t>v rámci této složky přípravy</w:t>
      </w:r>
      <w:r w:rsidR="00993D11">
        <w:t>. A</w:t>
      </w:r>
      <w:r w:rsidR="00275DBC" w:rsidRPr="00487289">
        <w:t>bsolvování</w:t>
      </w:r>
      <w:r w:rsidR="004616F7" w:rsidRPr="00487289">
        <w:t xml:space="preserve"> souvislé </w:t>
      </w:r>
      <w:r w:rsidR="00275DBC" w:rsidRPr="00487289">
        <w:t>pedagogické praxe</w:t>
      </w:r>
      <w:r w:rsidR="00232BB2" w:rsidRPr="00487289">
        <w:t>, kde mají být naby</w:t>
      </w:r>
      <w:r w:rsidR="004616F7" w:rsidRPr="00487289">
        <w:t>té</w:t>
      </w:r>
      <w:r w:rsidR="00993D11">
        <w:t xml:space="preserve"> poznatky a zkušenosti zúročeny, završuje tuto intenzivní didaktickou přípravu.</w:t>
      </w:r>
      <w:r w:rsidR="00812176" w:rsidRPr="00487289">
        <w:t xml:space="preserve"> V následující tabulce je v přehledu uvedeno i naplnění požadavků pro učitelství MŠ pro předkládaný studijní program.</w:t>
      </w:r>
    </w:p>
    <w:p w:rsidR="00526FA3" w:rsidRPr="00487289" w:rsidRDefault="00526FA3" w:rsidP="00440B6C"/>
    <w:tbl>
      <w:tblPr>
        <w:tblpPr w:leftFromText="141" w:rightFromText="141" w:vertAnchor="text" w:horzAnchor="margin" w:tblpY="-59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21"/>
        <w:gridCol w:w="1161"/>
        <w:gridCol w:w="1161"/>
        <w:gridCol w:w="1160"/>
        <w:gridCol w:w="1161"/>
        <w:gridCol w:w="1161"/>
        <w:gridCol w:w="1161"/>
      </w:tblGrid>
      <w:tr w:rsidR="00812176" w:rsidRPr="00487289" w:rsidTr="006654D3">
        <w:trPr>
          <w:trHeight w:val="272"/>
        </w:trPr>
        <w:tc>
          <w:tcPr>
            <w:tcW w:w="9286" w:type="dxa"/>
            <w:gridSpan w:val="7"/>
            <w:shd w:val="clear" w:color="auto" w:fill="auto"/>
            <w:vAlign w:val="center"/>
          </w:tcPr>
          <w:p w:rsidR="00812176" w:rsidRPr="00487289" w:rsidRDefault="00812176" w:rsidP="00812176">
            <w:pPr>
              <w:jc w:val="center"/>
              <w:rPr>
                <w:b/>
                <w:szCs w:val="24"/>
              </w:rPr>
            </w:pPr>
            <w:r w:rsidRPr="00487289">
              <w:rPr>
                <w:b/>
                <w:szCs w:val="24"/>
              </w:rPr>
              <w:lastRenderedPageBreak/>
              <w:t>Naplnění rámcových požadavků pro profesní zaměření studijního programu</w:t>
            </w:r>
          </w:p>
        </w:tc>
      </w:tr>
      <w:tr w:rsidR="00812176" w:rsidRPr="00487289" w:rsidTr="00812176">
        <w:trPr>
          <w:trHeight w:val="263"/>
        </w:trPr>
        <w:tc>
          <w:tcPr>
            <w:tcW w:w="2321" w:type="dxa"/>
            <w:vAlign w:val="center"/>
          </w:tcPr>
          <w:p w:rsidR="00812176" w:rsidRPr="00487289" w:rsidRDefault="00812176" w:rsidP="00812176"/>
        </w:tc>
        <w:tc>
          <w:tcPr>
            <w:tcW w:w="2322" w:type="dxa"/>
            <w:gridSpan w:val="2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% podíl</w:t>
            </w:r>
          </w:p>
        </w:tc>
        <w:tc>
          <w:tcPr>
            <w:tcW w:w="2321" w:type="dxa"/>
            <w:gridSpan w:val="2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kredity</w:t>
            </w:r>
          </w:p>
        </w:tc>
        <w:tc>
          <w:tcPr>
            <w:tcW w:w="2322" w:type="dxa"/>
            <w:gridSpan w:val="2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hodiny</w:t>
            </w:r>
          </w:p>
        </w:tc>
      </w:tr>
      <w:tr w:rsidR="00812176" w:rsidRPr="00487289" w:rsidTr="00812176">
        <w:trPr>
          <w:trHeight w:val="422"/>
        </w:trPr>
        <w:tc>
          <w:tcPr>
            <w:tcW w:w="2321" w:type="dxa"/>
            <w:vAlign w:val="center"/>
          </w:tcPr>
          <w:p w:rsidR="00812176" w:rsidRPr="00487289" w:rsidRDefault="00812176" w:rsidP="00812176">
            <w:r w:rsidRPr="00487289">
              <w:t>složka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požadavek v standardu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studijní program</w:t>
            </w:r>
          </w:p>
        </w:tc>
        <w:tc>
          <w:tcPr>
            <w:tcW w:w="1160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požadavek v standardu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studijní program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požadavek v standardu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studijní program</w:t>
            </w:r>
          </w:p>
        </w:tc>
      </w:tr>
      <w:tr w:rsidR="00812176" w:rsidRPr="00487289" w:rsidTr="00812176">
        <w:trPr>
          <w:trHeight w:val="797"/>
        </w:trPr>
        <w:tc>
          <w:tcPr>
            <w:tcW w:w="2321" w:type="dxa"/>
            <w:vAlign w:val="center"/>
          </w:tcPr>
          <w:p w:rsidR="00812176" w:rsidRPr="00487289" w:rsidRDefault="00812176" w:rsidP="00812176">
            <w:r w:rsidRPr="00487289">
              <w:t>Pedagogicko-psychologická příprava a speciálně pedagogická příprava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23-30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30</w:t>
            </w:r>
          </w:p>
        </w:tc>
        <w:tc>
          <w:tcPr>
            <w:tcW w:w="1160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41-54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54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1230-1620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1620</w:t>
            </w:r>
          </w:p>
        </w:tc>
      </w:tr>
      <w:tr w:rsidR="00812176" w:rsidRPr="00487289" w:rsidTr="00812176">
        <w:trPr>
          <w:trHeight w:val="441"/>
        </w:trPr>
        <w:tc>
          <w:tcPr>
            <w:tcW w:w="2321" w:type="dxa"/>
            <w:vAlign w:val="center"/>
          </w:tcPr>
          <w:p w:rsidR="00812176" w:rsidRPr="00487289" w:rsidRDefault="00812176" w:rsidP="00812176">
            <w:r w:rsidRPr="00487289">
              <w:t>Oborová složka s didaktikou vč. cizího jazyka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45-50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50</w:t>
            </w:r>
          </w:p>
        </w:tc>
        <w:tc>
          <w:tcPr>
            <w:tcW w:w="1160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81-90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90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2430-2700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2700</w:t>
            </w:r>
          </w:p>
        </w:tc>
      </w:tr>
      <w:tr w:rsidR="00812176" w:rsidRPr="00487289" w:rsidTr="00812176">
        <w:trPr>
          <w:trHeight w:val="168"/>
        </w:trPr>
        <w:tc>
          <w:tcPr>
            <w:tcW w:w="2321" w:type="dxa"/>
            <w:vAlign w:val="center"/>
          </w:tcPr>
          <w:p w:rsidR="00812176" w:rsidRPr="00487289" w:rsidRDefault="00812176" w:rsidP="00812176">
            <w:r w:rsidRPr="00487289">
              <w:t>Praxe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10-15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15</w:t>
            </w:r>
          </w:p>
        </w:tc>
        <w:tc>
          <w:tcPr>
            <w:tcW w:w="1160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18-27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27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540-810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810</w:t>
            </w:r>
          </w:p>
        </w:tc>
      </w:tr>
      <w:tr w:rsidR="00812176" w:rsidRPr="00487289" w:rsidTr="00812176">
        <w:trPr>
          <w:trHeight w:val="272"/>
        </w:trPr>
        <w:tc>
          <w:tcPr>
            <w:tcW w:w="2321" w:type="dxa"/>
            <w:vAlign w:val="center"/>
          </w:tcPr>
          <w:p w:rsidR="00812176" w:rsidRPr="00487289" w:rsidRDefault="00812176" w:rsidP="00812176">
            <w:r w:rsidRPr="00487289">
              <w:t>Závěrečná práce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5-10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5</w:t>
            </w:r>
          </w:p>
        </w:tc>
        <w:tc>
          <w:tcPr>
            <w:tcW w:w="1160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9-18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9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270-540</w:t>
            </w:r>
          </w:p>
        </w:tc>
        <w:tc>
          <w:tcPr>
            <w:tcW w:w="1161" w:type="dxa"/>
            <w:vAlign w:val="center"/>
          </w:tcPr>
          <w:p w:rsidR="00812176" w:rsidRPr="00487289" w:rsidRDefault="00812176" w:rsidP="00812176">
            <w:pPr>
              <w:jc w:val="center"/>
            </w:pPr>
            <w:r w:rsidRPr="00487289">
              <w:t>270</w:t>
            </w:r>
          </w:p>
        </w:tc>
      </w:tr>
    </w:tbl>
    <w:p w:rsidR="008F3D70" w:rsidRDefault="008F3D70" w:rsidP="00440B6C"/>
    <w:p w:rsidR="008408A8" w:rsidRPr="00487289" w:rsidRDefault="008408A8" w:rsidP="00440B6C"/>
    <w:p w:rsidR="008F3D70" w:rsidRPr="00487289" w:rsidRDefault="008F3D70" w:rsidP="008F3D70">
      <w:pPr>
        <w:ind w:left="3540"/>
      </w:pPr>
      <w:r w:rsidRPr="006654D3">
        <w:t>Standardy 2.13</w:t>
      </w:r>
      <w:r w:rsidR="0038611C" w:rsidRPr="006654D3">
        <w:t>bp</w:t>
      </w:r>
      <w:r w:rsidRPr="006654D3">
        <w:t>, 2.15</w:t>
      </w:r>
      <w:r w:rsidR="0038611C" w:rsidRPr="006654D3">
        <w:t>bp</w:t>
      </w:r>
    </w:p>
    <w:p w:rsidR="008F3D70" w:rsidRPr="00487289" w:rsidRDefault="008F3D70" w:rsidP="00440B6C"/>
    <w:p w:rsidR="008F3D70" w:rsidRPr="00487289" w:rsidRDefault="00FD7856" w:rsidP="008F3D70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Rozsah povinné odborné praxe a specifika spolupráce s praxí </w:t>
      </w:r>
    </w:p>
    <w:p w:rsidR="004B7E93" w:rsidRPr="00487289" w:rsidRDefault="004B7E93" w:rsidP="004B7E93">
      <w:pPr>
        <w:rPr>
          <w:lang w:eastAsia="en-US"/>
        </w:rPr>
      </w:pPr>
    </w:p>
    <w:p w:rsidR="00B82CA2" w:rsidRPr="00487289" w:rsidRDefault="006A3D01" w:rsidP="00B82CA2">
      <w:pPr>
        <w:jc w:val="both"/>
        <w:rPr>
          <w:lang w:eastAsia="en-US"/>
        </w:rPr>
      </w:pPr>
      <w:r>
        <w:rPr>
          <w:lang w:eastAsia="en-US"/>
        </w:rPr>
        <w:t>Studijní</w:t>
      </w:r>
      <w:r w:rsidR="008F3D70" w:rsidRPr="00487289">
        <w:rPr>
          <w:lang w:eastAsia="en-US"/>
        </w:rPr>
        <w:t xml:space="preserve"> program je navržen tak, </w:t>
      </w:r>
      <w:r w:rsidR="00232BB2" w:rsidRPr="00487289">
        <w:rPr>
          <w:lang w:eastAsia="en-US"/>
        </w:rPr>
        <w:t>aby</w:t>
      </w:r>
      <w:r w:rsidR="008F3D70" w:rsidRPr="00487289">
        <w:rPr>
          <w:lang w:eastAsia="en-US"/>
        </w:rPr>
        <w:t xml:space="preserve"> </w:t>
      </w:r>
      <w:r w:rsidR="00232BB2" w:rsidRPr="00487289">
        <w:rPr>
          <w:lang w:eastAsia="en-US"/>
        </w:rPr>
        <w:t>obsahoval</w:t>
      </w:r>
      <w:r w:rsidR="008F3D70" w:rsidRPr="00487289">
        <w:rPr>
          <w:lang w:eastAsia="en-US"/>
        </w:rPr>
        <w:t xml:space="preserve"> </w:t>
      </w:r>
      <w:r w:rsidR="00136819" w:rsidRPr="00487289">
        <w:rPr>
          <w:lang w:eastAsia="en-US"/>
        </w:rPr>
        <w:t xml:space="preserve">pedagogickou </w:t>
      </w:r>
      <w:r w:rsidR="008F3D70" w:rsidRPr="00487289">
        <w:rPr>
          <w:lang w:eastAsia="en-US"/>
        </w:rPr>
        <w:t xml:space="preserve">praxi studentů v rozsahu </w:t>
      </w:r>
      <w:r w:rsidR="004B7E93" w:rsidRPr="00487289">
        <w:rPr>
          <w:lang w:eastAsia="en-US"/>
        </w:rPr>
        <w:t>12 týdnů, v celkovém počtu 300 hodin.</w:t>
      </w:r>
      <w:r w:rsidR="00136819" w:rsidRPr="00487289">
        <w:rPr>
          <w:lang w:eastAsia="en-US"/>
        </w:rPr>
        <w:t xml:space="preserve"> Praxe je rozložena a uskutečňuje se prostřednictvím dílčích praxí, průběžné a v</w:t>
      </w:r>
      <w:r w:rsidR="00232BB2" w:rsidRPr="00487289">
        <w:rPr>
          <w:lang w:eastAsia="en-US"/>
        </w:rPr>
        <w:t>ýcvikové praxe s finální realiza</w:t>
      </w:r>
      <w:r w:rsidR="00136819" w:rsidRPr="00487289">
        <w:rPr>
          <w:lang w:eastAsia="en-US"/>
        </w:rPr>
        <w:t>cí souvislé pedagogické praxe a tvorby portfolia s deníkem učitele (viz část B-IV této žádosti).</w:t>
      </w:r>
      <w:r w:rsidR="00232BB2" w:rsidRPr="00487289">
        <w:rPr>
          <w:lang w:eastAsia="en-US"/>
        </w:rPr>
        <w:t xml:space="preserve"> Studenti mají možnost rovněž p</w:t>
      </w:r>
      <w:r w:rsidR="00136819" w:rsidRPr="00487289">
        <w:rPr>
          <w:lang w:eastAsia="en-US"/>
        </w:rPr>
        <w:t>artici</w:t>
      </w:r>
      <w:r w:rsidR="00232BB2" w:rsidRPr="00487289">
        <w:rPr>
          <w:lang w:eastAsia="en-US"/>
        </w:rPr>
        <w:t>po</w:t>
      </w:r>
      <w:r w:rsidR="00136819" w:rsidRPr="00487289">
        <w:rPr>
          <w:lang w:eastAsia="en-US"/>
        </w:rPr>
        <w:t>vat na různých dobrovolnických aktivitách</w:t>
      </w:r>
      <w:r w:rsidR="00B82CA2" w:rsidRPr="00487289">
        <w:rPr>
          <w:lang w:eastAsia="en-US"/>
        </w:rPr>
        <w:t xml:space="preserve"> nejenom ve fakultních mateřských školách, ale i školách spolupracujících s pracovištěm realizujícím studijní program, například v rámci projektové činnosti (viz čás C-II této žádosti).</w:t>
      </w:r>
    </w:p>
    <w:p w:rsidR="004B7E93" w:rsidRPr="00487289" w:rsidRDefault="00BC5A04" w:rsidP="00E03C43">
      <w:pPr>
        <w:jc w:val="both"/>
        <w:rPr>
          <w:lang w:eastAsia="en-US"/>
        </w:rPr>
      </w:pPr>
      <w:r w:rsidRPr="00487289">
        <w:rPr>
          <w:lang w:eastAsia="en-US"/>
        </w:rPr>
        <w:t xml:space="preserve">Jak již bylo uvedeno na </w:t>
      </w:r>
      <w:r w:rsidR="00E03C43" w:rsidRPr="00487289">
        <w:rPr>
          <w:lang w:eastAsia="en-US"/>
        </w:rPr>
        <w:t>jiných místech</w:t>
      </w:r>
      <w:r w:rsidRPr="00487289">
        <w:rPr>
          <w:lang w:eastAsia="en-US"/>
        </w:rPr>
        <w:t xml:space="preserve"> žádost</w:t>
      </w:r>
      <w:r w:rsidR="00B82CA2" w:rsidRPr="00487289">
        <w:rPr>
          <w:lang w:eastAsia="en-US"/>
        </w:rPr>
        <w:t>i (části B-IV, C-II, Standard 1.10)</w:t>
      </w:r>
      <w:r w:rsidR="00E03C43" w:rsidRPr="00487289">
        <w:rPr>
          <w:lang w:eastAsia="en-US"/>
        </w:rPr>
        <w:t xml:space="preserve">, </w:t>
      </w:r>
      <w:r w:rsidR="00B82CA2" w:rsidRPr="00487289">
        <w:rPr>
          <w:lang w:eastAsia="en-US"/>
        </w:rPr>
        <w:t xml:space="preserve">předkládaný </w:t>
      </w:r>
      <w:r w:rsidR="00E03C43" w:rsidRPr="00487289">
        <w:rPr>
          <w:lang w:eastAsia="en-US"/>
        </w:rPr>
        <w:t>studijní program deklaruje intenzivní spolupráci s praxí potřebnou pro naplnění požadavku profesně zaměřeného studijního programu.</w:t>
      </w:r>
    </w:p>
    <w:p w:rsidR="004B7E93" w:rsidRPr="00487289" w:rsidRDefault="004B7E93" w:rsidP="00440B6C">
      <w:pPr>
        <w:ind w:left="3540"/>
      </w:pPr>
    </w:p>
    <w:p w:rsidR="00275DBC" w:rsidRPr="00487289" w:rsidRDefault="008F3D70" w:rsidP="00440B6C">
      <w:pPr>
        <w:ind w:left="3540"/>
      </w:pPr>
      <w:r w:rsidRPr="00487289">
        <w:t>Standard 2.14</w:t>
      </w:r>
    </w:p>
    <w:p w:rsidR="00E03C43" w:rsidRPr="00487289" w:rsidRDefault="00E03C43" w:rsidP="00440B6C">
      <w:pPr>
        <w:ind w:left="3540"/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Soulad obsahu studijních předmětů, státních zkoušek a kvalifikačních prací s výsledky učení a profilem absolventa  </w:t>
      </w:r>
    </w:p>
    <w:p w:rsidR="00FD7856" w:rsidRPr="00487289" w:rsidRDefault="00FD7856" w:rsidP="00440B6C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</w:r>
    </w:p>
    <w:p w:rsidR="00D70B55" w:rsidRPr="00487289" w:rsidRDefault="00E03C43" w:rsidP="00D70B55">
      <w:pPr>
        <w:pStyle w:val="Nadpis3"/>
        <w:numPr>
          <w:ilvl w:val="0"/>
          <w:numId w:val="0"/>
        </w:numPr>
        <w:spacing w:before="0" w:line="240" w:lineRule="auto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Jak je uvedeno v části B-IIa</w:t>
      </w:r>
      <w:r w:rsidR="00232BB2" w:rsidRPr="00487289">
        <w:rPr>
          <w:rFonts w:ascii="Times New Roman" w:hAnsi="Times New Roman"/>
          <w:sz w:val="20"/>
          <w:szCs w:val="20"/>
        </w:rPr>
        <w:t xml:space="preserve">, obsahem </w:t>
      </w:r>
      <w:r w:rsidR="00D70B55" w:rsidRPr="00487289">
        <w:rPr>
          <w:rFonts w:ascii="Times New Roman" w:eastAsia="Calibri" w:hAnsi="Times New Roman"/>
          <w:bCs/>
          <w:sz w:val="20"/>
          <w:szCs w:val="20"/>
        </w:rPr>
        <w:t xml:space="preserve">státní závěrečné zkoušky </w:t>
      </w:r>
      <w:r w:rsidR="00232BB2" w:rsidRPr="00487289">
        <w:rPr>
          <w:rFonts w:ascii="Times New Roman" w:eastAsia="Calibri" w:hAnsi="Times New Roman"/>
          <w:bCs/>
          <w:sz w:val="20"/>
          <w:szCs w:val="20"/>
        </w:rPr>
        <w:t xml:space="preserve">(SZZ) </w:t>
      </w:r>
      <w:r w:rsidR="00D70B55" w:rsidRPr="00487289">
        <w:rPr>
          <w:rFonts w:ascii="Times New Roman" w:eastAsia="Calibri" w:hAnsi="Times New Roman"/>
          <w:bCs/>
          <w:sz w:val="20"/>
          <w:szCs w:val="20"/>
        </w:rPr>
        <w:t xml:space="preserve">jsou následující tematické okruhy: </w:t>
      </w:r>
    </w:p>
    <w:p w:rsidR="00D70B55" w:rsidRPr="00487289" w:rsidRDefault="00D70B55" w:rsidP="00D70B55">
      <w:pPr>
        <w:autoSpaceDE w:val="0"/>
        <w:autoSpaceDN w:val="0"/>
        <w:adjustRightInd w:val="0"/>
        <w:jc w:val="both"/>
        <w:rPr>
          <w:rFonts w:eastAsia="Calibri"/>
        </w:rPr>
      </w:pPr>
      <w:r w:rsidRPr="00487289">
        <w:rPr>
          <w:rFonts w:eastAsia="Calibri"/>
        </w:rPr>
        <w:t>1. Obhajoba bakalářské práce.</w:t>
      </w:r>
    </w:p>
    <w:p w:rsidR="00D70B55" w:rsidRPr="00487289" w:rsidRDefault="00D70B55" w:rsidP="00D70B55">
      <w:pPr>
        <w:autoSpaceDE w:val="0"/>
        <w:autoSpaceDN w:val="0"/>
        <w:adjustRightInd w:val="0"/>
        <w:jc w:val="both"/>
        <w:rPr>
          <w:rFonts w:eastAsia="Calibri"/>
        </w:rPr>
      </w:pPr>
      <w:r w:rsidRPr="00487289">
        <w:rPr>
          <w:rFonts w:eastAsia="Calibri"/>
        </w:rPr>
        <w:t>2. Edukace v mateřské škole.</w:t>
      </w:r>
    </w:p>
    <w:p w:rsidR="00D70B55" w:rsidRPr="00487289" w:rsidRDefault="00D70B55" w:rsidP="00D70B55">
      <w:pPr>
        <w:autoSpaceDE w:val="0"/>
        <w:autoSpaceDN w:val="0"/>
        <w:adjustRightInd w:val="0"/>
        <w:jc w:val="both"/>
        <w:rPr>
          <w:rFonts w:eastAsia="Calibri"/>
        </w:rPr>
      </w:pPr>
      <w:r w:rsidRPr="00487289">
        <w:rPr>
          <w:rFonts w:eastAsia="Calibri"/>
        </w:rPr>
        <w:t>3. Vývojová psychologie.</w:t>
      </w:r>
    </w:p>
    <w:p w:rsidR="00D70B55" w:rsidRPr="00487289" w:rsidRDefault="00D70B55" w:rsidP="00D70B55">
      <w:pPr>
        <w:jc w:val="both"/>
        <w:rPr>
          <w:rFonts w:eastAsia="Calibri"/>
        </w:rPr>
      </w:pPr>
      <w:r w:rsidRPr="00487289">
        <w:rPr>
          <w:rFonts w:eastAsia="Calibri"/>
        </w:rPr>
        <w:t>4. Didaktika mateřské školy spojen</w:t>
      </w:r>
      <w:r w:rsidR="001B7A96">
        <w:rPr>
          <w:rFonts w:eastAsia="Calibri"/>
        </w:rPr>
        <w:t>á</w:t>
      </w:r>
      <w:r w:rsidRPr="00487289">
        <w:rPr>
          <w:rFonts w:eastAsia="Calibri"/>
        </w:rPr>
        <w:t xml:space="preserve"> s obhajobou portfolia praxí.</w:t>
      </w:r>
    </w:p>
    <w:p w:rsidR="00275DBC" w:rsidRPr="00487289" w:rsidRDefault="000A666D" w:rsidP="000A666D">
      <w:pPr>
        <w:jc w:val="both"/>
        <w:rPr>
          <w:lang w:eastAsia="en-US"/>
        </w:rPr>
      </w:pPr>
      <w:r w:rsidRPr="00487289">
        <w:rPr>
          <w:lang w:eastAsia="en-US"/>
        </w:rPr>
        <w:t>V Příloze 1 je uvedena konkretizace těchto okruhů do jednotlivých témat a rovněž literatura ke studiu.  Tematické okruhy byly voleny tak, aby se staly vyústěním a příležitostí k dokladování teoretické znalosti i praktické dovednosti absolventa a z</w:t>
      </w:r>
      <w:r w:rsidR="00232BB2" w:rsidRPr="00487289">
        <w:rPr>
          <w:lang w:eastAsia="en-US"/>
        </w:rPr>
        <w:t xml:space="preserve">ároveň, aby co nejlépe </w:t>
      </w:r>
      <w:r w:rsidR="003627FA" w:rsidRPr="00A47444">
        <w:rPr>
          <w:lang w:eastAsia="en-US"/>
        </w:rPr>
        <w:t>odrážely</w:t>
      </w:r>
      <w:r w:rsidRPr="00487289">
        <w:rPr>
          <w:lang w:eastAsia="en-US"/>
        </w:rPr>
        <w:t xml:space="preserve"> konkrétní požadavky </w:t>
      </w:r>
      <w:r w:rsidR="00232BB2" w:rsidRPr="00487289">
        <w:rPr>
          <w:lang w:eastAsia="en-US"/>
        </w:rPr>
        <w:t>nezbytné</w:t>
      </w:r>
      <w:r w:rsidRPr="00487289">
        <w:rPr>
          <w:lang w:eastAsia="en-US"/>
        </w:rPr>
        <w:t xml:space="preserve"> k výkonu učitelství v mateřské škole.</w:t>
      </w:r>
    </w:p>
    <w:p w:rsidR="00C524BB" w:rsidRPr="00487289" w:rsidRDefault="00C524BB" w:rsidP="000A666D">
      <w:pPr>
        <w:jc w:val="both"/>
        <w:rPr>
          <w:lang w:eastAsia="en-US"/>
        </w:rPr>
      </w:pPr>
    </w:p>
    <w:p w:rsidR="00C524BB" w:rsidRPr="00487289" w:rsidRDefault="00FC0068" w:rsidP="00D5449B">
      <w:pPr>
        <w:jc w:val="both"/>
        <w:rPr>
          <w:lang w:eastAsia="en-US"/>
        </w:rPr>
      </w:pPr>
      <w:r w:rsidRPr="00487289">
        <w:rPr>
          <w:lang w:eastAsia="en-US"/>
        </w:rPr>
        <w:t xml:space="preserve">Profil absolventa studijního programu </w:t>
      </w:r>
      <w:r w:rsidR="00043793" w:rsidRPr="00487289">
        <w:rPr>
          <w:lang w:eastAsia="en-US"/>
        </w:rPr>
        <w:t>koresponduje s obsahem vyučovaných studijních předmětů.</w:t>
      </w:r>
      <w:r w:rsidR="00D5449B" w:rsidRPr="00487289">
        <w:rPr>
          <w:lang w:eastAsia="en-US"/>
        </w:rPr>
        <w:t xml:space="preserve"> </w:t>
      </w:r>
      <w:r w:rsidR="00C524BB" w:rsidRPr="00487289">
        <w:rPr>
          <w:rFonts w:eastAsia="Calibri"/>
          <w:bCs/>
        </w:rPr>
        <w:t>V souladu s Rámcovým profilem absolventa (v oblasti vzdělávání) Učitelství má absolvent tohoto programu předpoklady pro výkon profese učitele mateřské školy</w:t>
      </w:r>
      <w:r w:rsidR="00491643" w:rsidRPr="00487289">
        <w:rPr>
          <w:rFonts w:eastAsia="Calibri"/>
          <w:bCs/>
        </w:rPr>
        <w:t>.</w:t>
      </w:r>
      <w:r w:rsidR="00C524BB" w:rsidRPr="00487289">
        <w:rPr>
          <w:rFonts w:eastAsia="Calibri"/>
          <w:bCs/>
        </w:rPr>
        <w:t xml:space="preserve"> </w:t>
      </w:r>
      <w:r w:rsidR="00491643" w:rsidRPr="00487289">
        <w:rPr>
          <w:rFonts w:eastAsia="Calibri"/>
          <w:bCs/>
        </w:rPr>
        <w:t>D</w:t>
      </w:r>
      <w:r w:rsidR="00C524BB" w:rsidRPr="00487289">
        <w:rPr>
          <w:rFonts w:eastAsia="Calibri"/>
          <w:bCs/>
        </w:rPr>
        <w:t xml:space="preserve">isponuje širším spektrem profesních odborných znalostí, které předpokládají </w:t>
      </w:r>
      <w:r w:rsidR="00491643" w:rsidRPr="00487289">
        <w:rPr>
          <w:rFonts w:eastAsia="Calibri"/>
          <w:bCs/>
        </w:rPr>
        <w:t>především zvládnutí teoretických předmětů profilujícího základu a rovněž</w:t>
      </w:r>
      <w:r w:rsidR="00491643" w:rsidRPr="00487289">
        <w:rPr>
          <w:rFonts w:eastAsia="Calibri"/>
          <w:b/>
          <w:bCs/>
        </w:rPr>
        <w:t xml:space="preserve"> </w:t>
      </w:r>
      <w:r w:rsidR="00491643" w:rsidRPr="00487289">
        <w:rPr>
          <w:rFonts w:eastAsia="Calibri"/>
          <w:bCs/>
        </w:rPr>
        <w:t>profesními odbornými dovednostmi</w:t>
      </w:r>
      <w:r w:rsidR="00D5449B" w:rsidRPr="00487289">
        <w:rPr>
          <w:rFonts w:eastAsia="Calibri"/>
          <w:bCs/>
        </w:rPr>
        <w:t>, které se pro</w:t>
      </w:r>
      <w:r w:rsidR="00491643" w:rsidRPr="00487289">
        <w:rPr>
          <w:rFonts w:eastAsia="Calibri"/>
          <w:bCs/>
        </w:rPr>
        <w:t>mítají hlavně do předmětů profilujícího základu.</w:t>
      </w:r>
    </w:p>
    <w:p w:rsidR="00C524BB" w:rsidRDefault="00D5449B" w:rsidP="00D5449B">
      <w:pPr>
        <w:tabs>
          <w:tab w:val="left" w:pos="2835"/>
        </w:tabs>
        <w:jc w:val="both"/>
        <w:rPr>
          <w:rFonts w:eastAsia="Calibri"/>
        </w:rPr>
      </w:pPr>
      <w:r w:rsidRPr="00A47444">
        <w:rPr>
          <w:rFonts w:eastAsia="Calibri"/>
          <w:bCs/>
        </w:rPr>
        <w:t xml:space="preserve">Témata a zaměření bakalářských prací </w:t>
      </w:r>
      <w:r w:rsidRPr="00A47444">
        <w:rPr>
          <w:rFonts w:eastAsia="Calibri"/>
        </w:rPr>
        <w:t>jsou v souladu s plánovanými výsledky učení a profilem absolventa. Práce mohou mít charakter výzkumné anebo aplikační práce</w:t>
      </w:r>
      <w:r w:rsidR="00E13011" w:rsidRPr="00A47444">
        <w:rPr>
          <w:rFonts w:eastAsia="Calibri"/>
        </w:rPr>
        <w:t>.</w:t>
      </w:r>
      <w:r w:rsidRPr="00A47444">
        <w:rPr>
          <w:rFonts w:eastAsia="Calibri"/>
        </w:rPr>
        <w:t xml:space="preserve"> </w:t>
      </w:r>
      <w:r w:rsidR="00E13011" w:rsidRPr="00A47444">
        <w:rPr>
          <w:rFonts w:eastAsia="Calibri"/>
        </w:rPr>
        <w:t>V</w:t>
      </w:r>
      <w:r w:rsidRPr="00A47444">
        <w:rPr>
          <w:rFonts w:eastAsia="Calibri"/>
        </w:rPr>
        <w:t xml:space="preserve"> rámci </w:t>
      </w:r>
      <w:r w:rsidRPr="00A47444">
        <w:t>výzkumné</w:t>
      </w:r>
      <w:r w:rsidR="00A47444" w:rsidRPr="00A47444">
        <w:t>ho</w:t>
      </w:r>
      <w:r w:rsidRPr="00A47444">
        <w:t xml:space="preserve"> </w:t>
      </w:r>
      <w:r w:rsidR="00E13011" w:rsidRPr="00A47444">
        <w:t>zaměřené bakalářské práce</w:t>
      </w:r>
      <w:r w:rsidRPr="00A47444">
        <w:t xml:space="preserve"> je</w:t>
      </w:r>
      <w:r w:rsidR="00E13011" w:rsidRPr="00A47444">
        <w:t xml:space="preserve"> její součástí empirický výzkum.</w:t>
      </w:r>
      <w:r w:rsidRPr="00A47444">
        <w:t xml:space="preserve"> </w:t>
      </w:r>
      <w:r w:rsidR="00E13011" w:rsidRPr="00A47444">
        <w:t>V</w:t>
      </w:r>
      <w:r w:rsidRPr="00A47444">
        <w:t xml:space="preserve"> případě, že má závěrečná práce charakter </w:t>
      </w:r>
      <w:r w:rsidR="00EB6201" w:rsidRPr="00A47444">
        <w:t>aplikační, může</w:t>
      </w:r>
      <w:r w:rsidRPr="00A47444">
        <w:t xml:space="preserve"> být v jejím rámci řešen vybraný aspekt</w:t>
      </w:r>
      <w:r w:rsidR="00A47444" w:rsidRPr="00A47444">
        <w:t xml:space="preserve"> (problém)</w:t>
      </w:r>
      <w:r w:rsidRPr="00A47444">
        <w:rPr>
          <w:bCs/>
        </w:rPr>
        <w:t xml:space="preserve"> e</w:t>
      </w:r>
      <w:r w:rsidR="00E13011" w:rsidRPr="00A47444">
        <w:rPr>
          <w:bCs/>
        </w:rPr>
        <w:t>dukační reality mateřské školy,</w:t>
      </w:r>
      <w:r w:rsidRPr="00A47444">
        <w:rPr>
          <w:bCs/>
        </w:rPr>
        <w:t xml:space="preserve"> ten zpracován v didaktické rovině</w:t>
      </w:r>
      <w:r w:rsidR="00E13011" w:rsidRPr="00A47444">
        <w:rPr>
          <w:bCs/>
        </w:rPr>
        <w:t xml:space="preserve"> a propojen</w:t>
      </w:r>
      <w:r w:rsidR="00A47444" w:rsidRPr="00A47444">
        <w:rPr>
          <w:bCs/>
        </w:rPr>
        <w:t xml:space="preserve"> s praxí</w:t>
      </w:r>
      <w:r w:rsidR="00E13011" w:rsidRPr="00A47444">
        <w:rPr>
          <w:bCs/>
        </w:rPr>
        <w:t>, ověřen v teré</w:t>
      </w:r>
      <w:r w:rsidR="00A47444" w:rsidRPr="00A47444">
        <w:rPr>
          <w:bCs/>
        </w:rPr>
        <w:t>nu pře</w:t>
      </w:r>
      <w:r w:rsidR="001B7A96">
        <w:rPr>
          <w:bCs/>
        </w:rPr>
        <w:t>d</w:t>
      </w:r>
      <w:r w:rsidR="00A47444" w:rsidRPr="00A47444">
        <w:rPr>
          <w:bCs/>
        </w:rPr>
        <w:t>školního vzdělávání</w:t>
      </w:r>
      <w:r w:rsidRPr="00A47444">
        <w:rPr>
          <w:bCs/>
        </w:rPr>
        <w:t>.</w:t>
      </w:r>
      <w:r w:rsidRPr="00A47444">
        <w:rPr>
          <w:rFonts w:eastAsia="Calibri"/>
        </w:rPr>
        <w:t xml:space="preserve"> Tím se zabezpečuje logická provázanost s profilem absolventa studijního programu.</w:t>
      </w:r>
    </w:p>
    <w:p w:rsidR="00993D11" w:rsidRDefault="00993D11" w:rsidP="00D5449B">
      <w:pPr>
        <w:tabs>
          <w:tab w:val="left" w:pos="2835"/>
        </w:tabs>
        <w:jc w:val="both"/>
        <w:rPr>
          <w:rFonts w:eastAsia="Calibri"/>
        </w:rPr>
      </w:pPr>
    </w:p>
    <w:p w:rsidR="00993D11" w:rsidRDefault="00993D11" w:rsidP="00D5449B">
      <w:pPr>
        <w:tabs>
          <w:tab w:val="left" w:pos="2835"/>
        </w:tabs>
        <w:jc w:val="both"/>
        <w:rPr>
          <w:rFonts w:eastAsia="Calibri"/>
        </w:rPr>
      </w:pPr>
    </w:p>
    <w:p w:rsidR="00993D11" w:rsidRPr="0014488F" w:rsidRDefault="00993D11" w:rsidP="00D5449B">
      <w:pPr>
        <w:tabs>
          <w:tab w:val="left" w:pos="2835"/>
        </w:tabs>
        <w:jc w:val="both"/>
        <w:rPr>
          <w:bCs/>
          <w:lang w:val="sk-SK"/>
        </w:rPr>
      </w:pPr>
    </w:p>
    <w:p w:rsidR="00275DBC" w:rsidRPr="00487289" w:rsidRDefault="00275DBC" w:rsidP="00275DBC">
      <w:pPr>
        <w:rPr>
          <w:lang w:eastAsia="en-US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  <w:szCs w:val="20"/>
        </w:rPr>
      </w:pPr>
      <w:r w:rsidRPr="00487289">
        <w:rPr>
          <w:rFonts w:ascii="Times New Roman" w:hAnsi="Times New Roman"/>
          <w:b/>
          <w:color w:val="auto"/>
          <w:sz w:val="24"/>
          <w:szCs w:val="20"/>
        </w:rPr>
        <w:lastRenderedPageBreak/>
        <w:t>Vzdělávací a tvůrčí činnost ve studijním programu</w:t>
      </w:r>
    </w:p>
    <w:p w:rsidR="00636174" w:rsidRPr="00487289" w:rsidRDefault="00636174" w:rsidP="00636174">
      <w:pPr>
        <w:rPr>
          <w:lang w:eastAsia="en-US"/>
        </w:rPr>
      </w:pPr>
    </w:p>
    <w:p w:rsidR="00BA241A" w:rsidRPr="00487289" w:rsidRDefault="00BA241A" w:rsidP="00BA241A">
      <w:pPr>
        <w:tabs>
          <w:tab w:val="left" w:pos="2835"/>
        </w:tabs>
      </w:pPr>
      <w:r w:rsidRPr="00487289">
        <w:tab/>
      </w:r>
      <w:r w:rsidRPr="00487289">
        <w:tab/>
        <w:t>Standardy 3.1-3.4</w:t>
      </w:r>
    </w:p>
    <w:p w:rsidR="00BA241A" w:rsidRPr="00487289" w:rsidRDefault="00BA241A" w:rsidP="00636174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>Metody výuky a hodnocení výsledků studia</w:t>
      </w:r>
    </w:p>
    <w:p w:rsidR="00EB6201" w:rsidRPr="00487289" w:rsidRDefault="00EB6201" w:rsidP="00EB6201">
      <w:pPr>
        <w:tabs>
          <w:tab w:val="left" w:pos="2835"/>
        </w:tabs>
        <w:jc w:val="both"/>
      </w:pPr>
    </w:p>
    <w:p w:rsidR="00BA241A" w:rsidRPr="00487289" w:rsidRDefault="0014488F" w:rsidP="00EB6201">
      <w:pPr>
        <w:tabs>
          <w:tab w:val="left" w:pos="2835"/>
        </w:tabs>
        <w:jc w:val="both"/>
      </w:pPr>
      <w:r w:rsidRPr="00A47444">
        <w:t>Naplň</w:t>
      </w:r>
      <w:r w:rsidR="00BA241A" w:rsidRPr="00A47444">
        <w:t>ování cílů studia a pr</w:t>
      </w:r>
      <w:r w:rsidR="00EB6201" w:rsidRPr="00A47444">
        <w:t>ofilu absolventa vyžaduje uplatň</w:t>
      </w:r>
      <w:r w:rsidR="00BA241A" w:rsidRPr="00A47444">
        <w:t>o</w:t>
      </w:r>
      <w:r w:rsidR="00EB6201" w:rsidRPr="00A47444">
        <w:t>vání moderních výukových metod.</w:t>
      </w:r>
      <w:r w:rsidR="00BA241A" w:rsidRPr="00A47444">
        <w:t xml:space="preserve"> Kromě klasických metod charakterist</w:t>
      </w:r>
      <w:r w:rsidR="001B7A96">
        <w:t>ických pro akademické prostředí</w:t>
      </w:r>
      <w:r w:rsidR="00BA241A" w:rsidRPr="00A47444">
        <w:t xml:space="preserve"> jsou to metody podporující aktivní roli studentů v procesu výuky</w:t>
      </w:r>
      <w:r w:rsidR="00491AA7" w:rsidRPr="00A47444">
        <w:t>. Ty</w:t>
      </w:r>
      <w:r w:rsidR="00B167D9" w:rsidRPr="00A47444">
        <w:t xml:space="preserve"> jsou</w:t>
      </w:r>
      <w:r w:rsidR="001B7A96">
        <w:t xml:space="preserve"> založeny na hledání, objevo</w:t>
      </w:r>
      <w:r w:rsidR="00BA241A" w:rsidRPr="00A47444">
        <w:t xml:space="preserve">vání, bádání, </w:t>
      </w:r>
      <w:r w:rsidR="00EB6201" w:rsidRPr="00A47444">
        <w:t>reflexi</w:t>
      </w:r>
      <w:r w:rsidR="00993D11">
        <w:t xml:space="preserve"> a sebe</w:t>
      </w:r>
      <w:r w:rsidR="00B167D9" w:rsidRPr="00A47444">
        <w:t>reflexi</w:t>
      </w:r>
      <w:r w:rsidR="00EB6201" w:rsidRPr="00A47444">
        <w:t xml:space="preserve">, hodnocení, </w:t>
      </w:r>
      <w:r w:rsidR="00BA241A" w:rsidRPr="00A47444">
        <w:t>analýze zkušeností</w:t>
      </w:r>
      <w:r w:rsidR="00B167D9" w:rsidRPr="00A47444">
        <w:t>, vyhodnocování specifických situací a interakcí, do kterých se student dostává</w:t>
      </w:r>
      <w:r w:rsidR="00EB6201" w:rsidRPr="00A47444">
        <w:t>. Za</w:t>
      </w:r>
      <w:r w:rsidR="00EB6201" w:rsidRPr="00487289">
        <w:t xml:space="preserve"> důležité je v rámci studia považována i práce s odborným textem a rozvoj dovedností v rámci projektových </w:t>
      </w:r>
      <w:r w:rsidR="00491AA7" w:rsidRPr="00487289">
        <w:t>aktivit v průběhu studia i po nástupu do praxe.</w:t>
      </w:r>
    </w:p>
    <w:p w:rsidR="006D3887" w:rsidRPr="00487289" w:rsidRDefault="006D3887" w:rsidP="00EB6201">
      <w:pPr>
        <w:tabs>
          <w:tab w:val="left" w:pos="2835"/>
        </w:tabs>
        <w:jc w:val="both"/>
      </w:pPr>
    </w:p>
    <w:p w:rsidR="00BA241A" w:rsidRPr="00487289" w:rsidRDefault="003F5696" w:rsidP="006D3887">
      <w:pPr>
        <w:tabs>
          <w:tab w:val="left" w:pos="2835"/>
        </w:tabs>
        <w:jc w:val="both"/>
      </w:pPr>
      <w:r w:rsidRPr="00487289">
        <w:t>Poměr přímé výuky a samostudia je nastaven tak, aby podporoval jednak</w:t>
      </w:r>
      <w:r w:rsidR="00B60D0B" w:rsidRPr="00487289">
        <w:t xml:space="preserve"> formu studia a</w:t>
      </w:r>
      <w:r w:rsidRPr="00487289">
        <w:t xml:space="preserve"> realizaci uvedených výukových metod a poskytoval </w:t>
      </w:r>
      <w:r w:rsidR="00B60D0B" w:rsidRPr="00487289">
        <w:t xml:space="preserve">tak </w:t>
      </w:r>
      <w:r w:rsidRPr="00487289">
        <w:t>studentům prostor a čas pro zpracování předkládaného poznání, rovněž aby byl efekt</w:t>
      </w:r>
      <w:r w:rsidR="006D3887" w:rsidRPr="00487289">
        <w:t>i</w:t>
      </w:r>
      <w:r w:rsidRPr="00487289">
        <w:t xml:space="preserve">vním nástrojem spolupráce s vyučujícím </w:t>
      </w:r>
      <w:r w:rsidR="006D3887" w:rsidRPr="00487289">
        <w:t>a prostředkem osobnostního rozvoje studenta.</w:t>
      </w:r>
    </w:p>
    <w:p w:rsidR="00B60D0B" w:rsidRPr="00487289" w:rsidRDefault="00B60D0B" w:rsidP="006D3887">
      <w:pPr>
        <w:tabs>
          <w:tab w:val="left" w:pos="2835"/>
        </w:tabs>
        <w:jc w:val="both"/>
      </w:pPr>
    </w:p>
    <w:p w:rsidR="0082492C" w:rsidRPr="00487289" w:rsidRDefault="00B60D0B" w:rsidP="00825051">
      <w:pPr>
        <w:tabs>
          <w:tab w:val="left" w:pos="2835"/>
        </w:tabs>
        <w:jc w:val="both"/>
      </w:pPr>
      <w:r w:rsidRPr="00487289">
        <w:t>Rozsah a skladba studijní literatury</w:t>
      </w:r>
      <w:r w:rsidR="00AD1FDA" w:rsidRPr="00487289">
        <w:t xml:space="preserve"> refle</w:t>
      </w:r>
      <w:r w:rsidR="001B7A96">
        <w:t>k</w:t>
      </w:r>
      <w:r w:rsidR="00AD1FDA" w:rsidRPr="00487289">
        <w:t>tuje nároky i zaměření studijního programu, nesporně odráží aktuální stav poznání v pedagogických vědách s ohledem na předškolní pedagogik</w:t>
      </w:r>
      <w:r w:rsidR="00E67DB5" w:rsidRPr="00487289">
        <w:t>u a praxi mateřských škol. Dobře</w:t>
      </w:r>
      <w:r w:rsidR="00E1740B" w:rsidRPr="00487289">
        <w:t xml:space="preserve"> vybavená</w:t>
      </w:r>
      <w:r w:rsidR="00AD1FDA" w:rsidRPr="00487289">
        <w:t xml:space="preserve"> a efektivně pracující knihovna UTB zabezpečuje dostupnost informačn</w:t>
      </w:r>
      <w:r w:rsidR="00E67DB5" w:rsidRPr="00487289">
        <w:t>í</w:t>
      </w:r>
      <w:r w:rsidR="00AD1FDA" w:rsidRPr="00487289">
        <w:t>ch zdrojů pro studenty programu.</w:t>
      </w:r>
    </w:p>
    <w:p w:rsidR="001F131F" w:rsidRDefault="001F131F" w:rsidP="00440B6C">
      <w:pPr>
        <w:tabs>
          <w:tab w:val="left" w:pos="2835"/>
        </w:tabs>
      </w:pPr>
    </w:p>
    <w:p w:rsidR="00825051" w:rsidRPr="00487289" w:rsidRDefault="006A3D01" w:rsidP="0030225F">
      <w:pPr>
        <w:tabs>
          <w:tab w:val="left" w:pos="2835"/>
        </w:tabs>
        <w:jc w:val="both"/>
      </w:pPr>
      <w:r>
        <w:t>Kriteria, která</w:t>
      </w:r>
      <w:r w:rsidR="00825051" w:rsidRPr="0030225F">
        <w:t xml:space="preserve"> odpovídají cílům studia a umožňují objektivní hodnocen</w:t>
      </w:r>
      <w:r w:rsidR="001B7A96">
        <w:t>í</w:t>
      </w:r>
      <w:r w:rsidR="0030225F" w:rsidRPr="0030225F">
        <w:t xml:space="preserve"> a podle kterých jsou studenti</w:t>
      </w:r>
      <w:r w:rsidR="008E7E69">
        <w:t xml:space="preserve"> i</w:t>
      </w:r>
      <w:r w:rsidR="0030225F" w:rsidRPr="0030225F">
        <w:t xml:space="preserve"> </w:t>
      </w:r>
      <w:r w:rsidR="00825051" w:rsidRPr="0030225F">
        <w:t>hodnocen</w:t>
      </w:r>
      <w:r w:rsidR="007C34C0" w:rsidRPr="0030225F">
        <w:t>i,</w:t>
      </w:r>
      <w:r w:rsidR="0030225F">
        <w:t xml:space="preserve"> jsou zveřejnena </w:t>
      </w:r>
      <w:r w:rsidR="00993D11" w:rsidRPr="0030225F">
        <w:t>ve Studijním a zkušebním řádu UTB</w:t>
      </w:r>
      <w:r w:rsidR="0030225F">
        <w:t xml:space="preserve"> </w:t>
      </w:r>
      <w:r w:rsidR="0030225F">
        <w:rPr>
          <w:rStyle w:val="Znakapoznpodarou"/>
        </w:rPr>
        <w:footnoteReference w:id="32"/>
      </w:r>
      <w:r w:rsidR="00993D11" w:rsidRPr="0030225F">
        <w:t>, a to pro všechny formy ověřování studijních výsledků</w:t>
      </w:r>
      <w:r w:rsidR="0030225F">
        <w:t>.</w:t>
      </w:r>
      <w:r w:rsidR="00993D11">
        <w:t xml:space="preserve"> </w:t>
      </w:r>
    </w:p>
    <w:p w:rsidR="00993D11" w:rsidRDefault="0082492C" w:rsidP="0082492C">
      <w:pPr>
        <w:tabs>
          <w:tab w:val="left" w:pos="2835"/>
        </w:tabs>
      </w:pPr>
      <w:r w:rsidRPr="00487289">
        <w:tab/>
      </w:r>
      <w:r w:rsidRPr="00487289">
        <w:tab/>
      </w:r>
    </w:p>
    <w:p w:rsidR="00993D11" w:rsidRDefault="00993D11" w:rsidP="0082492C">
      <w:pPr>
        <w:tabs>
          <w:tab w:val="left" w:pos="2835"/>
        </w:tabs>
      </w:pPr>
    </w:p>
    <w:p w:rsidR="0082492C" w:rsidRPr="00487289" w:rsidRDefault="00993D11" w:rsidP="0082492C">
      <w:pPr>
        <w:tabs>
          <w:tab w:val="left" w:pos="2835"/>
        </w:tabs>
      </w:pPr>
      <w:r>
        <w:tab/>
      </w:r>
      <w:r>
        <w:tab/>
      </w:r>
      <w:r w:rsidR="0082492C" w:rsidRPr="00487289">
        <w:t>Standardy 3.5</w:t>
      </w:r>
      <w:r w:rsidR="00094C24">
        <w:t>bp</w:t>
      </w:r>
    </w:p>
    <w:p w:rsidR="0082492C" w:rsidRPr="00487289" w:rsidRDefault="0082492C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Tvůrčí činnost vztahující se ke studijnímu programu </w:t>
      </w:r>
    </w:p>
    <w:p w:rsidR="0082492C" w:rsidRPr="00487289" w:rsidRDefault="0082492C" w:rsidP="0082492C">
      <w:pPr>
        <w:rPr>
          <w:lang w:eastAsia="en-US"/>
        </w:rPr>
      </w:pPr>
    </w:p>
    <w:p w:rsidR="0082492C" w:rsidRPr="00487289" w:rsidRDefault="0082492C" w:rsidP="0082492C">
      <w:pPr>
        <w:jc w:val="both"/>
        <w:rPr>
          <w:lang w:eastAsia="en-US"/>
        </w:rPr>
      </w:pPr>
      <w:r w:rsidRPr="00487289">
        <w:rPr>
          <w:lang w:eastAsia="en-US"/>
        </w:rPr>
        <w:t>Tvůrčí činnost vztahující se k předkládanému studi</w:t>
      </w:r>
      <w:r w:rsidR="00504877" w:rsidRPr="00487289">
        <w:rPr>
          <w:lang w:eastAsia="en-US"/>
        </w:rPr>
        <w:t>j</w:t>
      </w:r>
      <w:r w:rsidRPr="00487289">
        <w:rPr>
          <w:lang w:eastAsia="en-US"/>
        </w:rPr>
        <w:t xml:space="preserve">nímu programu je realizována s ohledem na </w:t>
      </w:r>
      <w:r w:rsidR="00504877" w:rsidRPr="00487289">
        <w:rPr>
          <w:lang w:eastAsia="en-US"/>
        </w:rPr>
        <w:t>jeho rozvoj a propojení s aktuálními trendy v předškolní pedagogice</w:t>
      </w:r>
      <w:r w:rsidRPr="00487289">
        <w:rPr>
          <w:lang w:eastAsia="en-US"/>
        </w:rPr>
        <w:t xml:space="preserve">. V kartách </w:t>
      </w:r>
      <w:r w:rsidR="00E23A15" w:rsidRPr="00487289">
        <w:rPr>
          <w:lang w:eastAsia="en-US"/>
        </w:rPr>
        <w:t>předmětů (část B-II</w:t>
      </w:r>
      <w:r w:rsidRPr="00487289">
        <w:rPr>
          <w:lang w:eastAsia="en-US"/>
        </w:rPr>
        <w:t>I této žádosti) a personálních kartách (C-I této žádosti) jsou uvedeny publikační vý</w:t>
      </w:r>
      <w:r w:rsidR="00E1740B" w:rsidRPr="00487289">
        <w:rPr>
          <w:lang w:eastAsia="en-US"/>
        </w:rPr>
        <w:t>s</w:t>
      </w:r>
      <w:r w:rsidRPr="00487289">
        <w:rPr>
          <w:lang w:eastAsia="en-US"/>
        </w:rPr>
        <w:t>tupy</w:t>
      </w:r>
      <w:r w:rsidR="00E23A15" w:rsidRPr="00487289">
        <w:rPr>
          <w:lang w:eastAsia="en-US"/>
        </w:rPr>
        <w:t xml:space="preserve"> akademických pracovníků a pracovníků z praxe, kteří se podílejí na jeho realizaci. Tvůrčí činnosti je na pracovišti, kde se realizuje studijní program</w:t>
      </w:r>
      <w:r w:rsidR="00504877" w:rsidRPr="00487289">
        <w:rPr>
          <w:lang w:eastAsia="en-US"/>
        </w:rPr>
        <w:t>,</w:t>
      </w:r>
      <w:r w:rsidR="00E23A15" w:rsidRPr="00487289">
        <w:rPr>
          <w:lang w:eastAsia="en-US"/>
        </w:rPr>
        <w:t xml:space="preserve"> věnována velká pozornost, klade se důraz na transfer jejich výsledků a závěrů do výuky a </w:t>
      </w:r>
      <w:r w:rsidR="00993D11">
        <w:rPr>
          <w:lang w:eastAsia="en-US"/>
        </w:rPr>
        <w:t xml:space="preserve">další </w:t>
      </w:r>
      <w:r w:rsidR="001B7A96">
        <w:rPr>
          <w:lang w:eastAsia="en-US"/>
        </w:rPr>
        <w:t>spolupráci</w:t>
      </w:r>
      <w:r w:rsidR="00E23A15" w:rsidRPr="00487289">
        <w:rPr>
          <w:lang w:eastAsia="en-US"/>
        </w:rPr>
        <w:t xml:space="preserve"> se studenty.</w:t>
      </w:r>
    </w:p>
    <w:p w:rsidR="0082492C" w:rsidRPr="00487289" w:rsidRDefault="0082492C" w:rsidP="0082492C">
      <w:pPr>
        <w:rPr>
          <w:lang w:eastAsia="en-US"/>
        </w:rPr>
      </w:pPr>
    </w:p>
    <w:p w:rsidR="0082492C" w:rsidRPr="00487289" w:rsidRDefault="0082492C" w:rsidP="0082492C">
      <w:pPr>
        <w:rPr>
          <w:lang w:eastAsia="en-US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  <w:szCs w:val="20"/>
        </w:rPr>
      </w:pPr>
      <w:r w:rsidRPr="00487289">
        <w:rPr>
          <w:rFonts w:ascii="Times New Roman" w:hAnsi="Times New Roman"/>
          <w:b/>
          <w:color w:val="auto"/>
          <w:sz w:val="24"/>
          <w:szCs w:val="20"/>
        </w:rPr>
        <w:t>Finanční, materiální a další zabezpečení studijního programu</w:t>
      </w:r>
    </w:p>
    <w:p w:rsidR="00936EE4" w:rsidRPr="00487289" w:rsidRDefault="00936EE4" w:rsidP="00936EE4">
      <w:pPr>
        <w:tabs>
          <w:tab w:val="left" w:pos="2835"/>
        </w:tabs>
      </w:pPr>
    </w:p>
    <w:p w:rsidR="00936EE4" w:rsidRPr="00487289" w:rsidRDefault="00936EE4" w:rsidP="00936EE4">
      <w:pPr>
        <w:tabs>
          <w:tab w:val="left" w:pos="2835"/>
        </w:tabs>
      </w:pPr>
      <w:r w:rsidRPr="00487289">
        <w:tab/>
      </w:r>
      <w:r w:rsidRPr="00487289">
        <w:tab/>
        <w:t>Standard 4.1</w:t>
      </w:r>
    </w:p>
    <w:p w:rsidR="00936EE4" w:rsidRPr="00487289" w:rsidRDefault="00936EE4" w:rsidP="00636174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Finanční zabezpečení studijního programu </w:t>
      </w:r>
    </w:p>
    <w:p w:rsidR="00936EE4" w:rsidRPr="00487289" w:rsidRDefault="00936EE4" w:rsidP="00440B6C">
      <w:pPr>
        <w:tabs>
          <w:tab w:val="left" w:pos="2835"/>
        </w:tabs>
      </w:pPr>
    </w:p>
    <w:p w:rsidR="00936EE4" w:rsidRPr="00487289" w:rsidRDefault="00936EE4" w:rsidP="00440B6C">
      <w:pPr>
        <w:tabs>
          <w:tab w:val="left" w:pos="2835"/>
        </w:tabs>
      </w:pPr>
      <w:r w:rsidRPr="00487289">
        <w:t xml:space="preserve">FHS UTB ve Zlíně má zhodnoceny předpokládané finanční náklady na uskutečňování studijního programu a výdaje na inovace, má rovněž zajištěny odpovídající zdroje na </w:t>
      </w:r>
      <w:r w:rsidRPr="00A47444">
        <w:t>pok</w:t>
      </w:r>
      <w:r w:rsidR="00094C24" w:rsidRPr="00A47444">
        <w:t>r</w:t>
      </w:r>
      <w:r w:rsidRPr="00A47444">
        <w:t>ytí těchto</w:t>
      </w:r>
      <w:r w:rsidRPr="00487289">
        <w:t xml:space="preserve"> nákladů.</w:t>
      </w:r>
    </w:p>
    <w:p w:rsidR="00936EE4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</w:r>
    </w:p>
    <w:p w:rsidR="00936EE4" w:rsidRPr="00487289" w:rsidRDefault="00936EE4" w:rsidP="00936EE4">
      <w:pPr>
        <w:tabs>
          <w:tab w:val="left" w:pos="2835"/>
        </w:tabs>
      </w:pPr>
      <w:r w:rsidRPr="00487289">
        <w:tab/>
      </w:r>
      <w:r w:rsidRPr="00487289">
        <w:tab/>
        <w:t>Standard 4.2</w:t>
      </w:r>
    </w:p>
    <w:p w:rsidR="00636174" w:rsidRPr="00487289" w:rsidRDefault="00636174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Materiální a technické zabezpečení studijního programu </w:t>
      </w:r>
    </w:p>
    <w:p w:rsidR="00936EE4" w:rsidRPr="00487289" w:rsidRDefault="00936EE4" w:rsidP="00440B6C">
      <w:pPr>
        <w:tabs>
          <w:tab w:val="left" w:pos="2835"/>
        </w:tabs>
      </w:pPr>
    </w:p>
    <w:p w:rsidR="00AE7160" w:rsidRPr="00487289" w:rsidRDefault="00936EE4" w:rsidP="00B24B2F">
      <w:pPr>
        <w:shd w:val="clear" w:color="auto" w:fill="FFFFFF" w:themeFill="background1"/>
        <w:tabs>
          <w:tab w:val="left" w:pos="2835"/>
        </w:tabs>
        <w:jc w:val="both"/>
      </w:pPr>
      <w:r w:rsidRPr="00A47444">
        <w:t xml:space="preserve">FHS UTB ve Zlíně má </w:t>
      </w:r>
      <w:r w:rsidR="00E1740B" w:rsidRPr="00A47444">
        <w:t>zajištěnou</w:t>
      </w:r>
      <w:r w:rsidR="00CA6663" w:rsidRPr="00A47444">
        <w:t xml:space="preserve"> </w:t>
      </w:r>
      <w:r w:rsidR="002404A3" w:rsidRPr="00A47444">
        <w:t xml:space="preserve">vhodnou </w:t>
      </w:r>
      <w:r w:rsidR="00CA6663" w:rsidRPr="00A47444">
        <w:t xml:space="preserve">infrastrukturu pro </w:t>
      </w:r>
      <w:r w:rsidR="00AE7160" w:rsidRPr="00A47444">
        <w:t xml:space="preserve">realizaci </w:t>
      </w:r>
      <w:r w:rsidR="00CA6663" w:rsidRPr="00A47444">
        <w:t>výuk</w:t>
      </w:r>
      <w:r w:rsidR="00AE7160" w:rsidRPr="00A47444">
        <w:t>y</w:t>
      </w:r>
      <w:r w:rsidR="00CA6663" w:rsidRPr="00A47444">
        <w:t xml:space="preserve">. </w:t>
      </w:r>
      <w:r w:rsidR="004F1B65" w:rsidRPr="00A47444">
        <w:t>Od ledna 2018</w:t>
      </w:r>
      <w:r w:rsidR="00AE7160" w:rsidRPr="00A47444">
        <w:t xml:space="preserve"> sídlí FHS </w:t>
      </w:r>
      <w:r w:rsidR="004F1B65" w:rsidRPr="00A47444">
        <w:t>(a teda i pracoviště, které bude program realizovat) ve zcela nových</w:t>
      </w:r>
      <w:r w:rsidR="00AE7160" w:rsidRPr="00A47444">
        <w:t xml:space="preserve"> moderní</w:t>
      </w:r>
      <w:r w:rsidR="004F1B65" w:rsidRPr="00A47444">
        <w:t>ch prostorech.</w:t>
      </w:r>
      <w:r w:rsidR="00AE7160" w:rsidRPr="00A47444">
        <w:t xml:space="preserve"> </w:t>
      </w:r>
      <w:r w:rsidR="00A47444" w:rsidRPr="00A47444">
        <w:t>Tento nový v</w:t>
      </w:r>
      <w:r w:rsidR="00AE7160" w:rsidRPr="00A47444">
        <w:t>zdělávací komplex</w:t>
      </w:r>
      <w:r w:rsidR="004F1B65" w:rsidRPr="00A47444">
        <w:t xml:space="preserve"> UTB s označením U18 </w:t>
      </w:r>
      <w:r w:rsidR="00A47444" w:rsidRPr="00A47444">
        <w:t xml:space="preserve">disponuje </w:t>
      </w:r>
      <w:r w:rsidR="00AE7160" w:rsidRPr="00A47444">
        <w:t>odpovídající</w:t>
      </w:r>
      <w:r w:rsidR="004F1B65" w:rsidRPr="00A47444">
        <w:t>m</w:t>
      </w:r>
      <w:r w:rsidR="00AE7160" w:rsidRPr="00A47444">
        <w:t xml:space="preserve"> materiální</w:t>
      </w:r>
      <w:r w:rsidR="004F1B65" w:rsidRPr="00A47444">
        <w:t>m a technick</w:t>
      </w:r>
      <w:r w:rsidR="002404A3" w:rsidRPr="00A47444">
        <w:t>ý</w:t>
      </w:r>
      <w:r w:rsidR="004F1B65" w:rsidRPr="00A47444">
        <w:t>m</w:t>
      </w:r>
      <w:r w:rsidR="00AE7160" w:rsidRPr="00A47444">
        <w:t xml:space="preserve"> zabezpečení</w:t>
      </w:r>
      <w:r w:rsidR="004F1B65" w:rsidRPr="00A47444">
        <w:t>m</w:t>
      </w:r>
      <w:r w:rsidR="00AE7160" w:rsidRPr="00A47444">
        <w:t xml:space="preserve">, </w:t>
      </w:r>
      <w:r w:rsidR="00A47444" w:rsidRPr="00A47444">
        <w:t xml:space="preserve">s </w:t>
      </w:r>
      <w:r w:rsidR="00AE7160" w:rsidRPr="00A47444">
        <w:t>dostateč</w:t>
      </w:r>
      <w:r w:rsidR="002404A3" w:rsidRPr="00A47444">
        <w:t>nými výukovými</w:t>
      </w:r>
      <w:r w:rsidR="00AE7160" w:rsidRPr="00A47444">
        <w:t xml:space="preserve"> a studijní</w:t>
      </w:r>
      <w:r w:rsidR="002404A3" w:rsidRPr="00A47444">
        <w:t>mi</w:t>
      </w:r>
      <w:r w:rsidR="00BD4E40" w:rsidRPr="00A47444">
        <w:t xml:space="preserve"> prostory.</w:t>
      </w:r>
      <w:r w:rsidR="00AE7160" w:rsidRPr="00A47444">
        <w:t xml:space="preserve"> </w:t>
      </w:r>
      <w:r w:rsidR="00BD4E40" w:rsidRPr="00A47444">
        <w:t>Z</w:t>
      </w:r>
      <w:r w:rsidR="00AE7160" w:rsidRPr="00A47444">
        <w:t xml:space="preserve">abezpečeno </w:t>
      </w:r>
      <w:r w:rsidR="004F1B65" w:rsidRPr="00A47444">
        <w:t>je</w:t>
      </w:r>
      <w:r w:rsidR="00AE7160" w:rsidRPr="00A47444">
        <w:t xml:space="preserve"> dobré vybavení učeben reflektující na potřeby a </w:t>
      </w:r>
      <w:r w:rsidR="00AE7160" w:rsidRPr="0030225F">
        <w:t>počty studentů, přirozeně s ohledem na požadavky a profil studijního programu.</w:t>
      </w:r>
      <w:r w:rsidR="00BF3A6F" w:rsidRPr="0030225F">
        <w:t xml:space="preserve"> V prostorách tak byly </w:t>
      </w:r>
      <w:r w:rsidR="00BF3A6F" w:rsidRPr="0030225F">
        <w:lastRenderedPageBreak/>
        <w:t>vybudovány kupříkladu  učebny</w:t>
      </w:r>
      <w:r w:rsidR="009018C8">
        <w:t xml:space="preserve"> vybaveny</w:t>
      </w:r>
      <w:r w:rsidR="00BF3A6F" w:rsidRPr="0030225F">
        <w:t xml:space="preserve"> pro hudební a výtvarné vzdělávání nebo  pro výuku v oblasti přírodních věd.</w:t>
      </w:r>
    </w:p>
    <w:p w:rsidR="00B24B2F" w:rsidRPr="00487289" w:rsidRDefault="00B24B2F" w:rsidP="00B24B2F">
      <w:pPr>
        <w:tabs>
          <w:tab w:val="left" w:pos="2835"/>
        </w:tabs>
      </w:pPr>
    </w:p>
    <w:p w:rsidR="00B24B2F" w:rsidRPr="00487289" w:rsidRDefault="00B24B2F" w:rsidP="00B24B2F">
      <w:pPr>
        <w:tabs>
          <w:tab w:val="left" w:pos="2835"/>
        </w:tabs>
      </w:pPr>
      <w:r w:rsidRPr="00487289">
        <w:tab/>
      </w:r>
      <w:r w:rsidRPr="00487289">
        <w:tab/>
        <w:t>Standard 4.3</w:t>
      </w:r>
    </w:p>
    <w:p w:rsidR="00636174" w:rsidRPr="00487289" w:rsidRDefault="00636174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Odborná literatura a elektronické databáze odpovídající studijnímu programu </w:t>
      </w:r>
    </w:p>
    <w:p w:rsidR="00B24B2F" w:rsidRPr="00487289" w:rsidRDefault="00B24B2F" w:rsidP="00440B6C">
      <w:pPr>
        <w:tabs>
          <w:tab w:val="left" w:pos="2835"/>
        </w:tabs>
      </w:pPr>
    </w:p>
    <w:p w:rsidR="002F5B7F" w:rsidRPr="00487289" w:rsidRDefault="00B24B2F" w:rsidP="002F5B7F">
      <w:pPr>
        <w:tabs>
          <w:tab w:val="left" w:pos="2835"/>
        </w:tabs>
        <w:jc w:val="both"/>
      </w:pPr>
      <w:r w:rsidRPr="00487289">
        <w:t>Jak je uvedeno v</w:t>
      </w:r>
      <w:r w:rsidR="001B7A96">
        <w:t xml:space="preserve"> </w:t>
      </w:r>
      <w:r w:rsidRPr="00487289">
        <w:t xml:space="preserve">částech </w:t>
      </w:r>
      <w:r w:rsidR="002F5B7F" w:rsidRPr="00487289">
        <w:t xml:space="preserve">C-III a </w:t>
      </w:r>
      <w:r w:rsidRPr="00487289">
        <w:t>St</w:t>
      </w:r>
      <w:r w:rsidR="002F5B7F" w:rsidRPr="00487289">
        <w:t>andard 1.12</w:t>
      </w:r>
      <w:r w:rsidR="00D677D2" w:rsidRPr="00487289">
        <w:t xml:space="preserve"> této žádosti, studenti mají dostatečný prostor </w:t>
      </w:r>
      <w:r w:rsidR="002F5B7F" w:rsidRPr="00487289">
        <w:t>pro studium, rovněž</w:t>
      </w:r>
      <w:r w:rsidR="00D677D2" w:rsidRPr="00487289">
        <w:t xml:space="preserve"> přístup k odborné literatuře a</w:t>
      </w:r>
      <w:r w:rsidR="002F5B7F" w:rsidRPr="00487289">
        <w:t xml:space="preserve"> daším informačním zdrojům odovíd</w:t>
      </w:r>
      <w:r w:rsidR="00D677D2" w:rsidRPr="00487289">
        <w:t>ajícím studijnímu programu.</w:t>
      </w:r>
      <w:r w:rsidR="002F5B7F" w:rsidRPr="00487289">
        <w:t xml:space="preserve"> Dílčí aktivitou pracoviště (Ústav školní pedagogiky)</w:t>
      </w:r>
      <w:r w:rsidR="00E1740B" w:rsidRPr="00487289">
        <w:t xml:space="preserve"> pro studenty programů, které</w:t>
      </w:r>
      <w:r w:rsidR="002F5B7F" w:rsidRPr="00487289">
        <w:t xml:space="preserve"> realizuje, je zří</w:t>
      </w:r>
      <w:r w:rsidR="002404A3">
        <w:t>zení tzv. Miniknihovny nacházející se v </w:t>
      </w:r>
      <w:r w:rsidR="00BF3A6F">
        <w:t>prostorách</w:t>
      </w:r>
      <w:r w:rsidR="002404A3">
        <w:t xml:space="preserve"> K</w:t>
      </w:r>
      <w:r w:rsidR="002F5B7F" w:rsidRPr="00487289">
        <w:t>nihovny UTB. Miniknihovna obsahuje aktuálně 562 nejnovějších domácích, ale především zahraničních titulů s úzkou specifikací na pedagogické vědy a výzkum. Tituly byly z</w:t>
      </w:r>
      <w:r w:rsidR="00E1740B" w:rsidRPr="00487289">
        <w:t>abezpečeny z projektů pracoviště</w:t>
      </w:r>
      <w:r w:rsidR="002F5B7F" w:rsidRPr="00487289">
        <w:t xml:space="preserve"> a jsou k dispozici především jeho studentům.</w:t>
      </w:r>
    </w:p>
    <w:p w:rsidR="00FD7856" w:rsidRPr="00487289" w:rsidRDefault="00FD7856" w:rsidP="002F5B7F">
      <w:pPr>
        <w:rPr>
          <w:bCs/>
        </w:rPr>
      </w:pPr>
    </w:p>
    <w:p w:rsidR="00636174" w:rsidRPr="00487289" w:rsidRDefault="00636174" w:rsidP="00440B6C">
      <w:pPr>
        <w:ind w:left="1134" w:hanging="425"/>
        <w:rPr>
          <w:bCs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  <w:szCs w:val="20"/>
        </w:rPr>
      </w:pPr>
      <w:r w:rsidRPr="00487289">
        <w:rPr>
          <w:rFonts w:ascii="Times New Roman" w:hAnsi="Times New Roman"/>
          <w:b/>
          <w:color w:val="auto"/>
          <w:sz w:val="24"/>
          <w:szCs w:val="20"/>
        </w:rPr>
        <w:t xml:space="preserve">Garant studijního programu </w:t>
      </w:r>
    </w:p>
    <w:p w:rsidR="0079699C" w:rsidRPr="00487289" w:rsidRDefault="0079699C" w:rsidP="00636174">
      <w:pPr>
        <w:rPr>
          <w:lang w:eastAsia="en-US"/>
        </w:rPr>
      </w:pPr>
    </w:p>
    <w:p w:rsidR="0079699C" w:rsidRPr="00487289" w:rsidRDefault="0079699C" w:rsidP="0079699C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 5.1</w:t>
      </w:r>
    </w:p>
    <w:p w:rsidR="0079699C" w:rsidRPr="00487289" w:rsidRDefault="0079699C" w:rsidP="00636174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Pravomoci a odpovědnost garanta </w:t>
      </w:r>
    </w:p>
    <w:p w:rsidR="0079699C" w:rsidRPr="00487289" w:rsidRDefault="0079699C" w:rsidP="00440B6C"/>
    <w:p w:rsidR="001F131F" w:rsidRPr="00487289" w:rsidRDefault="0079699C" w:rsidP="00BD4E40">
      <w:pPr>
        <w:jc w:val="both"/>
      </w:pPr>
      <w:r w:rsidRPr="00487289">
        <w:t>FHS UTB ve Zlíně má</w:t>
      </w:r>
      <w:r w:rsidR="00E1740B" w:rsidRPr="00487289">
        <w:t xml:space="preserve"> v</w:t>
      </w:r>
      <w:r w:rsidRPr="00487289">
        <w:t xml:space="preserve"> dostatečné míře vymezeny pravomoci a odpovědnost garanta studijního programu s cílem zabezpečit reálnou kvalitu studijního programu. Upravuje je </w:t>
      </w:r>
      <w:r w:rsidR="00636174" w:rsidRPr="00487289">
        <w:t>Směrnice děkanky</w:t>
      </w:r>
      <w:r w:rsidR="005D0407" w:rsidRPr="00487289">
        <w:t xml:space="preserve"> SD/08/2015 „Postavení garanta studijního programu/oboru a ředitele ústavu ve vztahu ke studijnímu programu/oboru“. </w:t>
      </w:r>
      <w:r w:rsidR="005D0407" w:rsidRPr="00487289">
        <w:rPr>
          <w:rStyle w:val="Znakapoznpodarou"/>
        </w:rPr>
        <w:footnoteReference w:id="33"/>
      </w:r>
      <w:r w:rsidR="00897991" w:rsidRPr="00487289">
        <w:t xml:space="preserve"> Jasně vymezuje postavení, práva a povinnosti garanta a jeho vztah k řediteli ústavu, na kterém se program má realizovat.</w:t>
      </w:r>
    </w:p>
    <w:p w:rsidR="001F131F" w:rsidRPr="00487289" w:rsidRDefault="001F131F" w:rsidP="00440B6C"/>
    <w:p w:rsidR="00897991" w:rsidRPr="00487289" w:rsidRDefault="00897991" w:rsidP="00897991">
      <w:r w:rsidRPr="00487289">
        <w:tab/>
      </w:r>
      <w:r w:rsidRPr="00487289">
        <w:tab/>
      </w:r>
      <w:r w:rsidRPr="00487289">
        <w:tab/>
      </w:r>
      <w:r w:rsidRPr="00487289">
        <w:tab/>
      </w:r>
      <w:r w:rsidRPr="00487289">
        <w:tab/>
        <w:t>Standardy 5.2</w:t>
      </w:r>
      <w:r w:rsidR="00BD4E40">
        <w:t>bp</w:t>
      </w:r>
      <w:r w:rsidRPr="00487289">
        <w:t>-5.4</w:t>
      </w:r>
    </w:p>
    <w:p w:rsidR="00D257F8" w:rsidRPr="00487289" w:rsidRDefault="00D257F8" w:rsidP="00440B6C"/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Zhodnocení osoby garanta z hlediska naplnění standardů </w:t>
      </w:r>
    </w:p>
    <w:p w:rsidR="00897991" w:rsidRPr="00487289" w:rsidRDefault="00897991" w:rsidP="00897991">
      <w:pPr>
        <w:rPr>
          <w:lang w:eastAsia="en-US"/>
        </w:rPr>
      </w:pPr>
    </w:p>
    <w:p w:rsidR="00897991" w:rsidRPr="00487289" w:rsidRDefault="00897991" w:rsidP="00897991">
      <w:pPr>
        <w:jc w:val="both"/>
        <w:rPr>
          <w:lang w:eastAsia="en-US"/>
        </w:rPr>
      </w:pPr>
      <w:r w:rsidRPr="00487289">
        <w:rPr>
          <w:lang w:eastAsia="en-US"/>
        </w:rPr>
        <w:t>Garantem předkládaného studijního programu je akademický pracovník, který byl jmenován docentem. Doc. PaedDr. Jana Majerčíková, PhD.</w:t>
      </w:r>
      <w:r w:rsidR="00773096" w:rsidRPr="00487289">
        <w:rPr>
          <w:lang w:eastAsia="en-US"/>
        </w:rPr>
        <w:t xml:space="preserve"> disponuje</w:t>
      </w:r>
      <w:r w:rsidRPr="00487289">
        <w:rPr>
          <w:lang w:eastAsia="en-US"/>
        </w:rPr>
        <w:t xml:space="preserve"> odborno</w:t>
      </w:r>
      <w:r w:rsidR="00BF3A6F">
        <w:rPr>
          <w:lang w:eastAsia="en-US"/>
        </w:rPr>
        <w:t>u kvalifikací</w:t>
      </w:r>
      <w:r w:rsidRPr="00487289">
        <w:rPr>
          <w:lang w:eastAsia="en-US"/>
        </w:rPr>
        <w:t xml:space="preserve"> vztahující se k danému studijnímu programu a v posledních 5 letech vykonávala tvůrčí činnost, která odpovídá oblasti vzdělávání, v</w:t>
      </w:r>
      <w:r w:rsidR="001B7A96">
        <w:rPr>
          <w:lang w:eastAsia="en-US"/>
        </w:rPr>
        <w:t xml:space="preserve"> jejímž </w:t>
      </w:r>
      <w:r w:rsidRPr="00487289">
        <w:rPr>
          <w:lang w:eastAsia="en-US"/>
        </w:rPr>
        <w:t>rámci má být předkládaný</w:t>
      </w:r>
      <w:r w:rsidR="00E1740B" w:rsidRPr="00487289">
        <w:rPr>
          <w:lang w:eastAsia="en-US"/>
        </w:rPr>
        <w:t xml:space="preserve"> </w:t>
      </w:r>
      <w:r w:rsidRPr="00487289">
        <w:rPr>
          <w:lang w:eastAsia="en-US"/>
        </w:rPr>
        <w:t xml:space="preserve">bakalářský profesně zaměřený </w:t>
      </w:r>
      <w:r w:rsidR="00776B27" w:rsidRPr="00487289">
        <w:rPr>
          <w:lang w:eastAsia="en-US"/>
        </w:rPr>
        <w:t xml:space="preserve">studijní </w:t>
      </w:r>
      <w:r w:rsidRPr="00487289">
        <w:rPr>
          <w:lang w:eastAsia="en-US"/>
        </w:rPr>
        <w:t>program uskutečňován</w:t>
      </w:r>
      <w:r w:rsidR="00776B27" w:rsidRPr="00487289">
        <w:rPr>
          <w:lang w:eastAsia="en-US"/>
        </w:rPr>
        <w:t xml:space="preserve"> (viz personální karta)</w:t>
      </w:r>
      <w:r w:rsidRPr="00487289">
        <w:rPr>
          <w:lang w:eastAsia="en-US"/>
        </w:rPr>
        <w:t>.</w:t>
      </w:r>
    </w:p>
    <w:p w:rsidR="00897991" w:rsidRPr="00487289" w:rsidRDefault="00897991" w:rsidP="00897991">
      <w:pPr>
        <w:rPr>
          <w:lang w:eastAsia="en-US"/>
        </w:rPr>
      </w:pPr>
    </w:p>
    <w:p w:rsidR="00097E75" w:rsidRPr="00487289" w:rsidRDefault="00097E75" w:rsidP="00097E75">
      <w:pPr>
        <w:jc w:val="both"/>
        <w:rPr>
          <w:lang w:eastAsia="en-US"/>
        </w:rPr>
      </w:pPr>
      <w:r w:rsidRPr="00487289">
        <w:rPr>
          <w:lang w:eastAsia="en-US"/>
        </w:rPr>
        <w:t>Doc. PaedDr. Jana Majerčíková, PhD.</w:t>
      </w:r>
      <w:r w:rsidR="00773096" w:rsidRPr="00487289">
        <w:rPr>
          <w:lang w:eastAsia="en-US"/>
        </w:rPr>
        <w:t xml:space="preserve"> </w:t>
      </w:r>
      <w:r w:rsidRPr="00487289">
        <w:rPr>
          <w:lang w:eastAsia="en-US"/>
        </w:rPr>
        <w:t>je akademickým pracovníkem FHS UTB ve Zlíně, kde působí</w:t>
      </w:r>
      <w:r w:rsidR="00E27241" w:rsidRPr="00487289">
        <w:rPr>
          <w:lang w:eastAsia="en-US"/>
        </w:rPr>
        <w:t xml:space="preserve"> od roku 2013</w:t>
      </w:r>
      <w:r w:rsidRPr="00487289">
        <w:rPr>
          <w:lang w:eastAsia="en-US"/>
        </w:rPr>
        <w:t xml:space="preserve"> na základě pracovního poměru s celkovou </w:t>
      </w:r>
      <w:r w:rsidR="00773096" w:rsidRPr="00487289">
        <w:rPr>
          <w:lang w:eastAsia="en-US"/>
        </w:rPr>
        <w:t xml:space="preserve">týdenní </w:t>
      </w:r>
      <w:r w:rsidRPr="00487289">
        <w:rPr>
          <w:lang w:eastAsia="en-US"/>
        </w:rPr>
        <w:t>pracovní dobou o</w:t>
      </w:r>
      <w:r w:rsidR="00773096" w:rsidRPr="00487289">
        <w:rPr>
          <w:lang w:eastAsia="en-US"/>
        </w:rPr>
        <w:t>dpovídající stanovené týdenní p</w:t>
      </w:r>
      <w:r w:rsidRPr="00487289">
        <w:rPr>
          <w:lang w:eastAsia="en-US"/>
        </w:rPr>
        <w:t>racovní době podle §79 zákoníku práce.</w:t>
      </w:r>
      <w:ins w:id="465" w:author="Jana_PC" w:date="2018-05-18T14:45:00Z">
        <w:r w:rsidR="00077EEA">
          <w:rPr>
            <w:lang w:eastAsia="en-US"/>
          </w:rPr>
          <w:t xml:space="preserve"> </w:t>
        </w:r>
      </w:ins>
      <w:ins w:id="466" w:author="Jana_PC" w:date="2018-05-18T14:47:00Z">
        <w:r w:rsidR="00077EEA">
          <w:rPr>
            <w:lang w:eastAsia="en-US"/>
          </w:rPr>
          <w:t>Je plně usazena v českém vysokoškolském</w:t>
        </w:r>
      </w:ins>
      <w:ins w:id="467" w:author="Jana_PC" w:date="2018-05-19T00:05:00Z">
        <w:r w:rsidR="00DC77DD">
          <w:rPr>
            <w:lang w:eastAsia="en-US"/>
          </w:rPr>
          <w:t xml:space="preserve"> a pedagogickém</w:t>
        </w:r>
      </w:ins>
      <w:ins w:id="468" w:author="Jana_PC" w:date="2018-05-18T14:47:00Z">
        <w:r w:rsidR="00077EEA">
          <w:rPr>
            <w:lang w:eastAsia="en-US"/>
          </w:rPr>
          <w:t xml:space="preserve"> prostředí, </w:t>
        </w:r>
      </w:ins>
      <w:ins w:id="469" w:author="Jana_PC" w:date="2018-05-19T00:01:00Z">
        <w:r w:rsidR="00BE215B">
          <w:rPr>
            <w:lang w:eastAsia="en-US"/>
          </w:rPr>
          <w:t xml:space="preserve">je členka českých profesních </w:t>
        </w:r>
      </w:ins>
      <w:ins w:id="470" w:author="§.opiékoiíkkoíikoíi" w:date="2018-05-27T19:57:00Z">
        <w:r w:rsidR="0069752A">
          <w:rPr>
            <w:lang w:eastAsia="en-US"/>
          </w:rPr>
          <w:t>or</w:t>
        </w:r>
      </w:ins>
      <w:ins w:id="471" w:author="§.opiékoiíkkoíikoíi" w:date="2018-05-27T19:58:00Z">
        <w:r w:rsidR="0069752A">
          <w:rPr>
            <w:lang w:eastAsia="en-US"/>
          </w:rPr>
          <w:t>ga</w:t>
        </w:r>
      </w:ins>
      <w:ins w:id="472" w:author="§.opiékoiíkkoíikoíi" w:date="2018-05-27T19:57:00Z">
        <w:r w:rsidR="0069752A">
          <w:rPr>
            <w:lang w:eastAsia="en-US"/>
          </w:rPr>
          <w:t xml:space="preserve">nizací </w:t>
        </w:r>
      </w:ins>
      <w:ins w:id="473" w:author="Jana_PC" w:date="2018-05-19T00:01:00Z">
        <w:r w:rsidR="00BE215B">
          <w:rPr>
            <w:lang w:eastAsia="en-US"/>
          </w:rPr>
          <w:t>(A</w:t>
        </w:r>
      </w:ins>
      <w:ins w:id="474" w:author="Jana_PC" w:date="2018-05-19T00:02:00Z">
        <w:r w:rsidR="00BE215B">
          <w:rPr>
            <w:lang w:eastAsia="en-US"/>
          </w:rPr>
          <w:t>sociace předškolní výchovy, Česká pedagogická společnost, Česká asociace pedagogického výukumu, OMEP</w:t>
        </w:r>
      </w:ins>
      <w:ins w:id="475" w:author="Jana_PC" w:date="2018-05-19T00:03:00Z">
        <w:r w:rsidR="00BE215B">
          <w:rPr>
            <w:lang w:eastAsia="en-US"/>
          </w:rPr>
          <w:t>)</w:t>
        </w:r>
      </w:ins>
      <w:ins w:id="476" w:author="§.opiékoiíkkoíikoíi" w:date="2018-05-27T19:58:00Z">
        <w:r w:rsidR="0069752A">
          <w:rPr>
            <w:lang w:eastAsia="en-US"/>
          </w:rPr>
          <w:t>,</w:t>
        </w:r>
      </w:ins>
      <w:ins w:id="477" w:author="Jana_PC" w:date="2018-05-19T00:03:00Z">
        <w:r w:rsidR="00BE215B">
          <w:rPr>
            <w:lang w:eastAsia="en-US"/>
          </w:rPr>
          <w:t xml:space="preserve"> pracuje v projektu ČSI</w:t>
        </w:r>
      </w:ins>
      <w:ins w:id="478" w:author="Jana_PC" w:date="2018-05-19T00:02:00Z">
        <w:r w:rsidR="00BE215B">
          <w:rPr>
            <w:lang w:eastAsia="en-US"/>
          </w:rPr>
          <w:t xml:space="preserve">, </w:t>
        </w:r>
      </w:ins>
      <w:ins w:id="479" w:author="Jana_PC" w:date="2018-05-18T14:47:00Z">
        <w:r w:rsidR="00077EEA">
          <w:rPr>
            <w:lang w:eastAsia="en-US"/>
          </w:rPr>
          <w:t>d</w:t>
        </w:r>
      </w:ins>
      <w:ins w:id="480" w:author="Jana_PC" w:date="2018-05-18T14:45:00Z">
        <w:r w:rsidR="00077EEA">
          <w:rPr>
            <w:lang w:eastAsia="en-US"/>
          </w:rPr>
          <w:t xml:space="preserve">vakrát po sobě </w:t>
        </w:r>
      </w:ins>
      <w:ins w:id="481" w:author="Jana_PC" w:date="2018-05-18T14:51:00Z">
        <w:r w:rsidR="00905DA4">
          <w:rPr>
            <w:lang w:eastAsia="en-US"/>
          </w:rPr>
          <w:t xml:space="preserve">získala </w:t>
        </w:r>
      </w:ins>
      <w:ins w:id="482" w:author="Jana_PC" w:date="2018-05-18T14:46:00Z">
        <w:r w:rsidR="00077EEA">
          <w:rPr>
            <w:lang w:eastAsia="en-US"/>
          </w:rPr>
          <w:t xml:space="preserve">pracovní smlouvu </w:t>
        </w:r>
      </w:ins>
      <w:ins w:id="483" w:author="Jana_PC" w:date="2018-05-18T14:47:00Z">
        <w:r w:rsidR="00077EEA">
          <w:rPr>
            <w:lang w:eastAsia="en-US"/>
          </w:rPr>
          <w:t>v délce t</w:t>
        </w:r>
      </w:ins>
      <w:ins w:id="484" w:author="Jana_PC" w:date="2018-05-19T00:03:00Z">
        <w:r w:rsidR="00BE215B">
          <w:rPr>
            <w:lang w:eastAsia="en-US"/>
          </w:rPr>
          <w:t>r</w:t>
        </w:r>
      </w:ins>
      <w:ins w:id="485" w:author="Jana_PC" w:date="2018-05-18T14:47:00Z">
        <w:r w:rsidR="00077EEA">
          <w:rPr>
            <w:lang w:eastAsia="en-US"/>
          </w:rPr>
          <w:t>vání</w:t>
        </w:r>
      </w:ins>
      <w:ins w:id="486" w:author="Jana_PC" w:date="2018-05-18T14:46:00Z">
        <w:r w:rsidR="00BE215B">
          <w:rPr>
            <w:lang w:eastAsia="en-US"/>
          </w:rPr>
          <w:t xml:space="preserve"> 3 </w:t>
        </w:r>
      </w:ins>
      <w:ins w:id="487" w:author="Jana_PC" w:date="2018-05-19T00:03:00Z">
        <w:r w:rsidR="00BE215B">
          <w:rPr>
            <w:lang w:eastAsia="en-US"/>
          </w:rPr>
          <w:t>let</w:t>
        </w:r>
      </w:ins>
      <w:ins w:id="488" w:author="Jana_PC" w:date="2018-05-18T14:51:00Z">
        <w:r w:rsidR="00905DA4">
          <w:rPr>
            <w:lang w:eastAsia="en-US"/>
          </w:rPr>
          <w:t xml:space="preserve"> a</w:t>
        </w:r>
      </w:ins>
      <w:ins w:id="489" w:author="Jana_PC" w:date="2018-05-18T14:46:00Z">
        <w:r w:rsidR="00077EEA">
          <w:rPr>
            <w:lang w:eastAsia="en-US"/>
          </w:rPr>
          <w:t xml:space="preserve"> perspektivně se počítá s</w:t>
        </w:r>
      </w:ins>
      <w:ins w:id="490" w:author="Jana_PC" w:date="2018-05-18T14:47:00Z">
        <w:r w:rsidR="00077EEA">
          <w:rPr>
            <w:lang w:eastAsia="en-US"/>
          </w:rPr>
          <w:t xml:space="preserve"> prodlo</w:t>
        </w:r>
      </w:ins>
      <w:ins w:id="491" w:author="§.opiékoiíkkoíikoíi" w:date="2018-05-27T19:58:00Z">
        <w:r w:rsidR="0069752A">
          <w:rPr>
            <w:lang w:eastAsia="en-US"/>
          </w:rPr>
          <w:t>u</w:t>
        </w:r>
      </w:ins>
      <w:ins w:id="492" w:author="Jana_PC" w:date="2018-05-18T14:47:00Z">
        <w:r w:rsidR="00077EEA">
          <w:rPr>
            <w:lang w:eastAsia="en-US"/>
          </w:rPr>
          <w:t xml:space="preserve">žením </w:t>
        </w:r>
      </w:ins>
      <w:ins w:id="493" w:author="Jana_PC" w:date="2018-05-19T00:05:00Z">
        <w:r w:rsidR="00DC77DD">
          <w:rPr>
            <w:lang w:eastAsia="en-US"/>
          </w:rPr>
          <w:t xml:space="preserve">spolupráce </w:t>
        </w:r>
      </w:ins>
      <w:ins w:id="494" w:author="Jana_PC" w:date="2018-05-18T14:47:00Z">
        <w:r w:rsidR="00077EEA">
          <w:rPr>
            <w:lang w:eastAsia="en-US"/>
          </w:rPr>
          <w:t>a</w:t>
        </w:r>
      </w:ins>
      <w:ins w:id="495" w:author="Jana_PC" w:date="2018-05-18T14:46:00Z">
        <w:r w:rsidR="00077EEA">
          <w:rPr>
            <w:lang w:eastAsia="en-US"/>
          </w:rPr>
          <w:t xml:space="preserve"> působením na FHS UTB ve Zlíně i v budoucnosti.</w:t>
        </w:r>
      </w:ins>
    </w:p>
    <w:p w:rsidR="0047674A" w:rsidRPr="00487289" w:rsidRDefault="0047674A" w:rsidP="00097E75">
      <w:pPr>
        <w:jc w:val="both"/>
        <w:rPr>
          <w:lang w:eastAsia="en-US"/>
        </w:rPr>
      </w:pPr>
    </w:p>
    <w:p w:rsidR="0047674A" w:rsidRPr="00487289" w:rsidRDefault="0047674A" w:rsidP="00097E75">
      <w:pPr>
        <w:jc w:val="both"/>
        <w:rPr>
          <w:lang w:eastAsia="en-US"/>
        </w:rPr>
      </w:pPr>
      <w:r w:rsidRPr="00487289">
        <w:rPr>
          <w:lang w:eastAsia="en-US"/>
        </w:rPr>
        <w:t>Doc.</w:t>
      </w:r>
      <w:r w:rsidR="00E1740B" w:rsidRPr="00487289">
        <w:rPr>
          <w:lang w:eastAsia="en-US"/>
        </w:rPr>
        <w:t xml:space="preserve"> PaedDr. Jana Majerčíková, PhD.</w:t>
      </w:r>
      <w:r w:rsidR="008408A8">
        <w:rPr>
          <w:lang w:eastAsia="en-US"/>
        </w:rPr>
        <w:t xml:space="preserve"> jako </w:t>
      </w:r>
      <w:del w:id="496" w:author="Jana_PC" w:date="2018-05-19T00:04:00Z">
        <w:r w:rsidR="008408A8" w:rsidDel="00BE215B">
          <w:rPr>
            <w:lang w:eastAsia="en-US"/>
          </w:rPr>
          <w:delText xml:space="preserve">potenciální </w:delText>
        </w:r>
      </w:del>
      <w:r w:rsidR="008408A8">
        <w:rPr>
          <w:lang w:eastAsia="en-US"/>
        </w:rPr>
        <w:t>garant</w:t>
      </w:r>
      <w:r w:rsidR="00E1740B" w:rsidRPr="00487289">
        <w:rPr>
          <w:lang w:eastAsia="en-US"/>
        </w:rPr>
        <w:t xml:space="preserve"> </w:t>
      </w:r>
      <w:r w:rsidRPr="00487289">
        <w:rPr>
          <w:lang w:eastAsia="en-US"/>
        </w:rPr>
        <w:t>splňuje podmínky týkající se maximálního počtu garantovaných studijních programů. V případě garantování předkládaného studijního programu by byla garantkou jednoho studijního programu.</w:t>
      </w:r>
    </w:p>
    <w:p w:rsidR="0047674A" w:rsidRPr="00487289" w:rsidRDefault="0047674A" w:rsidP="00097E75">
      <w:pPr>
        <w:jc w:val="both"/>
        <w:rPr>
          <w:lang w:eastAsia="en-US"/>
        </w:rPr>
      </w:pPr>
    </w:p>
    <w:p w:rsidR="00897991" w:rsidRPr="00487289" w:rsidRDefault="00897991" w:rsidP="00897991">
      <w:pPr>
        <w:rPr>
          <w:lang w:eastAsia="en-US"/>
        </w:rPr>
      </w:pPr>
    </w:p>
    <w:p w:rsidR="00FD7856" w:rsidRPr="00487289" w:rsidRDefault="00FD7856" w:rsidP="00440B6C">
      <w:pPr>
        <w:pStyle w:val="Nadpis2"/>
        <w:spacing w:before="0" w:line="240" w:lineRule="auto"/>
        <w:rPr>
          <w:rFonts w:ascii="Times New Roman" w:hAnsi="Times New Roman"/>
          <w:b/>
          <w:color w:val="auto"/>
          <w:sz w:val="24"/>
          <w:szCs w:val="20"/>
        </w:rPr>
      </w:pPr>
      <w:r w:rsidRPr="00487289">
        <w:rPr>
          <w:rFonts w:ascii="Times New Roman" w:hAnsi="Times New Roman"/>
          <w:b/>
          <w:color w:val="auto"/>
          <w:sz w:val="24"/>
          <w:szCs w:val="20"/>
        </w:rPr>
        <w:t>Personální zabezpečení studijního programu</w:t>
      </w:r>
    </w:p>
    <w:p w:rsidR="00102A57" w:rsidRPr="00487289" w:rsidRDefault="00102A57" w:rsidP="00102A57">
      <w:pPr>
        <w:ind w:left="2832" w:firstLine="708"/>
      </w:pPr>
    </w:p>
    <w:p w:rsidR="00102A57" w:rsidRPr="00487289" w:rsidRDefault="00A90F04" w:rsidP="00102A57">
      <w:pPr>
        <w:ind w:left="2832" w:firstLine="708"/>
      </w:pPr>
      <w:r w:rsidRPr="00487289">
        <w:t>Standardy 6.1-6.3</w:t>
      </w:r>
      <w:r w:rsidR="00102A57" w:rsidRPr="00487289">
        <w:t>, 6.7-6.8</w:t>
      </w:r>
    </w:p>
    <w:p w:rsidR="00D257F8" w:rsidRPr="00487289" w:rsidRDefault="00D257F8" w:rsidP="00D257F8">
      <w:pPr>
        <w:rPr>
          <w:lang w:eastAsia="en-US"/>
        </w:rPr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Zhodnocení celkového personálního zabezpečení studijního programu z hlediska naplnění standardů </w:t>
      </w:r>
    </w:p>
    <w:p w:rsidR="00102A57" w:rsidRPr="00487289" w:rsidRDefault="00102A57" w:rsidP="00440B6C"/>
    <w:p w:rsidR="0061652F" w:rsidRDefault="00102A57" w:rsidP="0030225F">
      <w:pPr>
        <w:jc w:val="both"/>
        <w:rPr>
          <w:ins w:id="497" w:author="Jana_PC" w:date="2018-05-18T14:53:00Z"/>
        </w:rPr>
      </w:pPr>
      <w:r w:rsidRPr="00487289">
        <w:lastRenderedPageBreak/>
        <w:t>Personální zabezpečení splňuje požadavky standardů pro akreditaci bakalářského studijního programu i s ohledem na pracovní doby těchto akademických pracovníků.</w:t>
      </w:r>
      <w:r w:rsidR="00C93983" w:rsidRPr="00487289">
        <w:t xml:space="preserve"> </w:t>
      </w:r>
      <w:r w:rsidR="00C93983" w:rsidRPr="00A47444">
        <w:t>V</w:t>
      </w:r>
      <w:r w:rsidR="00094C24" w:rsidRPr="00A47444">
        <w:t> </w:t>
      </w:r>
      <w:r w:rsidR="00C93983" w:rsidRPr="00A47444">
        <w:t>následujíc</w:t>
      </w:r>
      <w:r w:rsidR="00094C24" w:rsidRPr="00A47444">
        <w:t xml:space="preserve">í </w:t>
      </w:r>
      <w:r w:rsidR="00C93983" w:rsidRPr="00A47444">
        <w:t>tabulce</w:t>
      </w:r>
      <w:r w:rsidR="00C93983" w:rsidRPr="00487289">
        <w:t xml:space="preserve"> </w:t>
      </w:r>
      <w:r w:rsidR="00351563" w:rsidRPr="00487289">
        <w:t>j</w:t>
      </w:r>
      <w:r w:rsidR="00C93983" w:rsidRPr="00487289">
        <w:t>e uveden přehled počtů pracovníků s</w:t>
      </w:r>
      <w:r w:rsidR="00BF3A6F">
        <w:t> uvedením jejich kvalifikace a působení na UTB nebo mimo ni</w:t>
      </w:r>
      <w:r w:rsidR="00C93983" w:rsidRPr="00487289">
        <w:t>.</w:t>
      </w:r>
      <w:r w:rsidR="003E0DD7">
        <w:t xml:space="preserve"> </w:t>
      </w:r>
      <w:r w:rsidR="00351563" w:rsidRPr="00487289">
        <w:t>Počet akademických pracovníků zabezpečujících studijní program odpovídá typu studijního programu, formě studia, metodám výuky a předpokládanému počtu studentů.</w:t>
      </w:r>
    </w:p>
    <w:p w:rsidR="0099603F" w:rsidRPr="00487289" w:rsidRDefault="0099603F" w:rsidP="0030225F">
      <w:pPr>
        <w:jc w:val="both"/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995"/>
        <w:gridCol w:w="995"/>
        <w:gridCol w:w="995"/>
        <w:gridCol w:w="995"/>
        <w:gridCol w:w="995"/>
        <w:gridCol w:w="995"/>
        <w:gridCol w:w="995"/>
      </w:tblGrid>
      <w:tr w:rsidR="000F2997" w:rsidRPr="00487289" w:rsidTr="00B260FD">
        <w:tc>
          <w:tcPr>
            <w:tcW w:w="10133" w:type="dxa"/>
            <w:gridSpan w:val="8"/>
            <w:tcBorders>
              <w:bottom w:val="double" w:sz="4" w:space="0" w:color="auto"/>
            </w:tcBorders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  <w:sz w:val="24"/>
                <w:szCs w:val="24"/>
              </w:rPr>
            </w:pPr>
            <w:r w:rsidRPr="00487289">
              <w:rPr>
                <w:b/>
                <w:bCs/>
                <w:sz w:val="24"/>
                <w:szCs w:val="24"/>
              </w:rPr>
              <w:t>Personální zabezpečení studijního programu – souhrnné údaje</w:t>
            </w:r>
          </w:p>
        </w:tc>
      </w:tr>
      <w:tr w:rsidR="000F2997" w:rsidRPr="00487289" w:rsidTr="00B260FD">
        <w:tc>
          <w:tcPr>
            <w:tcW w:w="316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Vysoká škola</w:t>
            </w:r>
          </w:p>
        </w:tc>
        <w:tc>
          <w:tcPr>
            <w:tcW w:w="6965" w:type="dxa"/>
            <w:gridSpan w:val="7"/>
            <w:tcBorders>
              <w:top w:val="double" w:sz="4" w:space="0" w:color="auto"/>
            </w:tcBorders>
          </w:tcPr>
          <w:p w:rsidR="000F2997" w:rsidRPr="00487289" w:rsidRDefault="000F2997" w:rsidP="00B260FD">
            <w:pPr>
              <w:jc w:val="both"/>
            </w:pPr>
            <w:r w:rsidRPr="00487289">
              <w:t>Univerzita Tomáše Bati ve Zlíně</w:t>
            </w:r>
          </w:p>
        </w:tc>
      </w:tr>
      <w:tr w:rsidR="000F2997" w:rsidRPr="00487289" w:rsidTr="00B260FD">
        <w:trPr>
          <w:cantSplit/>
        </w:trPr>
        <w:tc>
          <w:tcPr>
            <w:tcW w:w="3168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Součást vysoké školy</w:t>
            </w:r>
          </w:p>
        </w:tc>
        <w:tc>
          <w:tcPr>
            <w:tcW w:w="6965" w:type="dxa"/>
            <w:gridSpan w:val="7"/>
          </w:tcPr>
          <w:p w:rsidR="000F2997" w:rsidRPr="00487289" w:rsidRDefault="000F2997" w:rsidP="00B260FD">
            <w:pPr>
              <w:jc w:val="both"/>
            </w:pPr>
            <w:r w:rsidRPr="00487289">
              <w:t>Fakulta humanitních studií</w:t>
            </w:r>
          </w:p>
        </w:tc>
      </w:tr>
      <w:tr w:rsidR="000F2997" w:rsidRPr="00487289" w:rsidTr="00B260FD">
        <w:trPr>
          <w:cantSplit/>
        </w:trPr>
        <w:tc>
          <w:tcPr>
            <w:tcW w:w="3168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Název studijního programu</w:t>
            </w:r>
          </w:p>
        </w:tc>
        <w:tc>
          <w:tcPr>
            <w:tcW w:w="6965" w:type="dxa"/>
            <w:gridSpan w:val="7"/>
          </w:tcPr>
          <w:p w:rsidR="000F2997" w:rsidRPr="00487289" w:rsidRDefault="000F2997" w:rsidP="00B260FD">
            <w:pPr>
              <w:jc w:val="both"/>
            </w:pPr>
            <w:r w:rsidRPr="00487289">
              <w:t>Učitelství pro mateřské školy</w:t>
            </w:r>
          </w:p>
        </w:tc>
      </w:tr>
      <w:tr w:rsidR="000F2997" w:rsidRPr="00487289" w:rsidTr="00B260FD">
        <w:tc>
          <w:tcPr>
            <w:tcW w:w="3168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Název pracoviště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prof.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doc.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odb. asistenti celkem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lektoři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asistenti</w:t>
            </w:r>
          </w:p>
        </w:tc>
        <w:tc>
          <w:tcPr>
            <w:tcW w:w="995" w:type="dxa"/>
            <w:shd w:val="clear" w:color="auto" w:fill="FFFFFF" w:themeFill="background1"/>
          </w:tcPr>
          <w:p w:rsidR="000F2997" w:rsidRPr="00487289" w:rsidRDefault="000F2997" w:rsidP="00B260FD">
            <w:pPr>
              <w:jc w:val="both"/>
              <w:rPr>
                <w:b/>
                <w:bCs/>
              </w:rPr>
            </w:pPr>
            <w:r w:rsidRPr="00487289">
              <w:rPr>
                <w:b/>
                <w:bCs/>
              </w:rPr>
              <w:t>vědečtí pracov. s hodnosti prof.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pPr>
              <w:jc w:val="both"/>
            </w:pPr>
            <w:r w:rsidRPr="00487289">
              <w:t>Ústav školní pedagogiky/FHS UTB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r w:rsidRPr="00487289">
              <w:t xml:space="preserve">      </w:t>
            </w:r>
            <w:r w:rsidR="001B7A96">
              <w:t>1</w:t>
            </w:r>
            <w:ins w:id="498" w:author="§.opiékoiíkkoíikoíi" w:date="2018-05-27T19:59:00Z">
              <w:r w:rsidR="0069752A">
                <w:t>5</w:t>
              </w:r>
            </w:ins>
            <w:del w:id="499" w:author="§.opiékoiíkkoíikoíi" w:date="2018-05-27T19:59:00Z">
              <w:r w:rsidR="001B7A96" w:rsidDel="0069752A">
                <w:delText>4</w:delText>
              </w:r>
            </w:del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>
              <w:t>3</w:t>
            </w:r>
          </w:p>
        </w:tc>
        <w:tc>
          <w:tcPr>
            <w:tcW w:w="995" w:type="dxa"/>
            <w:vAlign w:val="center"/>
          </w:tcPr>
          <w:p w:rsidR="000F2997" w:rsidRPr="00487289" w:rsidRDefault="00BE60D5" w:rsidP="00B260FD">
            <w:pPr>
              <w:jc w:val="center"/>
            </w:pPr>
            <w:ins w:id="500" w:author="§.opiékoiíkkoíikoíi" w:date="2018-05-26T10:54:00Z">
              <w:r>
                <w:t>6</w:t>
              </w:r>
            </w:ins>
            <w:del w:id="501" w:author="§.opiékoiíkkoíikoíi" w:date="2018-05-26T10:54:00Z">
              <w:r w:rsidR="001B7A96" w:rsidDel="00BE60D5">
                <w:delText>5</w:delText>
              </w:r>
            </w:del>
          </w:p>
        </w:tc>
        <w:tc>
          <w:tcPr>
            <w:tcW w:w="995" w:type="dxa"/>
            <w:shd w:val="clear" w:color="auto" w:fill="auto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4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r w:rsidRPr="00487289">
              <w:t>Centrum výzkumu/FHS UTB</w:t>
            </w:r>
          </w:p>
        </w:tc>
        <w:tc>
          <w:tcPr>
            <w:tcW w:w="995" w:type="dxa"/>
            <w:vAlign w:val="center"/>
          </w:tcPr>
          <w:p w:rsidR="000F2997" w:rsidRPr="00487289" w:rsidRDefault="001B7A96" w:rsidP="00B260FD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1B7A96" w:rsidP="00B260FD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r w:rsidRPr="00487289">
              <w:t>Ústav zdravotnických věd/FHS UTB</w:t>
            </w:r>
          </w:p>
        </w:tc>
        <w:tc>
          <w:tcPr>
            <w:tcW w:w="995" w:type="dxa"/>
            <w:vAlign w:val="center"/>
          </w:tcPr>
          <w:p w:rsidR="000F2997" w:rsidRPr="00487289" w:rsidRDefault="001B7A96" w:rsidP="00B260FD">
            <w:pPr>
              <w:jc w:val="center"/>
            </w:pPr>
            <w:r>
              <w:t>1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1B7A96" w:rsidP="00B260FD">
            <w:pPr>
              <w:jc w:val="center"/>
            </w:pPr>
            <w:r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r w:rsidRPr="00487289">
              <w:t>Centrum jazykového vzdělávání /FHS UTB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>
              <w:t>2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>
              <w:t>1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  <w:vAlign w:val="center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pPr>
              <w:jc w:val="both"/>
            </w:pPr>
            <w:r w:rsidRPr="00487289">
              <w:t>Ústav podnikové ekonomiky/FaME UTB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2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9018C8" w:rsidRPr="00487289" w:rsidRDefault="000F2997" w:rsidP="00B260FD">
            <w:pPr>
              <w:jc w:val="center"/>
            </w:pPr>
            <w:r w:rsidRPr="00487289">
              <w:t>2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BE60D5" w:rsidRPr="00487289" w:rsidTr="00B260FD">
        <w:trPr>
          <w:ins w:id="502" w:author="§.opiékoiíkkoíikoíi" w:date="2018-05-26T10:53:00Z"/>
        </w:trPr>
        <w:tc>
          <w:tcPr>
            <w:tcW w:w="3168" w:type="dxa"/>
          </w:tcPr>
          <w:p w:rsidR="00BE60D5" w:rsidRPr="00487289" w:rsidRDefault="00BE60D5" w:rsidP="00B260FD">
            <w:pPr>
              <w:jc w:val="both"/>
              <w:rPr>
                <w:ins w:id="503" w:author="§.opiékoiíkkoíikoíi" w:date="2018-05-26T10:53:00Z"/>
              </w:rPr>
            </w:pPr>
            <w:ins w:id="504" w:author="§.opiékoiíkkoíikoíi" w:date="2018-05-26T10:53:00Z">
              <w:r>
                <w:t>Ústav ma</w:t>
              </w:r>
            </w:ins>
            <w:ins w:id="505" w:author="§.opiékoiíkkoíikoíi" w:date="2018-05-26T10:54:00Z">
              <w:r>
                <w:t>tematiky/FAI UTB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06" w:author="§.opiékoiíkkoíikoíi" w:date="2018-05-26T10:53:00Z"/>
              </w:rPr>
            </w:pPr>
            <w:ins w:id="507" w:author="§.opiékoiíkkoíikoíi" w:date="2018-05-26T10:54:00Z">
              <w:r>
                <w:t>-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08" w:author="§.opiékoiíkkoíikoíi" w:date="2018-05-26T10:53:00Z"/>
              </w:rPr>
            </w:pPr>
            <w:ins w:id="509" w:author="§.opiékoiíkkoíikoíi" w:date="2018-05-26T10:54:00Z">
              <w:r>
                <w:t>-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10" w:author="§.opiékoiíkkoíikoíi" w:date="2018-05-26T10:53:00Z"/>
              </w:rPr>
            </w:pPr>
            <w:ins w:id="511" w:author="§.opiékoiíkkoíikoíi" w:date="2018-05-26T10:54:00Z">
              <w:r>
                <w:t>-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12" w:author="§.opiékoiíkkoíikoíi" w:date="2018-05-26T10:53:00Z"/>
              </w:rPr>
            </w:pPr>
            <w:ins w:id="513" w:author="§.opiékoiíkkoíikoíi" w:date="2018-05-26T10:54:00Z">
              <w:r>
                <w:t>1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14" w:author="§.opiékoiíkkoíikoíi" w:date="2018-05-26T10:53:00Z"/>
              </w:rPr>
            </w:pPr>
            <w:ins w:id="515" w:author="§.opiékoiíkkoíikoíi" w:date="2018-05-26T10:54:00Z">
              <w:r>
                <w:t>-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16" w:author="§.opiékoiíkkoíikoíi" w:date="2018-05-26T10:53:00Z"/>
              </w:rPr>
            </w:pPr>
            <w:ins w:id="517" w:author="§.opiékoiíkkoíikoíi" w:date="2018-05-26T10:54:00Z">
              <w:r>
                <w:t>-</w:t>
              </w:r>
            </w:ins>
          </w:p>
        </w:tc>
        <w:tc>
          <w:tcPr>
            <w:tcW w:w="995" w:type="dxa"/>
          </w:tcPr>
          <w:p w:rsidR="00BE60D5" w:rsidRPr="00487289" w:rsidRDefault="00BE60D5" w:rsidP="00B260FD">
            <w:pPr>
              <w:jc w:val="center"/>
              <w:rPr>
                <w:ins w:id="518" w:author="§.opiékoiíkkoíikoíi" w:date="2018-05-26T10:53:00Z"/>
              </w:rPr>
            </w:pPr>
            <w:ins w:id="519" w:author="§.opiékoiíkkoíikoíi" w:date="2018-05-26T10:54:00Z">
              <w:r>
                <w:t>-</w:t>
              </w:r>
            </w:ins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pPr>
              <w:jc w:val="both"/>
            </w:pPr>
            <w:r w:rsidRPr="00487289">
              <w:t>Externí vyučující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4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3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-</w:t>
            </w:r>
          </w:p>
        </w:tc>
      </w:tr>
      <w:tr w:rsidR="000F2997" w:rsidRPr="00487289" w:rsidTr="00B260FD">
        <w:tc>
          <w:tcPr>
            <w:tcW w:w="3168" w:type="dxa"/>
          </w:tcPr>
          <w:p w:rsidR="000F2997" w:rsidRPr="00487289" w:rsidRDefault="000F2997" w:rsidP="00B260FD">
            <w:pPr>
              <w:jc w:val="both"/>
            </w:pPr>
            <w:r w:rsidRPr="00487289">
              <w:t>Doktorandi FHS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center"/>
            </w:pPr>
            <w:r w:rsidRPr="00487289">
              <w:t>1</w:t>
            </w: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  <w:tc>
          <w:tcPr>
            <w:tcW w:w="995" w:type="dxa"/>
          </w:tcPr>
          <w:p w:rsidR="000F2997" w:rsidRPr="00487289" w:rsidRDefault="000F2997" w:rsidP="00B260FD">
            <w:pPr>
              <w:jc w:val="both"/>
            </w:pPr>
          </w:p>
        </w:tc>
      </w:tr>
    </w:tbl>
    <w:p w:rsidR="004F28FE" w:rsidRPr="00487289" w:rsidRDefault="004F28FE" w:rsidP="00A90F04">
      <w:pPr>
        <w:jc w:val="both"/>
      </w:pPr>
    </w:p>
    <w:p w:rsidR="0061652F" w:rsidRPr="00487289" w:rsidRDefault="0061652F" w:rsidP="00A90F04">
      <w:pPr>
        <w:jc w:val="both"/>
      </w:pPr>
    </w:p>
    <w:p w:rsidR="00A90F04" w:rsidRDefault="00A90F04" w:rsidP="00A90F04">
      <w:pPr>
        <w:jc w:val="both"/>
      </w:pPr>
      <w:r w:rsidRPr="00C939E2">
        <w:t>Personální rozvoj pracovníků FHS je pravidelně sledován a je promyšlena jeho podpora.</w:t>
      </w:r>
      <w:r w:rsidR="00B47DF0" w:rsidRPr="00C939E2">
        <w:t xml:space="preserve"> Akademičtí pracovníci si pravidelně vypracovávají plán osobního rozvoje</w:t>
      </w:r>
      <w:r w:rsidR="002E3415">
        <w:t xml:space="preserve"> a konzultují ho s vedením fakulty</w:t>
      </w:r>
      <w:r w:rsidR="00B47DF0" w:rsidRPr="00C939E2">
        <w:t>.</w:t>
      </w:r>
    </w:p>
    <w:p w:rsidR="002E3415" w:rsidRPr="00C939E2" w:rsidRDefault="002E3415" w:rsidP="00A90F04">
      <w:pPr>
        <w:jc w:val="both"/>
      </w:pPr>
    </w:p>
    <w:p w:rsidR="00A90F04" w:rsidRPr="00487289" w:rsidRDefault="00A90F04" w:rsidP="00A90F04">
      <w:pPr>
        <w:jc w:val="both"/>
      </w:pPr>
      <w:r w:rsidRPr="00C939E2">
        <w:t xml:space="preserve">Výuka </w:t>
      </w:r>
      <w:r w:rsidR="001B1D19">
        <w:t>jednotlivých předmětů</w:t>
      </w:r>
      <w:r w:rsidR="00B47DF0" w:rsidRPr="00C939E2">
        <w:t xml:space="preserve"> </w:t>
      </w:r>
      <w:r w:rsidRPr="00C939E2">
        <w:t>neprobíhá mimo sídlo vysoké školy, s výjimkou odborných pedagogických praxí</w:t>
      </w:r>
      <w:r w:rsidR="00B47DF0" w:rsidRPr="00C939E2">
        <w:t>, případně jednorázových e</w:t>
      </w:r>
      <w:r w:rsidR="0055602F" w:rsidRPr="00C939E2">
        <w:t>xkurzí ve zvolených institucích</w:t>
      </w:r>
      <w:r w:rsidRPr="00C939E2">
        <w:t>.</w:t>
      </w:r>
    </w:p>
    <w:p w:rsidR="002056CC" w:rsidRPr="00487289" w:rsidRDefault="002056CC" w:rsidP="00961317">
      <w:pPr>
        <w:ind w:left="2832" w:firstLine="708"/>
      </w:pPr>
    </w:p>
    <w:p w:rsidR="002056CC" w:rsidRPr="00487289" w:rsidRDefault="00A90F04" w:rsidP="000E7ECC">
      <w:pPr>
        <w:jc w:val="both"/>
      </w:pPr>
      <w:r w:rsidRPr="00C939E2">
        <w:t>Personální zaji</w:t>
      </w:r>
      <w:r w:rsidR="0055602F" w:rsidRPr="00C939E2">
        <w:t>š</w:t>
      </w:r>
      <w:r w:rsidRPr="00C939E2">
        <w:t>tění studijního programu zahrnuje zapojení odborníků z praxe.</w:t>
      </w:r>
      <w:r w:rsidR="000E7ECC" w:rsidRPr="00C939E2">
        <w:t xml:space="preserve"> V případě předkládaného studijního programu je to ředitelka Univerzitní mateřské školy Qočna Mgr. Markéta Hrozová, PhD., která pracuje </w:t>
      </w:r>
      <w:r w:rsidR="005C4193" w:rsidRPr="00C939E2">
        <w:t xml:space="preserve">v rámci </w:t>
      </w:r>
      <w:r w:rsidR="0055602F" w:rsidRPr="00C939E2">
        <w:t>UTB ve Zlíně,</w:t>
      </w:r>
      <w:r w:rsidR="000E7ECC" w:rsidRPr="00C939E2">
        <w:t xml:space="preserve"> </w:t>
      </w:r>
      <w:r w:rsidR="0055602F" w:rsidRPr="00C939E2">
        <w:t>ředitelka Soukromé mateřské školy Life Academy, Poprad, SR</w:t>
      </w:r>
      <w:r w:rsidR="006A3D01">
        <w:t xml:space="preserve"> PaedDr. Gabriela Česlová, PhD., </w:t>
      </w:r>
      <w:r w:rsidR="0055602F" w:rsidRPr="00C939E2">
        <w:t xml:space="preserve">a </w:t>
      </w:r>
      <w:r w:rsidR="001B1D19">
        <w:t>školní psycholog</w:t>
      </w:r>
      <w:r w:rsidR="0055602F" w:rsidRPr="00C939E2">
        <w:t xml:space="preserve"> s magisterským vzděláním Mgr. Pavla </w:t>
      </w:r>
      <w:r w:rsidR="004A17D0">
        <w:t>Tomancová</w:t>
      </w:r>
      <w:r w:rsidR="0055602F" w:rsidRPr="00C939E2">
        <w:t xml:space="preserve">. </w:t>
      </w:r>
      <w:r w:rsidR="0061652F" w:rsidRPr="00C939E2">
        <w:t xml:space="preserve">Ředitelka </w:t>
      </w:r>
      <w:r w:rsidR="0055602F" w:rsidRPr="00C939E2">
        <w:t xml:space="preserve">UMŠ Qočna </w:t>
      </w:r>
      <w:r w:rsidR="0061652F" w:rsidRPr="00C939E2">
        <w:t>je</w:t>
      </w:r>
      <w:r w:rsidR="003B3DCD" w:rsidRPr="00C939E2">
        <w:t xml:space="preserve"> </w:t>
      </w:r>
      <w:r w:rsidR="001B1D19">
        <w:t>také</w:t>
      </w:r>
      <w:r w:rsidR="003B3DCD" w:rsidRPr="00C939E2">
        <w:t xml:space="preserve"> aktuálně</w:t>
      </w:r>
      <w:r w:rsidR="0061652F" w:rsidRPr="00C939E2">
        <w:t xml:space="preserve"> zapojena do projetových aktivit pracoviště, </w:t>
      </w:r>
      <w:r w:rsidR="001B1D19">
        <w:t xml:space="preserve">podílí se na supervizi studentů </w:t>
      </w:r>
      <w:r w:rsidR="0061652F" w:rsidRPr="00C939E2">
        <w:t>v rámci jejich pedagogických praxí, zabezpečuje rovněž výuku v rámci studijního p</w:t>
      </w:r>
      <w:r w:rsidR="005C4193" w:rsidRPr="00C939E2">
        <w:t>rogramu. Propojení s ní a s její</w:t>
      </w:r>
      <w:r w:rsidR="0061652F" w:rsidRPr="00C939E2">
        <w:t>m týmem je relevantní součástí realizace předkládaného studijního programu.</w:t>
      </w:r>
      <w:r w:rsidR="003B3DCD" w:rsidRPr="00C939E2">
        <w:t xml:space="preserve"> D</w:t>
      </w:r>
      <w:r w:rsidR="001B1D19">
        <w:t xml:space="preserve">r. Česlová a Mgr. </w:t>
      </w:r>
      <w:r w:rsidR="004A17D0">
        <w:t>Tomancová</w:t>
      </w:r>
      <w:r w:rsidR="001B1D19">
        <w:t xml:space="preserve"> budou</w:t>
      </w:r>
      <w:r w:rsidR="003B3DCD" w:rsidRPr="00C939E2">
        <w:t xml:space="preserve"> </w:t>
      </w:r>
      <w:del w:id="520" w:author="Jana_PC" w:date="2018-05-20T23:07:00Z">
        <w:r w:rsidR="003B3DCD" w:rsidRPr="00C939E2" w:rsidDel="00174C0C">
          <w:delText>perspektivn</w:delText>
        </w:r>
        <w:r w:rsidR="001B1D19" w:rsidDel="00174C0C">
          <w:delText xml:space="preserve">ě </w:delText>
        </w:r>
      </w:del>
      <w:r w:rsidR="001B1D19">
        <w:t>zapojeny</w:t>
      </w:r>
      <w:r w:rsidR="007E4892" w:rsidRPr="00C939E2">
        <w:t xml:space="preserve"> do výuky tak,</w:t>
      </w:r>
      <w:r w:rsidR="004F3B56" w:rsidRPr="00C939E2">
        <w:t xml:space="preserve"> jak je uvedeno ve studijním plá</w:t>
      </w:r>
      <w:r w:rsidR="007E4892" w:rsidRPr="00C939E2">
        <w:t>nu a</w:t>
      </w:r>
      <w:r w:rsidR="0031708E" w:rsidRPr="00C939E2">
        <w:t xml:space="preserve"> v</w:t>
      </w:r>
      <w:r w:rsidR="007E4892" w:rsidRPr="00C939E2">
        <w:t xml:space="preserve"> kartách předmětů.</w:t>
      </w:r>
    </w:p>
    <w:p w:rsidR="007E4892" w:rsidRDefault="007E4892" w:rsidP="00203F8D">
      <w:pPr>
        <w:jc w:val="both"/>
      </w:pPr>
    </w:p>
    <w:p w:rsidR="0061652F" w:rsidRDefault="000E7ECC" w:rsidP="00203F8D">
      <w:pPr>
        <w:jc w:val="both"/>
        <w:rPr>
          <w:ins w:id="521" w:author="Jana_PC" w:date="2018-05-19T23:47:00Z"/>
          <w:lang w:eastAsia="en-US"/>
        </w:rPr>
      </w:pPr>
      <w:r w:rsidRPr="00487289">
        <w:t>Jak je zřejmé z části B-IIa této žádosti, studijní program je zabezpečen ak</w:t>
      </w:r>
      <w:r w:rsidR="00203F8D" w:rsidRPr="00487289">
        <w:t>a</w:t>
      </w:r>
      <w:r w:rsidR="005C4193" w:rsidRPr="00487289">
        <w:t>demickými pracovn</w:t>
      </w:r>
      <w:r w:rsidRPr="00487289">
        <w:t>íky a odborníky z praxe s příslušnou kvalifikací při zajišťování jednotl</w:t>
      </w:r>
      <w:r w:rsidR="005C4193" w:rsidRPr="00487289">
        <w:t>i</w:t>
      </w:r>
      <w:r w:rsidRPr="00487289">
        <w:t xml:space="preserve">vých studijních předmětů. </w:t>
      </w:r>
      <w:r w:rsidR="001B1D19">
        <w:t>V tabulce výše je vidět celková struktura</w:t>
      </w:r>
      <w:r w:rsidRPr="00487289">
        <w:t xml:space="preserve"> pracovníků</w:t>
      </w:r>
      <w:r w:rsidR="00203F8D" w:rsidRPr="00487289">
        <w:t xml:space="preserve"> a </w:t>
      </w:r>
      <w:r w:rsidR="005C4193" w:rsidRPr="00487289">
        <w:t>adekvátní</w:t>
      </w:r>
      <w:r w:rsidR="00203F8D" w:rsidRPr="00487289">
        <w:t xml:space="preserve"> poměr profesorů, docentů a odborných asistenů s PhD., kteří tvoří jádro personálního zajištění studijního programu. Akademičtí pracovníci zabezpečující studijní program mají (kromě externích vyučujících) </w:t>
      </w:r>
      <w:r w:rsidR="00203F8D" w:rsidRPr="00487289">
        <w:rPr>
          <w:lang w:eastAsia="en-US"/>
        </w:rPr>
        <w:t xml:space="preserve">pracovní poměr s celkovou týdenní pracovní dobou odpovídající stanovené týdenní pracovní době podle §79 zákoníku práce. Z tohoto pohledu je personální zajištění pogramu stabilní a s dobrou perspektivou </w:t>
      </w:r>
      <w:r w:rsidR="00BC1341" w:rsidRPr="00487289">
        <w:rPr>
          <w:lang w:eastAsia="en-US"/>
        </w:rPr>
        <w:t xml:space="preserve">dalšího </w:t>
      </w:r>
      <w:r w:rsidR="00203F8D" w:rsidRPr="00487289">
        <w:rPr>
          <w:lang w:eastAsia="en-US"/>
        </w:rPr>
        <w:t>personálního růstu členů týmu.</w:t>
      </w:r>
      <w:r w:rsidR="00391E94" w:rsidRPr="00487289">
        <w:rPr>
          <w:lang w:eastAsia="en-US"/>
        </w:rPr>
        <w:t xml:space="preserve"> </w:t>
      </w:r>
      <w:ins w:id="522" w:author="Jana_PC" w:date="2018-05-19T17:43:00Z">
        <w:r w:rsidR="00A278BD">
          <w:rPr>
            <w:lang w:eastAsia="en-US"/>
          </w:rPr>
          <w:t>U pracovníků, u k</w:t>
        </w:r>
      </w:ins>
      <w:ins w:id="523" w:author="Jana_PC" w:date="2018-05-19T17:44:00Z">
        <w:r w:rsidR="00A278BD">
          <w:rPr>
            <w:lang w:eastAsia="en-US"/>
          </w:rPr>
          <w:t>t</w:t>
        </w:r>
      </w:ins>
      <w:ins w:id="524" w:author="Jana_PC" w:date="2018-05-19T17:43:00Z">
        <w:r w:rsidR="00A278BD">
          <w:rPr>
            <w:lang w:eastAsia="en-US"/>
          </w:rPr>
          <w:t>erých je ohraničena pracovní smlouva</w:t>
        </w:r>
      </w:ins>
      <w:ins w:id="525" w:author="§.opiékoiíkkoíikoíi" w:date="2018-05-26T11:02:00Z">
        <w:r w:rsidR="001113BC">
          <w:rPr>
            <w:lang w:eastAsia="en-US"/>
          </w:rPr>
          <w:t>,</w:t>
        </w:r>
      </w:ins>
      <w:ins w:id="526" w:author="Jana_PC" w:date="2018-05-19T17:43:00Z">
        <w:r w:rsidR="00A278BD">
          <w:rPr>
            <w:lang w:eastAsia="en-US"/>
          </w:rPr>
          <w:t xml:space="preserve"> se počítá s</w:t>
        </w:r>
        <w:del w:id="527" w:author="§.opiékoiíkkoíikoíi" w:date="2018-05-26T11:02:00Z">
          <w:r w:rsidR="00A278BD" w:rsidDel="001113BC">
            <w:rPr>
              <w:lang w:eastAsia="en-US"/>
            </w:rPr>
            <w:delText> </w:delText>
          </w:r>
        </w:del>
      </w:ins>
      <w:ins w:id="528" w:author="§.opiékoiíkkoíikoíi" w:date="2018-05-26T11:02:00Z">
        <w:r w:rsidR="001113BC">
          <w:rPr>
            <w:lang w:eastAsia="en-US"/>
          </w:rPr>
          <w:t xml:space="preserve"> další spoluprácí </w:t>
        </w:r>
      </w:ins>
      <w:ins w:id="529" w:author="Jana_PC" w:date="2018-05-19T17:44:00Z">
        <w:r w:rsidR="00A278BD">
          <w:rPr>
            <w:lang w:eastAsia="en-US"/>
          </w:rPr>
          <w:t>prostřednictvím její</w:t>
        </w:r>
      </w:ins>
      <w:ins w:id="530" w:author="Jana_PC" w:date="2018-05-19T23:46:00Z">
        <w:r w:rsidR="00013928">
          <w:rPr>
            <w:lang w:eastAsia="en-US"/>
          </w:rPr>
          <w:t>ho</w:t>
        </w:r>
      </w:ins>
      <w:ins w:id="531" w:author="Jana_PC" w:date="2018-05-19T17:44:00Z">
        <w:r w:rsidR="00A278BD">
          <w:rPr>
            <w:lang w:eastAsia="en-US"/>
          </w:rPr>
          <w:t xml:space="preserve"> prodložení.</w:t>
        </w:r>
      </w:ins>
    </w:p>
    <w:p w:rsidR="00A278BD" w:rsidRDefault="00A278BD" w:rsidP="00203F8D">
      <w:pPr>
        <w:jc w:val="both"/>
        <w:rPr>
          <w:ins w:id="532" w:author="Jana_PC" w:date="2018-05-19T17:48:00Z"/>
          <w:lang w:eastAsia="en-US"/>
        </w:rPr>
      </w:pPr>
    </w:p>
    <w:p w:rsidR="009F6FD5" w:rsidRPr="00487289" w:rsidRDefault="00DA339C" w:rsidP="00DA339C">
      <w:pPr>
        <w:jc w:val="both"/>
        <w:rPr>
          <w:lang w:eastAsia="en-US"/>
        </w:rPr>
      </w:pPr>
      <w:ins w:id="533" w:author="Jana Majerčíková" w:date="2018-05-30T15:33:00Z">
        <w:r w:rsidRPr="00180981">
          <w:t xml:space="preserve">Potenciální </w:t>
        </w:r>
        <w:r w:rsidRPr="005E0733">
          <w:rPr>
            <w:lang w:eastAsia="en-US"/>
          </w:rPr>
          <w:t xml:space="preserve">personální problém týkající se přípravy nástupců za pracovníky s vyšším věkem je řešen prostřednictvím strategie vědecké přípravy nových akademických pracovníků, především v rámci </w:t>
        </w:r>
      </w:ins>
      <w:ins w:id="534" w:author="§.opiékoiíkkoíikoíi" w:date="2018-05-30T19:21:00Z">
        <w:r w:rsidR="006C112D">
          <w:rPr>
            <w:lang w:eastAsia="en-US"/>
          </w:rPr>
          <w:t xml:space="preserve">doktorského </w:t>
        </w:r>
      </w:ins>
      <w:ins w:id="535" w:author="Jana Majerčíková" w:date="2018-05-30T15:33:00Z">
        <w:r w:rsidRPr="005E0733">
          <w:rPr>
            <w:lang w:eastAsia="en-US"/>
          </w:rPr>
          <w:t>studia</w:t>
        </w:r>
        <w:r>
          <w:rPr>
            <w:lang w:eastAsia="en-US"/>
          </w:rPr>
          <w:t xml:space="preserve"> v oboru Pedagogika</w:t>
        </w:r>
        <w:r w:rsidRPr="005E0733">
          <w:rPr>
            <w:lang w:eastAsia="en-US"/>
          </w:rPr>
          <w:t xml:space="preserve">, které je aktuálně na FHS rovněž akreditováno. </w:t>
        </w:r>
        <w:r w:rsidRPr="005E0733">
          <w:rPr>
            <w:color w:val="000000"/>
            <w:shd w:val="clear" w:color="auto" w:fill="FFFFFF"/>
          </w:rPr>
          <w:t>V současné době studuje v doktorském studijním programu Pedagogika 15 studentů</w:t>
        </w:r>
        <w:r>
          <w:rPr>
            <w:color w:val="000000"/>
            <w:shd w:val="clear" w:color="auto" w:fill="FFFFFF"/>
          </w:rPr>
          <w:t xml:space="preserve"> (v obou formách)</w:t>
        </w:r>
        <w:r w:rsidRPr="005E0733">
          <w:rPr>
            <w:color w:val="000000"/>
            <w:shd w:val="clear" w:color="auto" w:fill="FFFFFF"/>
          </w:rPr>
          <w:t xml:space="preserve">, kteří se připravují na </w:t>
        </w:r>
        <w:r w:rsidRPr="00180981">
          <w:rPr>
            <w:color w:val="000000"/>
            <w:shd w:val="clear" w:color="auto" w:fill="FFFFFF"/>
          </w:rPr>
          <w:t xml:space="preserve">perspektivní </w:t>
        </w:r>
        <w:r w:rsidRPr="005E0733">
          <w:rPr>
            <w:color w:val="000000"/>
            <w:shd w:val="clear" w:color="auto" w:fill="FFFFFF"/>
          </w:rPr>
          <w:t xml:space="preserve">převzetí výuky a </w:t>
        </w:r>
        <w:r>
          <w:rPr>
            <w:color w:val="000000"/>
            <w:shd w:val="clear" w:color="auto" w:fill="FFFFFF"/>
          </w:rPr>
          <w:t xml:space="preserve">následně </w:t>
        </w:r>
        <w:r w:rsidRPr="005E0733">
          <w:rPr>
            <w:color w:val="000000"/>
            <w:shd w:val="clear" w:color="auto" w:fill="FFFFFF"/>
          </w:rPr>
          <w:t xml:space="preserve">garance </w:t>
        </w:r>
        <w:r w:rsidRPr="00180981">
          <w:rPr>
            <w:color w:val="000000"/>
            <w:shd w:val="clear" w:color="auto" w:fill="FFFFFF"/>
          </w:rPr>
          <w:t xml:space="preserve">jednotlivých </w:t>
        </w:r>
        <w:r w:rsidRPr="005E0733">
          <w:rPr>
            <w:color w:val="000000"/>
            <w:shd w:val="clear" w:color="auto" w:fill="FFFFFF"/>
          </w:rPr>
          <w:t xml:space="preserve">předmětů. Studenti jsou </w:t>
        </w:r>
        <w:r w:rsidRPr="00DC06F4">
          <w:rPr>
            <w:color w:val="000000"/>
            <w:shd w:val="clear" w:color="auto" w:fill="FFFFFF"/>
          </w:rPr>
          <w:t>postupně</w:t>
        </w:r>
        <w:r w:rsidRPr="00180981">
          <w:rPr>
            <w:color w:val="000000"/>
            <w:shd w:val="clear" w:color="auto" w:fill="FFFFFF"/>
          </w:rPr>
          <w:t xml:space="preserve"> </w:t>
        </w:r>
        <w:r w:rsidRPr="005E0733">
          <w:rPr>
            <w:color w:val="000000"/>
            <w:shd w:val="clear" w:color="auto" w:fill="FFFFFF"/>
          </w:rPr>
          <w:t>zapojováni do výuky a účastní se přednášek profesorů a docentů.</w:t>
        </w:r>
        <w:r w:rsidRPr="005E0733">
          <w:rPr>
            <w:lang w:eastAsia="en-US"/>
          </w:rPr>
          <w:t xml:space="preserve"> V rámci personálního zabezpečení jednotlivých předmětů je </w:t>
        </w:r>
        <w:r>
          <w:rPr>
            <w:lang w:eastAsia="en-US"/>
          </w:rPr>
          <w:t xml:space="preserve">zřejmá </w:t>
        </w:r>
        <w:r w:rsidRPr="005E0733">
          <w:rPr>
            <w:lang w:eastAsia="en-US"/>
          </w:rPr>
          <w:t xml:space="preserve">snaha kombinovat pracovníky nejenom </w:t>
        </w:r>
        <w:r>
          <w:rPr>
            <w:lang w:eastAsia="en-US"/>
          </w:rPr>
          <w:t>v souvislosti s</w:t>
        </w:r>
        <w:r w:rsidRPr="001C1514">
          <w:rPr>
            <w:lang w:eastAsia="en-US"/>
          </w:rPr>
          <w:t xml:space="preserve"> jejich kvalifikací</w:t>
        </w:r>
        <w:r w:rsidRPr="005E0733">
          <w:rPr>
            <w:lang w:eastAsia="en-US"/>
          </w:rPr>
          <w:t xml:space="preserve"> a akademick</w:t>
        </w:r>
        <w:r>
          <w:rPr>
            <w:lang w:eastAsia="en-US"/>
          </w:rPr>
          <w:t>ými</w:t>
        </w:r>
        <w:r w:rsidRPr="001C1514">
          <w:rPr>
            <w:lang w:eastAsia="en-US"/>
          </w:rPr>
          <w:t xml:space="preserve"> a vědeckými</w:t>
        </w:r>
        <w:r w:rsidRPr="005E0733">
          <w:rPr>
            <w:lang w:eastAsia="en-US"/>
          </w:rPr>
          <w:t xml:space="preserve"> hodnost</w:t>
        </w:r>
        <w:r>
          <w:rPr>
            <w:lang w:eastAsia="en-US"/>
          </w:rPr>
          <w:t>mi</w:t>
        </w:r>
        <w:r w:rsidRPr="005E0733">
          <w:rPr>
            <w:lang w:eastAsia="en-US"/>
          </w:rPr>
          <w:t xml:space="preserve">, ale i s ohledem </w:t>
        </w:r>
        <w:r w:rsidRPr="00180981">
          <w:rPr>
            <w:lang w:eastAsia="en-US"/>
          </w:rPr>
          <w:t>na věkové</w:t>
        </w:r>
      </w:ins>
      <w:ins w:id="536" w:author="§.opiékoiíkkoíikoíi" w:date="2018-05-30T19:22:00Z">
        <w:r w:rsidR="006C112D">
          <w:rPr>
            <w:lang w:eastAsia="en-US"/>
          </w:rPr>
          <w:t>,</w:t>
        </w:r>
      </w:ins>
      <w:ins w:id="537" w:author="Jana Majerčíková" w:date="2018-05-30T15:33:00Z">
        <w:r w:rsidRPr="00180981">
          <w:rPr>
            <w:lang w:eastAsia="en-US"/>
          </w:rPr>
          <w:t xml:space="preserve"> a tedy i zkušenost</w:t>
        </w:r>
        <w:r>
          <w:rPr>
            <w:lang w:eastAsia="en-US"/>
          </w:rPr>
          <w:t>n</w:t>
        </w:r>
        <w:r w:rsidRPr="00180981">
          <w:rPr>
            <w:lang w:eastAsia="en-US"/>
          </w:rPr>
          <w:t xml:space="preserve">í </w:t>
        </w:r>
        <w:r>
          <w:rPr>
            <w:lang w:eastAsia="en-US"/>
          </w:rPr>
          <w:t>diference</w:t>
        </w:r>
        <w:r w:rsidRPr="00180981">
          <w:rPr>
            <w:lang w:eastAsia="en-US"/>
          </w:rPr>
          <w:t xml:space="preserve"> </w:t>
        </w:r>
        <w:r>
          <w:rPr>
            <w:lang w:eastAsia="en-US"/>
          </w:rPr>
          <w:t xml:space="preserve">mezi </w:t>
        </w:r>
        <w:del w:id="538" w:author="Jana_PC" w:date="2018-05-30T22:01:00Z">
          <w:r w:rsidDel="004414AF">
            <w:rPr>
              <w:lang w:eastAsia="en-US"/>
            </w:rPr>
            <w:delText>pracovníky</w:delText>
          </w:r>
        </w:del>
      </w:ins>
      <w:ins w:id="539" w:author="Jana_PC" w:date="2018-05-30T22:01:00Z">
        <w:r w:rsidR="004414AF">
          <w:rPr>
            <w:lang w:eastAsia="en-US"/>
          </w:rPr>
          <w:t>nimi</w:t>
        </w:r>
      </w:ins>
      <w:ins w:id="540" w:author="Jana Majerčíková" w:date="2018-05-30T15:33:00Z">
        <w:r>
          <w:rPr>
            <w:lang w:eastAsia="en-US"/>
          </w:rPr>
          <w:t>.</w:t>
        </w:r>
        <w:r w:rsidRPr="005E0733">
          <w:rPr>
            <w:lang w:eastAsia="en-US"/>
          </w:rPr>
          <w:t xml:space="preserve"> </w:t>
        </w:r>
        <w:r>
          <w:rPr>
            <w:lang w:eastAsia="en-US"/>
          </w:rPr>
          <w:t>Tím se má rovněž přispět ke kontinuit</w:t>
        </w:r>
      </w:ins>
      <w:ins w:id="541" w:author="§.opiékoiíkkoíikoíi" w:date="2018-05-30T19:22:00Z">
        <w:r w:rsidR="006C112D">
          <w:rPr>
            <w:lang w:eastAsia="en-US"/>
          </w:rPr>
          <w:t>ě</w:t>
        </w:r>
      </w:ins>
      <w:ins w:id="542" w:author="Jana Majerčíková" w:date="2018-05-30T15:33:00Z">
        <w:r>
          <w:rPr>
            <w:lang w:eastAsia="en-US"/>
          </w:rPr>
          <w:t xml:space="preserve"> v personálním zabezpečení </w:t>
        </w:r>
      </w:ins>
      <w:ins w:id="543" w:author="§.opiékoiíkkoíikoíi" w:date="2018-05-30T19:23:00Z">
        <w:r w:rsidR="006C112D">
          <w:rPr>
            <w:lang w:eastAsia="en-US"/>
          </w:rPr>
          <w:t xml:space="preserve">studijního </w:t>
        </w:r>
      </w:ins>
      <w:ins w:id="544" w:author="Jana Majerčíková" w:date="2018-05-30T15:33:00Z">
        <w:r>
          <w:rPr>
            <w:lang w:eastAsia="en-US"/>
          </w:rPr>
          <w:t>programu. Plánován je i další postup akademických pracovníků s Ph.D.</w:t>
        </w:r>
      </w:ins>
      <w:ins w:id="545" w:author="Hana Navrátilová" w:date="2018-05-31T14:10:00Z">
        <w:r w:rsidR="009A5FED">
          <w:rPr>
            <w:lang w:eastAsia="en-US"/>
          </w:rPr>
          <w:t xml:space="preserve"> </w:t>
        </w:r>
      </w:ins>
      <w:ins w:id="546" w:author="Jana Majerčíková" w:date="2018-05-30T15:33:00Z">
        <w:del w:id="547" w:author="§.opiékoiíkkoíikoíi" w:date="2018-05-30T19:23:00Z">
          <w:r w:rsidDel="006C112D">
            <w:rPr>
              <w:lang w:eastAsia="en-US"/>
            </w:rPr>
            <w:delText xml:space="preserve"> </w:delText>
          </w:r>
        </w:del>
        <w:r>
          <w:rPr>
            <w:lang w:eastAsia="en-US"/>
          </w:rPr>
          <w:t>v rámci habilitačního řízení.</w:t>
        </w:r>
      </w:ins>
    </w:p>
    <w:p w:rsidR="00DA339C" w:rsidRDefault="00DA339C" w:rsidP="00203F8D">
      <w:pPr>
        <w:jc w:val="both"/>
        <w:rPr>
          <w:ins w:id="548" w:author="Jana Majerčíková" w:date="2018-05-30T15:33:00Z"/>
          <w:lang w:eastAsia="en-US"/>
        </w:rPr>
      </w:pPr>
    </w:p>
    <w:p w:rsidR="00203F8D" w:rsidRPr="00487289" w:rsidRDefault="00E84F52" w:rsidP="00203F8D">
      <w:pPr>
        <w:jc w:val="both"/>
        <w:rPr>
          <w:lang w:eastAsia="en-US"/>
        </w:rPr>
      </w:pPr>
      <w:r w:rsidRPr="00C939E2">
        <w:rPr>
          <w:lang w:eastAsia="en-US"/>
        </w:rPr>
        <w:t>Tvů</w:t>
      </w:r>
      <w:r w:rsidR="00391E94" w:rsidRPr="00C939E2">
        <w:rPr>
          <w:lang w:eastAsia="en-US"/>
        </w:rPr>
        <w:t>rčí činnost akademi</w:t>
      </w:r>
      <w:r w:rsidR="005469EC" w:rsidRPr="00C939E2">
        <w:rPr>
          <w:lang w:eastAsia="en-US"/>
        </w:rPr>
        <w:t xml:space="preserve">ckých </w:t>
      </w:r>
      <w:r w:rsidR="001B1D19">
        <w:rPr>
          <w:lang w:eastAsia="en-US"/>
        </w:rPr>
        <w:t>pracovníků zabezpečujících výuku v předklá</w:t>
      </w:r>
      <w:r w:rsidR="005469EC" w:rsidRPr="00C939E2">
        <w:rPr>
          <w:lang w:eastAsia="en-US"/>
        </w:rPr>
        <w:t>daném</w:t>
      </w:r>
      <w:r w:rsidR="00391E94" w:rsidRPr="00C939E2">
        <w:rPr>
          <w:lang w:eastAsia="en-US"/>
        </w:rPr>
        <w:t xml:space="preserve"> studijní</w:t>
      </w:r>
      <w:r w:rsidR="005469EC" w:rsidRPr="00C939E2">
        <w:rPr>
          <w:lang w:eastAsia="en-US"/>
        </w:rPr>
        <w:t>m</w:t>
      </w:r>
      <w:r w:rsidR="00391E94" w:rsidRPr="00C939E2">
        <w:rPr>
          <w:lang w:eastAsia="en-US"/>
        </w:rPr>
        <w:t xml:space="preserve"> program</w:t>
      </w:r>
      <w:r w:rsidR="005469EC" w:rsidRPr="00C939E2">
        <w:rPr>
          <w:lang w:eastAsia="en-US"/>
        </w:rPr>
        <w:t>u</w:t>
      </w:r>
      <w:r w:rsidR="00391E94" w:rsidRPr="00C939E2">
        <w:rPr>
          <w:lang w:eastAsia="en-US"/>
        </w:rPr>
        <w:t xml:space="preserve"> </w:t>
      </w:r>
      <w:r w:rsidRPr="00C939E2">
        <w:rPr>
          <w:lang w:eastAsia="en-US"/>
        </w:rPr>
        <w:t>odráží pr</w:t>
      </w:r>
      <w:r w:rsidR="005C4193" w:rsidRPr="00C939E2">
        <w:rPr>
          <w:lang w:eastAsia="en-US"/>
        </w:rPr>
        <w:t>oblematiku předškolního vzdělává</w:t>
      </w:r>
      <w:r w:rsidRPr="00C939E2">
        <w:rPr>
          <w:lang w:eastAsia="en-US"/>
        </w:rPr>
        <w:t>ní v teoretické i praktické rovině. Z publikačních výstupů akademických pracovníků je zřejmé propojení s důležitými otázkami předškolního vzdělávání, a to v rámci vydaných odborn</w:t>
      </w:r>
      <w:r w:rsidR="005469EC" w:rsidRPr="00C939E2">
        <w:rPr>
          <w:lang w:eastAsia="en-US"/>
        </w:rPr>
        <w:t>ých knih i</w:t>
      </w:r>
      <w:r w:rsidR="00EB0AA0" w:rsidRPr="00C939E2">
        <w:rPr>
          <w:lang w:eastAsia="en-US"/>
        </w:rPr>
        <w:t xml:space="preserve"> časopiseckých článků.</w:t>
      </w:r>
      <w:r w:rsidRPr="00C939E2">
        <w:rPr>
          <w:lang w:eastAsia="en-US"/>
        </w:rPr>
        <w:t xml:space="preserve"> </w:t>
      </w:r>
      <w:r w:rsidR="001B1D19">
        <w:rPr>
          <w:lang w:eastAsia="en-US"/>
        </w:rPr>
        <w:t>Pro ilustraci lze</w:t>
      </w:r>
      <w:r w:rsidR="00EB0AA0" w:rsidRPr="00C939E2">
        <w:rPr>
          <w:lang w:eastAsia="en-US"/>
        </w:rPr>
        <w:t xml:space="preserve"> uvést</w:t>
      </w:r>
      <w:r w:rsidR="00E46736" w:rsidRPr="00C939E2">
        <w:rPr>
          <w:lang w:eastAsia="en-US"/>
        </w:rPr>
        <w:t xml:space="preserve"> </w:t>
      </w:r>
      <w:r w:rsidR="005469EC" w:rsidRPr="00C939E2">
        <w:rPr>
          <w:lang w:eastAsia="en-US"/>
        </w:rPr>
        <w:t xml:space="preserve">následující </w:t>
      </w:r>
      <w:r w:rsidR="00E46736" w:rsidRPr="00C939E2">
        <w:rPr>
          <w:lang w:eastAsia="en-US"/>
        </w:rPr>
        <w:t>odborné knihy</w:t>
      </w:r>
      <w:r w:rsidR="005469EC" w:rsidRPr="00C939E2">
        <w:rPr>
          <w:lang w:eastAsia="en-US"/>
        </w:rPr>
        <w:t xml:space="preserve"> vydané za posledních 5 let</w:t>
      </w:r>
      <w:r w:rsidRPr="00C939E2">
        <w:rPr>
          <w:lang w:eastAsia="en-US"/>
        </w:rPr>
        <w:t>:</w:t>
      </w:r>
    </w:p>
    <w:p w:rsidR="00473A5B" w:rsidRPr="00487289" w:rsidRDefault="00473A5B" w:rsidP="00473A5B">
      <w:pPr>
        <w:jc w:val="both"/>
      </w:pPr>
    </w:p>
    <w:p w:rsidR="00473A5B" w:rsidRPr="005E4B9B" w:rsidRDefault="00473A5B" w:rsidP="00633253">
      <w:pPr>
        <w:spacing w:before="120"/>
        <w:jc w:val="both"/>
        <w:rPr>
          <w:lang w:val="sk-SK"/>
        </w:rPr>
      </w:pPr>
      <w:r w:rsidRPr="00487289">
        <w:t xml:space="preserve">Lukášová, H., Svatoš, T., &amp; Majerčíková, J. (2014). </w:t>
      </w:r>
      <w:r w:rsidRPr="00487289">
        <w:rPr>
          <w:i/>
        </w:rPr>
        <w:t>Studentské portfolio jako výzkumný prostředek poznání cesty k učitelství.</w:t>
      </w:r>
      <w:r w:rsidRPr="00487289">
        <w:t xml:space="preserve"> </w:t>
      </w:r>
      <w:r w:rsidR="00660303" w:rsidRPr="00487289">
        <w:t>Zlín: Univerzita Tomáše Bati ve Zlíně.</w:t>
      </w:r>
    </w:p>
    <w:p w:rsidR="00473A5B" w:rsidRPr="00487289" w:rsidRDefault="00473A5B" w:rsidP="00633253">
      <w:pPr>
        <w:pStyle w:val="Nadpis1"/>
        <w:numPr>
          <w:ilvl w:val="0"/>
          <w:numId w:val="0"/>
        </w:numPr>
        <w:shd w:val="clear" w:color="auto" w:fill="FFFFFF"/>
        <w:spacing w:before="120" w:line="240" w:lineRule="auto"/>
        <w:rPr>
          <w:rFonts w:ascii="Times New Roman" w:hAnsi="Times New Roman"/>
          <w:color w:val="auto"/>
          <w:sz w:val="20"/>
          <w:szCs w:val="20"/>
        </w:rPr>
      </w:pPr>
      <w:r w:rsidRPr="00487289">
        <w:rPr>
          <w:rFonts w:ascii="Times New Roman" w:hAnsi="Times New Roman"/>
          <w:color w:val="auto"/>
          <w:sz w:val="20"/>
          <w:szCs w:val="20"/>
        </w:rPr>
        <w:t xml:space="preserve">Koutníková, M., &amp; Wiegerová, A. (2017). </w:t>
      </w:r>
      <w:r w:rsidRPr="00487289">
        <w:rPr>
          <w:rFonts w:ascii="Times New Roman" w:hAnsi="Times New Roman"/>
          <w:i/>
          <w:color w:val="auto"/>
          <w:sz w:val="20"/>
          <w:szCs w:val="20"/>
        </w:rPr>
        <w:t>Využití komiksů v podmínkách mateřských škol.</w:t>
      </w:r>
      <w:r w:rsidRPr="00487289">
        <w:rPr>
          <w:rFonts w:ascii="Times New Roman" w:hAnsi="Times New Roman"/>
          <w:color w:val="auto"/>
          <w:sz w:val="20"/>
          <w:szCs w:val="20"/>
        </w:rPr>
        <w:t xml:space="preserve"> Zlín: Nakladatelství UTB.</w:t>
      </w:r>
    </w:p>
    <w:p w:rsidR="00646090" w:rsidRPr="00487289" w:rsidRDefault="00EB0AA0" w:rsidP="00633253">
      <w:pPr>
        <w:spacing w:before="120"/>
        <w:jc w:val="both"/>
      </w:pPr>
      <w:r w:rsidRPr="00487289">
        <w:t xml:space="preserve">Majerčíková, J. </w:t>
      </w:r>
      <w:r w:rsidR="00646090" w:rsidRPr="00487289">
        <w:t xml:space="preserve">(2012). </w:t>
      </w:r>
      <w:r w:rsidR="00646090" w:rsidRPr="00487289">
        <w:rPr>
          <w:i/>
          <w:iCs/>
        </w:rPr>
        <w:t>Rodina s predškolákom: výskum rodín s det'mi predškolského veku</w:t>
      </w:r>
      <w:r w:rsidR="00646090" w:rsidRPr="00487289">
        <w:t>. Bratislava: Univerzita Komenského v Bratislave.</w:t>
      </w:r>
    </w:p>
    <w:p w:rsidR="00566CBF" w:rsidRPr="00487289" w:rsidRDefault="00566CBF" w:rsidP="00633253">
      <w:pPr>
        <w:spacing w:before="120"/>
      </w:pPr>
      <w:r w:rsidRPr="00487289">
        <w:t xml:space="preserve">Majerčíková, J. et al. (2012). </w:t>
      </w:r>
      <w:r w:rsidRPr="00487289">
        <w:rPr>
          <w:i/>
          <w:iCs/>
        </w:rPr>
        <w:t xml:space="preserve">Profesijná zdatnosť (self-efficacy) študentov učiteľstva a učiteľov spolupracovať s rodičmi. </w:t>
      </w:r>
      <w:r w:rsidRPr="00487289">
        <w:t>Bratislava: Vydavateľstvo UK.</w:t>
      </w:r>
    </w:p>
    <w:p w:rsidR="00473A5B" w:rsidRPr="00487289" w:rsidRDefault="00473A5B" w:rsidP="00633253">
      <w:pPr>
        <w:pStyle w:val="Default"/>
        <w:spacing w:before="120"/>
        <w:jc w:val="both"/>
        <w:rPr>
          <w:noProof/>
          <w:sz w:val="20"/>
          <w:szCs w:val="20"/>
        </w:rPr>
      </w:pPr>
      <w:r w:rsidRPr="00487289">
        <w:rPr>
          <w:noProof/>
          <w:sz w:val="20"/>
          <w:szCs w:val="20"/>
        </w:rPr>
        <w:t xml:space="preserve">Majerčíková, J., Kasáčová, B., </w:t>
      </w:r>
      <w:r w:rsidRPr="00487289">
        <w:rPr>
          <w:noProof/>
          <w:sz w:val="20"/>
          <w:szCs w:val="20"/>
          <w:shd w:val="clear" w:color="auto" w:fill="FFFFFF"/>
        </w:rPr>
        <w:t xml:space="preserve">&amp; </w:t>
      </w:r>
      <w:r w:rsidRPr="00487289">
        <w:rPr>
          <w:noProof/>
          <w:sz w:val="20"/>
          <w:szCs w:val="20"/>
        </w:rPr>
        <w:t xml:space="preserve">Kočvarová, I. (2015). </w:t>
      </w:r>
      <w:r w:rsidRPr="00487289">
        <w:rPr>
          <w:i/>
          <w:noProof/>
          <w:sz w:val="20"/>
          <w:szCs w:val="20"/>
        </w:rPr>
        <w:t>Předškolní edukace a dítě: výzvy pro pedagogickou teorii a výzkum</w:t>
      </w:r>
      <w:r w:rsidRPr="00487289">
        <w:rPr>
          <w:noProof/>
          <w:sz w:val="20"/>
          <w:szCs w:val="20"/>
        </w:rPr>
        <w:t>. Zlín: UTB ve Zlíně.</w:t>
      </w:r>
    </w:p>
    <w:p w:rsidR="00EB0AA0" w:rsidRPr="00487289" w:rsidRDefault="00EB0AA0" w:rsidP="00633253">
      <w:pPr>
        <w:autoSpaceDE w:val="0"/>
        <w:autoSpaceDN w:val="0"/>
        <w:adjustRightInd w:val="0"/>
        <w:spacing w:before="120"/>
        <w:jc w:val="both"/>
        <w:rPr>
          <w:noProof/>
        </w:rPr>
      </w:pPr>
      <w:r w:rsidRPr="00487289">
        <w:rPr>
          <w:noProof/>
        </w:rPr>
        <w:t xml:space="preserve">Majerčíková, J., </w:t>
      </w:r>
      <w:r w:rsidRPr="00487289">
        <w:rPr>
          <w:noProof/>
          <w:shd w:val="clear" w:color="auto" w:fill="FFFFFF"/>
        </w:rPr>
        <w:t xml:space="preserve">&amp; </w:t>
      </w:r>
      <w:r w:rsidRPr="00487289">
        <w:rPr>
          <w:noProof/>
        </w:rPr>
        <w:t xml:space="preserve">Rebendová, A. (2016). </w:t>
      </w:r>
      <w:r w:rsidRPr="00487289">
        <w:rPr>
          <w:i/>
          <w:noProof/>
        </w:rPr>
        <w:t>Mateřská škola ve světě univerzity</w:t>
      </w:r>
      <w:r w:rsidRPr="00487289">
        <w:rPr>
          <w:noProof/>
        </w:rPr>
        <w:t xml:space="preserve">. Zlín: UTB ve Zlíně. </w:t>
      </w:r>
    </w:p>
    <w:p w:rsidR="00473A5B" w:rsidRPr="00487289" w:rsidRDefault="00473A5B" w:rsidP="00633253">
      <w:pPr>
        <w:spacing w:before="120"/>
        <w:jc w:val="both"/>
        <w:rPr>
          <w:bCs/>
        </w:rPr>
      </w:pPr>
      <w:r w:rsidRPr="00487289">
        <w:rPr>
          <w:bCs/>
        </w:rPr>
        <w:t>Navrátilová, H., &amp; Petrů Puhrová, B. (201</w:t>
      </w:r>
      <w:r w:rsidR="00937CD0">
        <w:rPr>
          <w:bCs/>
        </w:rPr>
        <w:t>8</w:t>
      </w:r>
      <w:r w:rsidRPr="00487289">
        <w:rPr>
          <w:bCs/>
        </w:rPr>
        <w:t xml:space="preserve">). </w:t>
      </w:r>
      <w:r w:rsidRPr="00487289">
        <w:rPr>
          <w:bCs/>
          <w:i/>
        </w:rPr>
        <w:t>Máme hračku, tak co s ní? Od teorie k verifikaci v mateřské škole.</w:t>
      </w:r>
      <w:r w:rsidRPr="00487289">
        <w:rPr>
          <w:bCs/>
        </w:rPr>
        <w:t xml:space="preserve"> Zlín: Univerzita Tomáše Bati ve Zlíně, v tisku.</w:t>
      </w:r>
    </w:p>
    <w:p w:rsidR="00473A5B" w:rsidRPr="00487289" w:rsidRDefault="00473A5B" w:rsidP="00633253">
      <w:pPr>
        <w:spacing w:before="120"/>
        <w:jc w:val="both"/>
      </w:pPr>
      <w:r w:rsidRPr="00487289">
        <w:t xml:space="preserve">Ondrejkovič, P., &amp; Majerčíková, J. (2012). </w:t>
      </w:r>
      <w:r w:rsidRPr="00487289">
        <w:rPr>
          <w:i/>
          <w:iCs/>
        </w:rPr>
        <w:t xml:space="preserve">Vysvetlenie, porozumenie a interpretácia v spoločenskovednom výskume. </w:t>
      </w:r>
      <w:r w:rsidRPr="00487289">
        <w:t xml:space="preserve">Bratislava: VEDA. </w:t>
      </w:r>
    </w:p>
    <w:p w:rsidR="00E46736" w:rsidRPr="00487289" w:rsidRDefault="00071936" w:rsidP="00633253">
      <w:pPr>
        <w:spacing w:before="120"/>
        <w:jc w:val="both"/>
      </w:pPr>
      <w:r>
        <w:t>Pacholík, V. (e</w:t>
      </w:r>
      <w:r w:rsidR="009F6D41" w:rsidRPr="00487289">
        <w:t xml:space="preserve">d.), Lipnická, M., Machů, E., Leix, A., &amp; Nedělová, M. (2015). </w:t>
      </w:r>
      <w:r w:rsidR="009F6D41" w:rsidRPr="00487289">
        <w:rPr>
          <w:i/>
        </w:rPr>
        <w:t>Specifika edukace dětí se speciálními vzdělávacími potřebami v mateřských školách.</w:t>
      </w:r>
      <w:r w:rsidR="009F6D41" w:rsidRPr="00487289">
        <w:t xml:space="preserve"> </w:t>
      </w:r>
      <w:r w:rsidR="00E46736" w:rsidRPr="00487289">
        <w:t>Zlín: Univerzita Tomáše Bati ve Zlíně.</w:t>
      </w:r>
    </w:p>
    <w:p w:rsidR="00E10525" w:rsidRPr="00487289" w:rsidRDefault="00E10525" w:rsidP="00633253">
      <w:pPr>
        <w:spacing w:before="120"/>
        <w:jc w:val="both"/>
      </w:pPr>
      <w:r w:rsidRPr="00487289">
        <w:t xml:space="preserve">Pacholík, V., Nedělová, M., &amp; Šmatelková, N. (2016). </w:t>
      </w:r>
      <w:r w:rsidRPr="00487289">
        <w:rPr>
          <w:i/>
        </w:rPr>
        <w:t>Rozvíjení sociálních dovedností dětí prostřednictvím pohybových her</w:t>
      </w:r>
      <w:r w:rsidRPr="00487289">
        <w:t>. Zlín: Univerzita Tomáše Bati ve Zlíně.</w:t>
      </w:r>
    </w:p>
    <w:p w:rsidR="00EB0AA0" w:rsidRPr="00487289" w:rsidRDefault="00707583" w:rsidP="00633253">
      <w:pPr>
        <w:spacing w:before="120"/>
      </w:pPr>
      <w:r w:rsidRPr="00487289">
        <w:t>Vašíková, J.</w:t>
      </w:r>
      <w:r w:rsidR="00EB0AA0" w:rsidRPr="00487289">
        <w:t>,</w:t>
      </w:r>
      <w:r w:rsidRPr="00487289">
        <w:t xml:space="preserve"> &amp; Žáková, I. (201</w:t>
      </w:r>
      <w:r w:rsidR="0069752A">
        <w:t>8</w:t>
      </w:r>
      <w:r w:rsidRPr="00487289">
        <w:t>)</w:t>
      </w:r>
      <w:r w:rsidR="001B7A96">
        <w:t>.</w:t>
      </w:r>
      <w:r w:rsidRPr="00487289">
        <w:t xml:space="preserve"> </w:t>
      </w:r>
      <w:r w:rsidRPr="00487289">
        <w:rPr>
          <w:i/>
        </w:rPr>
        <w:t>Význam primární logopedické prevence v rozvoji řečových a jazykových schopností dětí předškolního věku.</w:t>
      </w:r>
      <w:r w:rsidRPr="00487289">
        <w:t xml:space="preserve"> Zlín: Univerzita Tomáše Bati ve Zlíně, v tisku.</w:t>
      </w:r>
    </w:p>
    <w:p w:rsidR="00E84F52" w:rsidRPr="00487289" w:rsidRDefault="00660303" w:rsidP="00633253">
      <w:pPr>
        <w:spacing w:before="120"/>
      </w:pPr>
      <w:r w:rsidRPr="00487289">
        <w:t>Wiegerová, A. et al.</w:t>
      </w:r>
      <w:r w:rsidR="00E84F52" w:rsidRPr="00487289">
        <w:t xml:space="preserve"> (2012). </w:t>
      </w:r>
      <w:r w:rsidR="00E84F52" w:rsidRPr="00487289">
        <w:rPr>
          <w:i/>
        </w:rPr>
        <w:t>Self efficacy v edukačných súvislostiach.</w:t>
      </w:r>
      <w:r w:rsidR="00E84F52" w:rsidRPr="00487289">
        <w:t xml:space="preserve"> Bratislava: SPN.</w:t>
      </w:r>
    </w:p>
    <w:p w:rsidR="00473A5B" w:rsidRPr="00487289" w:rsidRDefault="00473A5B" w:rsidP="00633253">
      <w:pPr>
        <w:spacing w:before="120"/>
        <w:jc w:val="both"/>
      </w:pPr>
      <w:r w:rsidRPr="00487289">
        <w:t xml:space="preserve">Wiegerová, A. et al. (2015). </w:t>
      </w:r>
      <w:r w:rsidRPr="00487289">
        <w:rPr>
          <w:i/>
        </w:rPr>
        <w:t>Profesionalizace učitele mateřské školy z pohledu reformy kurikula</w:t>
      </w:r>
      <w:r w:rsidRPr="00487289">
        <w:t>. Zlín: Univerzita Tomáše Bati ve Zlíně.</w:t>
      </w:r>
    </w:p>
    <w:p w:rsidR="00E84F52" w:rsidRPr="00487289" w:rsidRDefault="00E84F52" w:rsidP="00203F8D">
      <w:pPr>
        <w:jc w:val="both"/>
        <w:rPr>
          <w:lang w:eastAsia="en-US"/>
        </w:rPr>
      </w:pPr>
    </w:p>
    <w:p w:rsidR="000E7ECC" w:rsidRPr="00487289" w:rsidRDefault="000E7ECC" w:rsidP="00203F8D">
      <w:pPr>
        <w:jc w:val="both"/>
      </w:pPr>
    </w:p>
    <w:p w:rsidR="006F09C5" w:rsidRPr="00487289" w:rsidRDefault="006F09C5" w:rsidP="006F09C5">
      <w:pPr>
        <w:tabs>
          <w:tab w:val="left" w:pos="2835"/>
        </w:tabs>
      </w:pPr>
      <w:r w:rsidRPr="00487289">
        <w:tab/>
      </w:r>
      <w:r w:rsidRPr="00487289">
        <w:tab/>
      </w:r>
      <w:r w:rsidR="004C201B" w:rsidRPr="00487289">
        <w:t>Standardy 6.4 a 6.9</w:t>
      </w:r>
      <w:r w:rsidR="008C07D5">
        <w:t>b</w:t>
      </w:r>
    </w:p>
    <w:p w:rsidR="000E7ECC" w:rsidRPr="00487289" w:rsidRDefault="000E7ECC" w:rsidP="00A90F04"/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Personální zabezpečení předmětů profilujícího základu </w:t>
      </w:r>
    </w:p>
    <w:p w:rsidR="00961317" w:rsidRPr="00487289" w:rsidRDefault="00FD7856" w:rsidP="00440B6C">
      <w:pPr>
        <w:tabs>
          <w:tab w:val="left" w:pos="2835"/>
        </w:tabs>
      </w:pPr>
      <w:r w:rsidRPr="00487289">
        <w:tab/>
      </w:r>
      <w:r w:rsidRPr="00487289">
        <w:tab/>
      </w:r>
    </w:p>
    <w:p w:rsidR="00B34979" w:rsidRPr="00487289" w:rsidRDefault="006F09C5" w:rsidP="00E6067A">
      <w:pPr>
        <w:tabs>
          <w:tab w:val="left" w:pos="2835"/>
        </w:tabs>
        <w:jc w:val="both"/>
      </w:pPr>
      <w:r w:rsidRPr="00487289">
        <w:t xml:space="preserve">Základní teoretické </w:t>
      </w:r>
      <w:r w:rsidR="00047E1A" w:rsidRPr="00487289">
        <w:t>s</w:t>
      </w:r>
      <w:r w:rsidRPr="00487289">
        <w:t>tudijní předměty profiluj</w:t>
      </w:r>
      <w:r w:rsidR="001B1D19">
        <w:t>ícího základu mají garanty, kte</w:t>
      </w:r>
      <w:r w:rsidRPr="00487289">
        <w:t>ří významně participují na jejich výuce (viz B-IIa této žádosti)</w:t>
      </w:r>
      <w:r w:rsidR="00047E1A" w:rsidRPr="00487289">
        <w:t>, vždy minimálně se vzděláním zís</w:t>
      </w:r>
      <w:r w:rsidR="005C4193" w:rsidRPr="00487289">
        <w:t>k</w:t>
      </w:r>
      <w:r w:rsidR="00047E1A" w:rsidRPr="00487289">
        <w:t xml:space="preserve">aným absolvováním doktorského studijního programu. Jak </w:t>
      </w:r>
      <w:r w:rsidR="005C4193" w:rsidRPr="00487289">
        <w:t>j</w:t>
      </w:r>
      <w:r w:rsidR="00047E1A" w:rsidRPr="00487289">
        <w:t>iž bylo uvedeno</w:t>
      </w:r>
      <w:r w:rsidR="005C4193" w:rsidRPr="00487289">
        <w:t>, studijní program je personálně</w:t>
      </w:r>
      <w:r w:rsidR="00047E1A" w:rsidRPr="00487289">
        <w:t xml:space="preserve"> zabezpečen osobami v pracovním </w:t>
      </w:r>
      <w:r w:rsidR="00047E1A" w:rsidRPr="00487289">
        <w:rPr>
          <w:lang w:eastAsia="en-US"/>
        </w:rPr>
        <w:t xml:space="preserve">poměru s celkovou týdenní pracovní dobou odpovídající stanovené týdenní pracovní době podle §79 zákoníku práce. Rovněž </w:t>
      </w:r>
      <w:r w:rsidR="001B7A96">
        <w:rPr>
          <w:lang w:eastAsia="en-US"/>
        </w:rPr>
        <w:t>s</w:t>
      </w:r>
      <w:r w:rsidR="001B1D19">
        <w:rPr>
          <w:lang w:eastAsia="en-US"/>
        </w:rPr>
        <w:t xml:space="preserve">e jedná o pracovníky </w:t>
      </w:r>
      <w:r w:rsidR="00047E1A" w:rsidRPr="00487289">
        <w:rPr>
          <w:lang w:eastAsia="en-US"/>
        </w:rPr>
        <w:t xml:space="preserve">s perspektivou personálního růstu prostřednictvím doktorského studia a </w:t>
      </w:r>
      <w:r w:rsidR="00AC3769">
        <w:rPr>
          <w:lang w:eastAsia="en-US"/>
        </w:rPr>
        <w:t>přípravy na habilitační</w:t>
      </w:r>
      <w:r w:rsidR="00047E1A" w:rsidRPr="00487289">
        <w:rPr>
          <w:lang w:eastAsia="en-US"/>
        </w:rPr>
        <w:t xml:space="preserve"> řízení.</w:t>
      </w:r>
    </w:p>
    <w:p w:rsidR="00047E1A" w:rsidRPr="00487289" w:rsidRDefault="00047E1A" w:rsidP="00E6067A">
      <w:pPr>
        <w:tabs>
          <w:tab w:val="left" w:pos="2835"/>
        </w:tabs>
        <w:jc w:val="both"/>
      </w:pPr>
    </w:p>
    <w:p w:rsidR="00503815" w:rsidRPr="00487289" w:rsidRDefault="00503815" w:rsidP="00503815">
      <w:pPr>
        <w:tabs>
          <w:tab w:val="left" w:pos="2835"/>
        </w:tabs>
      </w:pPr>
      <w:r w:rsidRPr="00487289">
        <w:tab/>
      </w:r>
      <w:r w:rsidRPr="00487289">
        <w:tab/>
        <w:t>Standardy 6.5-6.6</w:t>
      </w:r>
    </w:p>
    <w:p w:rsidR="006F09C5" w:rsidRPr="00487289" w:rsidRDefault="006F09C5" w:rsidP="00440B6C">
      <w:pPr>
        <w:tabs>
          <w:tab w:val="left" w:pos="2835"/>
        </w:tabs>
      </w:pPr>
    </w:p>
    <w:p w:rsidR="00FD7856" w:rsidRPr="00487289" w:rsidRDefault="00FD7856" w:rsidP="00440B6C">
      <w:pPr>
        <w:pStyle w:val="Nadpis3"/>
        <w:spacing w:before="0" w:line="240" w:lineRule="auto"/>
        <w:rPr>
          <w:rFonts w:ascii="Times New Roman" w:hAnsi="Times New Roman"/>
          <w:szCs w:val="20"/>
        </w:rPr>
      </w:pPr>
      <w:r w:rsidRPr="00487289">
        <w:rPr>
          <w:rFonts w:ascii="Times New Roman" w:hAnsi="Times New Roman"/>
          <w:szCs w:val="20"/>
        </w:rPr>
        <w:t xml:space="preserve">Kvalifikace odborníků z praxe zapojených do výuky ve studijním programu </w:t>
      </w:r>
    </w:p>
    <w:p w:rsidR="00503815" w:rsidRPr="00487289" w:rsidRDefault="00503815" w:rsidP="00782B4A">
      <w:pPr>
        <w:tabs>
          <w:tab w:val="left" w:pos="2835"/>
        </w:tabs>
        <w:jc w:val="both"/>
      </w:pPr>
    </w:p>
    <w:p w:rsidR="00782B4A" w:rsidRPr="00487289" w:rsidRDefault="00782B4A" w:rsidP="00782B4A">
      <w:pPr>
        <w:tabs>
          <w:tab w:val="left" w:pos="2835"/>
        </w:tabs>
        <w:jc w:val="both"/>
      </w:pPr>
      <w:r w:rsidRPr="00487289">
        <w:t>Všichni vyučující v předkládaném studijním oboru mají vzdělání získan</w:t>
      </w:r>
      <w:r w:rsidR="00AF4C80" w:rsidRPr="00487289">
        <w:t>é</w:t>
      </w:r>
      <w:r w:rsidRPr="00487289">
        <w:t xml:space="preserve"> minimálně v magisterském studijním programu.</w:t>
      </w:r>
    </w:p>
    <w:p w:rsidR="00782B4A" w:rsidRPr="00487289" w:rsidRDefault="00782B4A" w:rsidP="00782B4A">
      <w:pPr>
        <w:tabs>
          <w:tab w:val="left" w:pos="2835"/>
        </w:tabs>
        <w:jc w:val="both"/>
      </w:pPr>
    </w:p>
    <w:p w:rsidR="00C913FA" w:rsidRDefault="00E27241" w:rsidP="00E27241">
      <w:pPr>
        <w:jc w:val="both"/>
        <w:rPr>
          <w:ins w:id="549" w:author="Jana_PC" w:date="2018-05-18T15:11:00Z"/>
        </w:rPr>
      </w:pPr>
      <w:r w:rsidRPr="00487289">
        <w:t>Odborníci z praxe participující na realizaci studijního programu mají vyžadovanou kvalifikaci. V případě ředitelky Univerzitní mateřské školy Qočna</w:t>
      </w:r>
      <w:r w:rsidR="008C07D5">
        <w:t xml:space="preserve"> ve Zlíně (Mgr. </w:t>
      </w:r>
      <w:r w:rsidR="008C07D5" w:rsidRPr="00C939E2">
        <w:t>M</w:t>
      </w:r>
      <w:r w:rsidRPr="00C939E2">
        <w:t>arkéta Hrozová, Ph.D.) a ředitelky Soukromé mateřské školy Life Academy</w:t>
      </w:r>
      <w:r w:rsidR="005A4FC4" w:rsidRPr="00C939E2">
        <w:t>, Poprad, SR (PaedDr. Gabriela Č</w:t>
      </w:r>
      <w:r w:rsidRPr="00C939E2">
        <w:t>eslová, PhD.) jde dokonce o absolvované dok</w:t>
      </w:r>
      <w:r w:rsidR="00E92D58">
        <w:t>torské studium. Tato příprava je</w:t>
      </w:r>
      <w:r w:rsidRPr="00C939E2">
        <w:t xml:space="preserve"> uschopňuje citlivě reflektovat </w:t>
      </w:r>
      <w:r w:rsidR="001B7A96">
        <w:t>situace</w:t>
      </w:r>
      <w:r w:rsidRPr="00C939E2">
        <w:t xml:space="preserve"> v praxi mateřských škol i v akademickém prostředí vysoké školy. </w:t>
      </w:r>
    </w:p>
    <w:p w:rsidR="00E94584" w:rsidRPr="00DE369F" w:rsidRDefault="00C913FA" w:rsidP="00E27241">
      <w:pPr>
        <w:jc w:val="both"/>
        <w:rPr>
          <w:ins w:id="550" w:author="Jana_PC" w:date="2018-05-18T15:21:00Z"/>
        </w:rPr>
      </w:pPr>
      <w:ins w:id="551" w:author="Jana_PC" w:date="2018-05-18T15:03:00Z">
        <w:r w:rsidRPr="00DE369F">
          <w:t>Pracoviště, na kterém se má předkládan</w:t>
        </w:r>
      </w:ins>
      <w:ins w:id="552" w:author="Jana_PC" w:date="2018-05-18T15:05:00Z">
        <w:r w:rsidRPr="00DE369F">
          <w:t>ý</w:t>
        </w:r>
      </w:ins>
      <w:ins w:id="553" w:author="Jana_PC" w:date="2018-05-18T15:03:00Z">
        <w:r w:rsidRPr="00DE369F">
          <w:t xml:space="preserve"> studiní program realizovat</w:t>
        </w:r>
      </w:ins>
      <w:ins w:id="554" w:author="Jana_PC" w:date="2018-05-18T15:05:00Z">
        <w:r w:rsidRPr="00DE369F">
          <w:t>,</w:t>
        </w:r>
      </w:ins>
      <w:ins w:id="555" w:author="Jana_PC" w:date="2018-05-18T15:03:00Z">
        <w:r w:rsidRPr="00DE369F">
          <w:t xml:space="preserve"> si systematicky připravuje další</w:t>
        </w:r>
      </w:ins>
      <w:ins w:id="556" w:author="Jana_PC" w:date="2018-05-18T15:04:00Z">
        <w:r w:rsidRPr="00DE369F">
          <w:t xml:space="preserve"> učitele, kteří budou v pozici spolupracujících odborníků z praxe. Jsou to absolventi bakalářského </w:t>
        </w:r>
      </w:ins>
      <w:ins w:id="557" w:author="Jana_PC" w:date="2018-05-18T15:05:00Z">
        <w:r w:rsidRPr="00DE369F">
          <w:t>(Učitel</w:t>
        </w:r>
      </w:ins>
      <w:ins w:id="558" w:author="Jana_PC" w:date="2018-05-18T15:08:00Z">
        <w:r w:rsidRPr="00DE369F">
          <w:t>s</w:t>
        </w:r>
      </w:ins>
      <w:ins w:id="559" w:author="Jana_PC" w:date="2018-05-18T15:05:00Z">
        <w:r w:rsidRPr="00DE369F">
          <w:t>tví pro mateřské škol</w:t>
        </w:r>
      </w:ins>
      <w:ins w:id="560" w:author="Jana_PC" w:date="2018-05-18T15:06:00Z">
        <w:r w:rsidRPr="00DE369F">
          <w:t>y</w:t>
        </w:r>
      </w:ins>
      <w:ins w:id="561" w:author="Jana_PC" w:date="2018-05-18T15:05:00Z">
        <w:r w:rsidRPr="00DE369F">
          <w:t xml:space="preserve">) </w:t>
        </w:r>
      </w:ins>
      <w:ins w:id="562" w:author="Jana_PC" w:date="2018-05-18T15:04:00Z">
        <w:r w:rsidRPr="00DE369F">
          <w:t>i navazujícího magisterského studia</w:t>
        </w:r>
      </w:ins>
      <w:ins w:id="563" w:author="Jana_PC" w:date="2018-05-18T15:05:00Z">
        <w:r w:rsidRPr="00DE369F">
          <w:t xml:space="preserve"> (Pedagogika předškolního věku)</w:t>
        </w:r>
      </w:ins>
      <w:ins w:id="564" w:author="Jana_PC" w:date="2018-05-18T15:04:00Z">
        <w:r w:rsidRPr="00DE369F">
          <w:t xml:space="preserve"> </w:t>
        </w:r>
      </w:ins>
      <w:ins w:id="565" w:author="Jana_PC" w:date="2018-05-18T15:05:00Z">
        <w:r w:rsidRPr="00DE369F">
          <w:t>na FHS</w:t>
        </w:r>
      </w:ins>
      <w:ins w:id="566" w:author="Jana_PC" w:date="2018-05-24T10:22:00Z">
        <w:r w:rsidR="000A5C93">
          <w:t xml:space="preserve"> UTB</w:t>
        </w:r>
      </w:ins>
      <w:ins w:id="567" w:author="Jana_PC" w:date="2018-05-18T15:06:00Z">
        <w:r w:rsidRPr="00DE369F">
          <w:t xml:space="preserve">. </w:t>
        </w:r>
      </w:ins>
      <w:ins w:id="568" w:author="Jana_PC" w:date="2018-05-18T15:12:00Z">
        <w:r w:rsidRPr="00DE369F">
          <w:t xml:space="preserve">Například, </w:t>
        </w:r>
      </w:ins>
      <w:ins w:id="569" w:author="§.opiékoiíkkoíikoíi" w:date="2018-05-27T20:03:00Z">
        <w:r w:rsidR="0069752A" w:rsidRPr="00DE369F">
          <w:t>v</w:t>
        </w:r>
        <w:r w:rsidR="0069752A">
          <w:t xml:space="preserve"> roce </w:t>
        </w:r>
      </w:ins>
      <w:ins w:id="570" w:author="Jana_PC" w:date="2018-05-18T15:06:00Z">
        <w:r w:rsidRPr="00DE369F">
          <w:t>2018 absolvují magisterské studium Bc. Andrea Dalajková</w:t>
        </w:r>
      </w:ins>
      <w:ins w:id="571" w:author="Jana_PC" w:date="2018-05-18T15:10:00Z">
        <w:r w:rsidRPr="00DE369F">
          <w:t>,</w:t>
        </w:r>
      </w:ins>
      <w:ins w:id="572" w:author="Jana_PC" w:date="2018-05-18T15:06:00Z">
        <w:r w:rsidRPr="00DE369F">
          <w:t xml:space="preserve"> Bc. Nicol Šmatelková</w:t>
        </w:r>
      </w:ins>
      <w:ins w:id="573" w:author="Jana_PC" w:date="2018-05-18T15:10:00Z">
        <w:r w:rsidRPr="00DE369F">
          <w:t xml:space="preserve">, Bc. Jana Vykoukalová, v roce 2019 Bc. Magda Zycháčková, </w:t>
        </w:r>
      </w:ins>
      <w:ins w:id="574" w:author="Jana_PC" w:date="2018-05-18T15:06:00Z">
        <w:r w:rsidRPr="00DE369F">
          <w:t xml:space="preserve">které </w:t>
        </w:r>
      </w:ins>
      <w:ins w:id="575" w:author="Jana_PC" w:date="2018-05-18T15:07:00Z">
        <w:r w:rsidRPr="00DE369F">
          <w:t xml:space="preserve">aktuálně působí </w:t>
        </w:r>
      </w:ins>
      <w:ins w:id="576" w:author="Jana_PC" w:date="2018-05-18T15:10:00Z">
        <w:r w:rsidRPr="00DE369F">
          <w:t>ve fakultních mateřských</w:t>
        </w:r>
      </w:ins>
      <w:ins w:id="577" w:author="Jana_PC" w:date="2018-05-18T15:09:00Z">
        <w:r w:rsidRPr="00DE369F">
          <w:t xml:space="preserve"> škol</w:t>
        </w:r>
      </w:ins>
      <w:ins w:id="578" w:author="Jana_PC" w:date="2018-05-18T15:10:00Z">
        <w:r w:rsidRPr="00DE369F">
          <w:t>ách</w:t>
        </w:r>
      </w:ins>
      <w:ins w:id="579" w:author="Jana_PC" w:date="2018-05-18T15:09:00Z">
        <w:r w:rsidRPr="00DE369F">
          <w:t xml:space="preserve"> </w:t>
        </w:r>
      </w:ins>
      <w:ins w:id="580" w:author="Jana_PC" w:date="2018-05-18T15:07:00Z">
        <w:r w:rsidRPr="00DE369F">
          <w:t>v pozici fakultních učitelů</w:t>
        </w:r>
      </w:ins>
      <w:ins w:id="581" w:author="Jana_PC" w:date="2018-05-18T15:09:00Z">
        <w:r w:rsidRPr="00DE369F">
          <w:t xml:space="preserve"> a je zřemá jejich </w:t>
        </w:r>
      </w:ins>
      <w:ins w:id="582" w:author="Jana_PC" w:date="2018-05-18T15:35:00Z">
        <w:r w:rsidR="00D108F3" w:rsidRPr="00DE369F">
          <w:t xml:space="preserve">aktuální </w:t>
        </w:r>
      </w:ins>
      <w:ins w:id="583" w:author="Jana_PC" w:date="2018-05-18T15:09:00Z">
        <w:r w:rsidRPr="00DE369F">
          <w:t>provázanost s</w:t>
        </w:r>
      </w:ins>
      <w:ins w:id="584" w:author="Jana_PC" w:date="2018-05-18T15:35:00Z">
        <w:r w:rsidR="00D108F3" w:rsidRPr="00DE369F">
          <w:t> </w:t>
        </w:r>
      </w:ins>
      <w:ins w:id="585" w:author="Jana_PC" w:date="2018-05-18T15:09:00Z">
        <w:r w:rsidRPr="00DE369F">
          <w:t>FHS</w:t>
        </w:r>
      </w:ins>
      <w:ins w:id="586" w:author="Jana_PC" w:date="2018-05-18T15:35:00Z">
        <w:r w:rsidR="00D108F3" w:rsidRPr="00DE369F">
          <w:t xml:space="preserve"> </w:t>
        </w:r>
      </w:ins>
      <w:ins w:id="587" w:author="Jana_PC" w:date="2018-05-24T10:23:00Z">
        <w:r w:rsidR="000A5C93">
          <w:t xml:space="preserve">i </w:t>
        </w:r>
      </w:ins>
      <w:ins w:id="588" w:author="Jana_PC" w:date="2018-05-18T15:35:00Z">
        <w:r w:rsidR="00D108F3" w:rsidRPr="00DE369F">
          <w:t>s vizí intezivní spolupráce v</w:t>
        </w:r>
      </w:ins>
      <w:ins w:id="589" w:author="Jana_PC" w:date="2018-05-24T10:23:00Z">
        <w:r w:rsidR="000A5C93">
          <w:t> </w:t>
        </w:r>
      </w:ins>
      <w:ins w:id="590" w:author="Jana_PC" w:date="2018-05-18T15:35:00Z">
        <w:r w:rsidR="00D108F3" w:rsidRPr="00DE369F">
          <w:t>budoucnosti</w:t>
        </w:r>
      </w:ins>
      <w:ins w:id="591" w:author="Jana_PC" w:date="2018-05-24T10:23:00Z">
        <w:r w:rsidR="000A5C93">
          <w:t xml:space="preserve"> (prostřednictvím rigorózního řízení</w:t>
        </w:r>
      </w:ins>
      <w:ins w:id="592" w:author="Jana_PC" w:date="2018-05-24T10:25:00Z">
        <w:r w:rsidR="000A5C93">
          <w:t xml:space="preserve"> akreditovaného na FHS</w:t>
        </w:r>
      </w:ins>
      <w:ins w:id="593" w:author="Jana_PC" w:date="2018-05-24T10:23:00Z">
        <w:r w:rsidR="000A5C93">
          <w:t>)</w:t>
        </w:r>
      </w:ins>
      <w:ins w:id="594" w:author="Jana_PC" w:date="2018-05-18T15:09:00Z">
        <w:r w:rsidRPr="00DE369F">
          <w:t>.</w:t>
        </w:r>
      </w:ins>
      <w:ins w:id="595" w:author="Jana_PC" w:date="2018-05-18T15:05:00Z">
        <w:r w:rsidRPr="00DE369F">
          <w:t xml:space="preserve"> </w:t>
        </w:r>
      </w:ins>
    </w:p>
    <w:p w:rsidR="00D14C38" w:rsidRPr="005E4B9B" w:rsidRDefault="00CC0716" w:rsidP="005E4B9B">
      <w:pPr>
        <w:pStyle w:val="Default"/>
        <w:jc w:val="both"/>
        <w:rPr>
          <w:ins w:id="596" w:author="Jana_PC" w:date="2018-05-18T15:02:00Z"/>
          <w:rFonts w:eastAsia="Calibri"/>
        </w:rPr>
      </w:pPr>
      <w:ins w:id="597" w:author="Jana_PC" w:date="2018-05-18T15:21:00Z">
        <w:r w:rsidRPr="005E4B9B">
          <w:rPr>
            <w:sz w:val="20"/>
            <w:szCs w:val="20"/>
          </w:rPr>
          <w:t xml:space="preserve">Nabízí se i možnost </w:t>
        </w:r>
      </w:ins>
      <w:ins w:id="598" w:author="Jana_PC" w:date="2018-05-18T15:22:00Z">
        <w:r w:rsidRPr="005E4B9B">
          <w:rPr>
            <w:sz w:val="20"/>
            <w:szCs w:val="20"/>
          </w:rPr>
          <w:t>participace odborníků z praxe v didakticky laděných předmětech.</w:t>
        </w:r>
      </w:ins>
      <w:ins w:id="599" w:author="Jana_PC" w:date="2018-05-18T15:23:00Z">
        <w:r w:rsidRPr="005E4B9B">
          <w:rPr>
            <w:sz w:val="20"/>
            <w:szCs w:val="20"/>
          </w:rPr>
          <w:t xml:space="preserve"> Tento přístup je v zásadě realizován</w:t>
        </w:r>
      </w:ins>
      <w:ins w:id="600" w:author="Jana_PC" w:date="2018-05-18T15:24:00Z">
        <w:r w:rsidRPr="005E4B9B">
          <w:rPr>
            <w:sz w:val="20"/>
            <w:szCs w:val="20"/>
          </w:rPr>
          <w:t>, protože j</w:t>
        </w:r>
      </w:ins>
      <w:ins w:id="601" w:author="Jana_PC" w:date="2018-05-18T15:26:00Z">
        <w:r w:rsidRPr="005E4B9B">
          <w:rPr>
            <w:sz w:val="20"/>
            <w:szCs w:val="20"/>
          </w:rPr>
          <w:t>e</w:t>
        </w:r>
      </w:ins>
      <w:ins w:id="602" w:author="Jana_PC" w:date="2018-05-18T15:24:00Z">
        <w:r w:rsidRPr="005E4B9B">
          <w:rPr>
            <w:sz w:val="20"/>
            <w:szCs w:val="20"/>
          </w:rPr>
          <w:t xml:space="preserve"> každý z těchto předmět</w:t>
        </w:r>
      </w:ins>
      <w:ins w:id="603" w:author="Jana_PC" w:date="2018-05-18T15:26:00Z">
        <w:r w:rsidRPr="005E4B9B">
          <w:rPr>
            <w:sz w:val="20"/>
            <w:szCs w:val="20"/>
          </w:rPr>
          <w:t>ů</w:t>
        </w:r>
      </w:ins>
      <w:ins w:id="604" w:author="Jana_PC" w:date="2018-05-18T15:24:00Z">
        <w:r w:rsidRPr="005E4B9B">
          <w:rPr>
            <w:sz w:val="20"/>
            <w:szCs w:val="20"/>
          </w:rPr>
          <w:t xml:space="preserve"> spoje</w:t>
        </w:r>
      </w:ins>
      <w:ins w:id="605" w:author="Jana_PC" w:date="2018-05-18T15:25:00Z">
        <w:r w:rsidRPr="005E4B9B">
          <w:rPr>
            <w:sz w:val="20"/>
            <w:szCs w:val="20"/>
          </w:rPr>
          <w:t>n s pedagogickou praxí. Ta probíh</w:t>
        </w:r>
      </w:ins>
      <w:ins w:id="606" w:author="Jana_PC" w:date="2018-05-18T15:32:00Z">
        <w:r w:rsidRPr="005E4B9B">
          <w:rPr>
            <w:sz w:val="20"/>
            <w:szCs w:val="20"/>
          </w:rPr>
          <w:t>á</w:t>
        </w:r>
      </w:ins>
      <w:ins w:id="607" w:author="Jana_PC" w:date="2018-05-18T15:25:00Z">
        <w:r w:rsidRPr="005E4B9B">
          <w:rPr>
            <w:sz w:val="20"/>
            <w:szCs w:val="20"/>
          </w:rPr>
          <w:t xml:space="preserve"> v kooperaci didaktika z fakulty a fakultního (cvičného) učitele</w:t>
        </w:r>
      </w:ins>
      <w:ins w:id="608" w:author="Jana_PC" w:date="2018-05-18T15:26:00Z">
        <w:r w:rsidRPr="005E4B9B">
          <w:rPr>
            <w:sz w:val="20"/>
            <w:szCs w:val="20"/>
          </w:rPr>
          <w:t>, například</w:t>
        </w:r>
      </w:ins>
      <w:ins w:id="609" w:author="Jana_PC" w:date="2018-05-18T15:27:00Z">
        <w:r w:rsidRPr="005E4B9B">
          <w:rPr>
            <w:sz w:val="20"/>
            <w:szCs w:val="20"/>
          </w:rPr>
          <w:t xml:space="preserve"> při volbě výukových témat</w:t>
        </w:r>
      </w:ins>
      <w:ins w:id="610" w:author="Jana_PC" w:date="2018-05-18T15:34:00Z">
        <w:r w:rsidRPr="005E4B9B">
          <w:rPr>
            <w:sz w:val="20"/>
            <w:szCs w:val="20"/>
          </w:rPr>
          <w:t xml:space="preserve"> při akceptování dokumentace a plánů školy</w:t>
        </w:r>
      </w:ins>
      <w:ins w:id="611" w:author="Jana_PC" w:date="2018-05-18T15:27:00Z">
        <w:r w:rsidRPr="005E4B9B">
          <w:rPr>
            <w:sz w:val="20"/>
            <w:szCs w:val="20"/>
          </w:rPr>
          <w:t>,</w:t>
        </w:r>
      </w:ins>
      <w:ins w:id="612" w:author="Jana_PC" w:date="2018-05-18T15:26:00Z">
        <w:r w:rsidRPr="005E4B9B">
          <w:rPr>
            <w:sz w:val="20"/>
            <w:szCs w:val="20"/>
          </w:rPr>
          <w:t xml:space="preserve"> v rámci </w:t>
        </w:r>
      </w:ins>
      <w:ins w:id="613" w:author="Jana_PC" w:date="2018-05-18T15:27:00Z">
        <w:r w:rsidRPr="005E4B9B">
          <w:rPr>
            <w:sz w:val="20"/>
            <w:szCs w:val="20"/>
          </w:rPr>
          <w:t xml:space="preserve">diskuse o možnostech didaktického zpracování </w:t>
        </w:r>
      </w:ins>
      <w:ins w:id="614" w:author="§.opiékoiíkkoíikoíi" w:date="2018-05-27T20:04:00Z">
        <w:r w:rsidR="00563B23">
          <w:rPr>
            <w:sz w:val="20"/>
            <w:szCs w:val="20"/>
          </w:rPr>
          <w:t xml:space="preserve">jednotlivých </w:t>
        </w:r>
      </w:ins>
      <w:ins w:id="615" w:author="Jana_PC" w:date="2018-05-18T15:27:00Z">
        <w:r w:rsidRPr="005E4B9B">
          <w:rPr>
            <w:sz w:val="20"/>
            <w:szCs w:val="20"/>
          </w:rPr>
          <w:t xml:space="preserve">témat, při </w:t>
        </w:r>
      </w:ins>
      <w:ins w:id="616" w:author="Jana_PC" w:date="2018-05-18T15:26:00Z">
        <w:r w:rsidRPr="005E4B9B">
          <w:rPr>
            <w:sz w:val="20"/>
            <w:szCs w:val="20"/>
          </w:rPr>
          <w:t>reflex</w:t>
        </w:r>
      </w:ins>
      <w:ins w:id="617" w:author="Jana_PC" w:date="2018-05-18T15:28:00Z">
        <w:r w:rsidRPr="005E4B9B">
          <w:rPr>
            <w:sz w:val="20"/>
            <w:szCs w:val="20"/>
          </w:rPr>
          <w:t>i</w:t>
        </w:r>
      </w:ins>
      <w:ins w:id="618" w:author="Jana_PC" w:date="2018-05-18T15:26:00Z">
        <w:r w:rsidRPr="005E4B9B">
          <w:rPr>
            <w:sz w:val="20"/>
            <w:szCs w:val="20"/>
          </w:rPr>
          <w:t xml:space="preserve"> a hodnocen</w:t>
        </w:r>
      </w:ins>
      <w:ins w:id="619" w:author="Jana_PC" w:date="2018-05-18T15:28:00Z">
        <w:r w:rsidRPr="005E4B9B">
          <w:rPr>
            <w:sz w:val="20"/>
            <w:szCs w:val="20"/>
          </w:rPr>
          <w:t>í</w:t>
        </w:r>
      </w:ins>
      <w:ins w:id="620" w:author="Jana_PC" w:date="2018-05-18T15:26:00Z">
        <w:r w:rsidRPr="005E4B9B">
          <w:rPr>
            <w:sz w:val="20"/>
            <w:szCs w:val="20"/>
          </w:rPr>
          <w:t xml:space="preserve"> výstup</w:t>
        </w:r>
      </w:ins>
      <w:ins w:id="621" w:author="Jana_PC" w:date="2018-05-18T15:28:00Z">
        <w:r w:rsidRPr="005E4B9B">
          <w:rPr>
            <w:sz w:val="20"/>
            <w:szCs w:val="20"/>
          </w:rPr>
          <w:t xml:space="preserve">ů </w:t>
        </w:r>
      </w:ins>
      <w:ins w:id="622" w:author="Jana_PC" w:date="2018-05-18T15:32:00Z">
        <w:r w:rsidRPr="005E4B9B">
          <w:rPr>
            <w:sz w:val="20"/>
            <w:szCs w:val="20"/>
          </w:rPr>
          <w:t xml:space="preserve">studentů </w:t>
        </w:r>
      </w:ins>
      <w:ins w:id="623" w:author="Jana_PC" w:date="2018-05-18T15:28:00Z">
        <w:r w:rsidRPr="005E4B9B">
          <w:rPr>
            <w:sz w:val="20"/>
            <w:szCs w:val="20"/>
          </w:rPr>
          <w:t>apod.</w:t>
        </w:r>
      </w:ins>
      <w:ins w:id="624" w:author="Jana_PC" w:date="2018-05-18T15:26:00Z">
        <w:r w:rsidRPr="005E4B9B">
          <w:rPr>
            <w:sz w:val="20"/>
            <w:szCs w:val="20"/>
          </w:rPr>
          <w:t xml:space="preserve"> </w:t>
        </w:r>
      </w:ins>
      <w:ins w:id="625" w:author="Jana_PC" w:date="2018-05-18T15:37:00Z">
        <w:r w:rsidRPr="005E4B9B">
          <w:rPr>
            <w:sz w:val="20"/>
            <w:szCs w:val="20"/>
          </w:rPr>
          <w:t>Rozvoj personální základny fakultních učitelů pro potř</w:t>
        </w:r>
      </w:ins>
      <w:ins w:id="626" w:author="Jana_PC" w:date="2018-05-18T15:38:00Z">
        <w:r w:rsidRPr="005E4B9B">
          <w:rPr>
            <w:sz w:val="20"/>
            <w:szCs w:val="20"/>
          </w:rPr>
          <w:t>eby studijního programu je zabezpečen i v rámci kontinuální spolupráce v rámci projekt</w:t>
        </w:r>
      </w:ins>
      <w:ins w:id="627" w:author="Jana_PC" w:date="2018-05-18T15:40:00Z">
        <w:r w:rsidRPr="005E4B9B">
          <w:rPr>
            <w:sz w:val="20"/>
            <w:szCs w:val="20"/>
          </w:rPr>
          <w:t>o</w:t>
        </w:r>
      </w:ins>
      <w:ins w:id="628" w:author="Jana_PC" w:date="2018-05-18T15:38:00Z">
        <w:r w:rsidRPr="005E4B9B">
          <w:rPr>
            <w:sz w:val="20"/>
            <w:szCs w:val="20"/>
          </w:rPr>
          <w:t>vé činnosti pracoviště (projekt Fondu vzdělávací politiky M</w:t>
        </w:r>
      </w:ins>
      <w:ins w:id="629" w:author="Jana_PC" w:date="2018-05-18T15:39:00Z">
        <w:r w:rsidRPr="005E4B9B">
          <w:rPr>
            <w:sz w:val="20"/>
            <w:szCs w:val="20"/>
          </w:rPr>
          <w:t xml:space="preserve">ŠMT – </w:t>
        </w:r>
        <w:r w:rsidRPr="005E4B9B">
          <w:rPr>
            <w:i/>
            <w:sz w:val="20"/>
            <w:szCs w:val="20"/>
          </w:rPr>
          <w:t>Od začátečníka k mentorovi</w:t>
        </w:r>
      </w:ins>
      <w:ins w:id="630" w:author="Jana_PC" w:date="2018-05-18T15:37:00Z">
        <w:r w:rsidRPr="005E4B9B">
          <w:rPr>
            <w:i/>
            <w:sz w:val="20"/>
            <w:szCs w:val="20"/>
          </w:rPr>
          <w:t xml:space="preserve"> </w:t>
        </w:r>
      </w:ins>
      <w:ins w:id="631" w:author="Jana_PC" w:date="2018-05-18T15:45:00Z">
        <w:r w:rsidRPr="005E4B9B">
          <w:rPr>
            <w:i/>
            <w:sz w:val="20"/>
            <w:szCs w:val="20"/>
          </w:rPr>
          <w:t>a jeho navazující</w:t>
        </w:r>
      </w:ins>
      <w:ins w:id="632" w:author="Jana_PC" w:date="2018-05-18T15:52:00Z">
        <w:r w:rsidRPr="005E4B9B">
          <w:rPr>
            <w:i/>
            <w:sz w:val="20"/>
            <w:szCs w:val="20"/>
          </w:rPr>
          <w:t xml:space="preserve">, </w:t>
        </w:r>
        <w:r w:rsidRPr="005E4B9B">
          <w:rPr>
            <w:rFonts w:eastAsia="Calibri"/>
            <w:i/>
            <w:sz w:val="20"/>
            <w:szCs w:val="20"/>
            <w:lang w:eastAsia="cs-CZ"/>
          </w:rPr>
          <w:t>Předcházení šoku z reality u budoucích učitelů mateřských a základních škol v období profesního startu</w:t>
        </w:r>
      </w:ins>
      <w:ins w:id="633" w:author="Jana_PC" w:date="2018-05-18T15:53:00Z">
        <w:r w:rsidR="00DE369F">
          <w:rPr>
            <w:rFonts w:eastAsia="Calibri"/>
            <w:i/>
            <w:sz w:val="20"/>
            <w:szCs w:val="20"/>
            <w:lang w:eastAsia="cs-CZ"/>
          </w:rPr>
          <w:t>)</w:t>
        </w:r>
      </w:ins>
      <w:ins w:id="634" w:author="Jana_PC" w:date="2018-05-18T15:52:00Z">
        <w:r w:rsidRPr="005E4B9B">
          <w:rPr>
            <w:rFonts w:eastAsia="Calibri"/>
            <w:sz w:val="20"/>
            <w:szCs w:val="20"/>
            <w:lang w:eastAsia="cs-CZ"/>
          </w:rPr>
          <w:t xml:space="preserve"> </w:t>
        </w:r>
      </w:ins>
    </w:p>
    <w:p w:rsidR="00FD7856" w:rsidRPr="00487289" w:rsidRDefault="00E27241" w:rsidP="00E27241">
      <w:pPr>
        <w:jc w:val="both"/>
        <w:rPr>
          <w:bCs/>
        </w:rPr>
      </w:pPr>
      <w:r w:rsidRPr="00C939E2">
        <w:t xml:space="preserve">Dalším odborníkem z praxe je </w:t>
      </w:r>
      <w:r w:rsidR="00E92D58">
        <w:t>školní psycholog</w:t>
      </w:r>
      <w:r w:rsidRPr="00C939E2">
        <w:t xml:space="preserve"> s magisterským v</w:t>
      </w:r>
      <w:r w:rsidR="00836A37" w:rsidRPr="00C939E2">
        <w:t xml:space="preserve">zděláním (Mgr. Pavla </w:t>
      </w:r>
      <w:r w:rsidR="004A17D0">
        <w:t>Tomancová</w:t>
      </w:r>
      <w:r w:rsidR="00836A37" w:rsidRPr="00C939E2">
        <w:t>).</w:t>
      </w:r>
      <w:r w:rsidRPr="00C939E2">
        <w:t xml:space="preserve"> </w:t>
      </w:r>
      <w:r w:rsidR="00836A37" w:rsidRPr="00C939E2">
        <w:t>J</w:t>
      </w:r>
      <w:r w:rsidRPr="00C939E2">
        <w:t>ejí praktické zkušenosti</w:t>
      </w:r>
      <w:r w:rsidR="00836A37" w:rsidRPr="00C939E2">
        <w:t xml:space="preserve"> z </w:t>
      </w:r>
      <w:r w:rsidR="00E92D58">
        <w:t>poradenské</w:t>
      </w:r>
      <w:r w:rsidR="001B7A96">
        <w:t xml:space="preserve"> instituce, kde </w:t>
      </w:r>
      <w:r w:rsidR="00836A37" w:rsidRPr="00C939E2">
        <w:t xml:space="preserve">působí, </w:t>
      </w:r>
      <w:r w:rsidRPr="00C939E2">
        <w:t>jsou rovněž relevantním příspěvkem k naplňování požadavků profesně or</w:t>
      </w:r>
      <w:r w:rsidR="00852FDE" w:rsidRPr="00C939E2">
        <w:t>ientovaného studijníh</w:t>
      </w:r>
      <w:r w:rsidR="00836A37" w:rsidRPr="00C939E2">
        <w:t>o programu. Její vazba na FHS má být upevněna i plánovaným studiem</w:t>
      </w:r>
      <w:r w:rsidR="008C07D5" w:rsidRPr="00C939E2">
        <w:t xml:space="preserve"> v doktorském studijním programu Pedagogika</w:t>
      </w:r>
      <w:r w:rsidR="00836A37" w:rsidRPr="00C939E2">
        <w:t>, toho času akreditovaném</w:t>
      </w:r>
      <w:r w:rsidR="008C07D5" w:rsidRPr="00C939E2">
        <w:t xml:space="preserve"> na FHS UTB ve Zlíně.</w:t>
      </w:r>
    </w:p>
    <w:p w:rsidR="00D14C38" w:rsidRDefault="00D14C38" w:rsidP="005E4B9B">
      <w:pPr>
        <w:rPr>
          <w:del w:id="635" w:author="Jana_PC" w:date="2018-05-18T15:13:00Z"/>
          <w:bCs/>
        </w:rPr>
      </w:pPr>
    </w:p>
    <w:p w:rsidR="005452DE" w:rsidRPr="00487289" w:rsidDel="0099603F" w:rsidRDefault="005452DE" w:rsidP="005452DE">
      <w:pPr>
        <w:rPr>
          <w:del w:id="636" w:author="Jana_PC" w:date="2018-05-18T14:54:00Z"/>
        </w:rPr>
      </w:pPr>
    </w:p>
    <w:p w:rsidR="00B34979" w:rsidRPr="00487289" w:rsidDel="0099603F" w:rsidRDefault="00B34979" w:rsidP="005452DE">
      <w:pPr>
        <w:rPr>
          <w:del w:id="637" w:author="Jana_PC" w:date="2018-05-18T14:54:00Z"/>
        </w:rPr>
      </w:pPr>
    </w:p>
    <w:p w:rsidR="00961317" w:rsidRPr="00487289" w:rsidDel="0099603F" w:rsidRDefault="00961317" w:rsidP="005452DE">
      <w:pPr>
        <w:rPr>
          <w:del w:id="638" w:author="Jana_PC" w:date="2018-05-18T14:54:00Z"/>
        </w:rPr>
      </w:pPr>
    </w:p>
    <w:p w:rsidR="00961317" w:rsidRPr="00487289" w:rsidDel="0099603F" w:rsidRDefault="00961317" w:rsidP="005452DE">
      <w:pPr>
        <w:rPr>
          <w:del w:id="639" w:author="Jana_PC" w:date="2018-05-18T14:54:00Z"/>
        </w:rPr>
      </w:pPr>
    </w:p>
    <w:p w:rsidR="00961317" w:rsidRPr="00487289" w:rsidDel="0099603F" w:rsidRDefault="00961317" w:rsidP="005452DE">
      <w:pPr>
        <w:rPr>
          <w:del w:id="640" w:author="Jana_PC" w:date="2018-05-18T14:54:00Z"/>
        </w:rPr>
      </w:pPr>
    </w:p>
    <w:p w:rsidR="00AF4C80" w:rsidRPr="00487289" w:rsidDel="0099603F" w:rsidRDefault="00AF4C80" w:rsidP="005452DE">
      <w:pPr>
        <w:rPr>
          <w:del w:id="641" w:author="Jana_PC" w:date="2018-05-18T14:54:00Z"/>
        </w:rPr>
      </w:pPr>
    </w:p>
    <w:p w:rsidR="00AF4C80" w:rsidDel="0099603F" w:rsidRDefault="00AF4C80" w:rsidP="005452DE">
      <w:pPr>
        <w:rPr>
          <w:del w:id="642" w:author="Jana_PC" w:date="2018-05-18T14:54:00Z"/>
        </w:rPr>
      </w:pPr>
    </w:p>
    <w:p w:rsidR="0030225F" w:rsidDel="0099603F" w:rsidRDefault="0030225F" w:rsidP="005452DE">
      <w:pPr>
        <w:rPr>
          <w:del w:id="643" w:author="Jana_PC" w:date="2018-05-18T14:54:00Z"/>
        </w:rPr>
      </w:pPr>
    </w:p>
    <w:p w:rsidR="001B7A96" w:rsidDel="0099603F" w:rsidRDefault="001B7A96" w:rsidP="005452DE">
      <w:pPr>
        <w:rPr>
          <w:del w:id="644" w:author="Jana_PC" w:date="2018-05-18T14:54:00Z"/>
        </w:rPr>
      </w:pPr>
    </w:p>
    <w:p w:rsidR="001B7A96" w:rsidDel="0099603F" w:rsidRDefault="001B7A96" w:rsidP="005452DE">
      <w:pPr>
        <w:rPr>
          <w:del w:id="645" w:author="Jana_PC" w:date="2018-05-18T14:54:00Z"/>
        </w:rPr>
      </w:pPr>
    </w:p>
    <w:p w:rsidR="001B7A96" w:rsidRDefault="001B7A96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5E4B9B" w:rsidRDefault="005E4B9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62496B" w:rsidRDefault="0062496B" w:rsidP="005452DE">
      <w:pPr>
        <w:rPr>
          <w:lang w:val="sk-SK"/>
        </w:rPr>
      </w:pPr>
    </w:p>
    <w:p w:rsidR="005E4B9B" w:rsidRPr="005E4B9B" w:rsidRDefault="005E4B9B" w:rsidP="005452DE">
      <w:pPr>
        <w:rPr>
          <w:lang w:val="sk-SK"/>
        </w:rPr>
      </w:pPr>
    </w:p>
    <w:p w:rsidR="0030225F" w:rsidRPr="00487289" w:rsidRDefault="0030225F" w:rsidP="005452DE"/>
    <w:p w:rsidR="005452DE" w:rsidRPr="00487289" w:rsidRDefault="005452DE" w:rsidP="005452DE">
      <w:pPr>
        <w:shd w:val="clear" w:color="auto" w:fill="C6D9F1" w:themeFill="text2" w:themeFillTint="33"/>
        <w:rPr>
          <w:b/>
          <w:sz w:val="28"/>
        </w:rPr>
      </w:pPr>
      <w:r w:rsidRPr="00487289">
        <w:rPr>
          <w:b/>
          <w:sz w:val="28"/>
        </w:rPr>
        <w:t xml:space="preserve">F – Souhlasné stanovisko regulačního orgánu </w:t>
      </w:r>
    </w:p>
    <w:p w:rsidR="005452DE" w:rsidRPr="00487289" w:rsidRDefault="005452DE" w:rsidP="005452DE"/>
    <w:p w:rsidR="005452DE" w:rsidRPr="00487289" w:rsidRDefault="005452DE" w:rsidP="005452DE"/>
    <w:p w:rsidR="005452DE" w:rsidRPr="00487289" w:rsidRDefault="005452DE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Default="00AF4C80" w:rsidP="005452DE"/>
    <w:p w:rsidR="009A5FED" w:rsidRPr="00487289" w:rsidRDefault="009A5FED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Pr="00487289" w:rsidRDefault="00AF4C80" w:rsidP="005452DE"/>
    <w:p w:rsidR="00AF4C80" w:rsidRDefault="00AF4C80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Default="005E4B9B" w:rsidP="005452DE"/>
    <w:p w:rsidR="005E4B9B" w:rsidRPr="00487289" w:rsidRDefault="005E4B9B" w:rsidP="005452DE"/>
    <w:p w:rsidR="005452DE" w:rsidRPr="00487289" w:rsidRDefault="00083A26" w:rsidP="00AF4C80">
      <w:pPr>
        <w:spacing w:after="240"/>
        <w:rPr>
          <w:b/>
          <w:sz w:val="28"/>
        </w:rPr>
      </w:pPr>
      <w:r w:rsidRPr="00487289">
        <w:rPr>
          <w:b/>
          <w:sz w:val="28"/>
        </w:rPr>
        <w:t>Příloha 1</w:t>
      </w:r>
      <w:r w:rsidR="00AF4C80" w:rsidRPr="00487289">
        <w:rPr>
          <w:b/>
          <w:sz w:val="28"/>
        </w:rPr>
        <w:t xml:space="preserve">: </w:t>
      </w:r>
      <w:r w:rsidR="005452DE" w:rsidRPr="00487289">
        <w:rPr>
          <w:b/>
          <w:bCs/>
          <w:sz w:val="24"/>
        </w:rPr>
        <w:t>TEMATICKÉ OKRUHY KE SZZ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  <w:r w:rsidRPr="00487289">
        <w:rPr>
          <w:b/>
          <w:bCs/>
          <w:sz w:val="24"/>
        </w:rPr>
        <w:t xml:space="preserve">Tematický okruh </w:t>
      </w:r>
      <w:r w:rsidRPr="00487289">
        <w:rPr>
          <w:b/>
          <w:bCs/>
          <w:color w:val="000000"/>
          <w:sz w:val="24"/>
        </w:rPr>
        <w:t>EDUKACE V MATEŘSKÉ ŠKOLE</w:t>
      </w:r>
    </w:p>
    <w:p w:rsidR="005452DE" w:rsidRPr="00487289" w:rsidRDefault="005452DE" w:rsidP="005452DE">
      <w:pPr>
        <w:jc w:val="both"/>
      </w:pP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1416" w:hanging="1026"/>
        <w:jc w:val="both"/>
      </w:pPr>
      <w:r w:rsidRPr="00487289">
        <w:t>Pedagogika jako systém věd. Teoretická analýza.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Teoretická analýza pojmu edukace.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Dětství jako sociální a kulturní fenomén.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Volný čas a mimoškolní výchova – analýza pojmů.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Kulturní gramotnost v kontextu obsahů rámcových vzdělávacích programů pro preprimární vzdělávání.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Historické mezníky předškolní výchovy.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>Počátky a vývoj předškolních institucí u nás i v Evropě. Reformní a alternativní</w:t>
      </w:r>
      <w:r w:rsidRPr="00487289">
        <w:t xml:space="preserve"> </w:t>
      </w:r>
      <w:r w:rsidRPr="00487289">
        <w:rPr>
          <w:color w:val="000000"/>
        </w:rPr>
        <w:t>pedagogické směry v předškolní výchově.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>Alternativní a inovativní vzdělávací programy. Waldorfská pedagogika. Pedagogika</w:t>
      </w:r>
      <w:r w:rsidRPr="00487289">
        <w:t xml:space="preserve"> </w:t>
      </w:r>
      <w:r w:rsidRPr="00487289">
        <w:rPr>
          <w:color w:val="000000"/>
        </w:rPr>
        <w:t>Marie Montessori. Začít spolu. Zdravá mateřská škola.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Komplementarity a polarity funkcí mateřské školy a základní školy.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>Učitel mateřské školy. Požadavky na učitele. Profesní</w:t>
      </w:r>
      <w:r w:rsidRPr="00487289">
        <w:t xml:space="preserve"> </w:t>
      </w:r>
      <w:r w:rsidRPr="00487289">
        <w:rPr>
          <w:color w:val="000000"/>
        </w:rPr>
        <w:t xml:space="preserve">kompetence učitele mateřské školy.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Školský systém ČR (legislativa, pedagogické dokumenty, kurikulární dokumenty).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Mateřská škola, školní výchovně-vzdělávací zařízení v školském systému ČR.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Aktuální proměny zákonů, které se týkají předškolního vzdělávání.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Kurikulum mateřské školy. Teoretická analýza v současnosti.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Specifika práce s dětmi předškolního věku</w:t>
      </w:r>
      <w:r w:rsidRPr="00487289">
        <w:rPr>
          <w:color w:val="FF0000"/>
        </w:rPr>
        <w:t xml:space="preserve"> </w:t>
      </w:r>
      <w:r w:rsidRPr="00487289">
        <w:t>v zájmových institucích, kroužcích. Volný čas a jeho charakteristika ve vztahu k dětem předškolního věku.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Rodina dítěte jako primární činitel socializace. Funkce rodiny. Vztah mezi rodinou a školou.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Úlohy a funkce mateřské školy, analýza.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Funkce a role učitele MŠ a vychovatele v institucích, které působí v oblasti volného času dětí. Porovnání těchto rolí.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Hra a pojetí hry. Hra jako učební strategie. Hra jako aktivita v procese výuky v MŠ. Hra jako metoda a prostředek.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 xml:space="preserve">Analýza uplatňovaných modelů, principů v edukaci dětí od 2 do 3 let.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Práva a potřeby dítěte a jejich zabezpečování v pedagogickém organizování edukace v mateřské škole.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Analýza obsahů v mateřské škole. Organizování procesu edukace v mateřské škole.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Analýza obsahů edukace v zájmových organizacích pro děti předškolního věku. Specifika organizace edukace.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 xml:space="preserve">Faktory ovlivňující edukační proces v MŠ.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Hodnocení procesu a efektů edukace. Funkce hodnocení. Strategie, techniky a nástroje hodnocení.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Klima v mateřské škole. Tvorba klimatu a úloha učitele při tvorbě klimatu.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Tvorba projektů a programů pro práci s dětmi předškolního věku.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>Evaluace a autoevaluace v mateřské škole. Oblasti, cíle, metody, techniky, systém evaluace školy, evaluace vzdělávacích výsledků dětí.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rPr>
          <w:color w:val="000000"/>
        </w:rPr>
        <w:t xml:space="preserve">Problémové dítě. Výchovné problémy u </w:t>
      </w:r>
      <w:r w:rsidR="004314D5" w:rsidRPr="00487289">
        <w:rPr>
          <w:color w:val="000000"/>
        </w:rPr>
        <w:t>dětí</w:t>
      </w:r>
      <w:r w:rsidR="004314D5">
        <w:rPr>
          <w:color w:val="000000"/>
        </w:rPr>
        <w:t xml:space="preserve"> předškolního věku.</w:t>
      </w:r>
      <w:r w:rsidRPr="00487289">
        <w:rPr>
          <w:color w:val="000000"/>
        </w:rPr>
        <w:t xml:space="preserve"> </w:t>
      </w:r>
    </w:p>
    <w:p w:rsidR="005452DE" w:rsidRPr="00487289" w:rsidRDefault="005452DE" w:rsidP="005452DE">
      <w:pPr>
        <w:widowControl w:val="0"/>
        <w:numPr>
          <w:ilvl w:val="0"/>
          <w:numId w:val="8"/>
        </w:numPr>
        <w:tabs>
          <w:tab w:val="left" w:pos="750"/>
        </w:tabs>
        <w:suppressAutoHyphens/>
        <w:ind w:left="750" w:hanging="360"/>
        <w:jc w:val="both"/>
      </w:pPr>
      <w:r w:rsidRPr="00487289">
        <w:t>Dětské skupiny a jejich místo v předškolním vzdělávání.</w:t>
      </w:r>
    </w:p>
    <w:p w:rsidR="005452DE" w:rsidRPr="00487289" w:rsidRDefault="005452DE" w:rsidP="005452DE">
      <w:pPr>
        <w:jc w:val="both"/>
        <w:rPr>
          <w:color w:val="FF0000"/>
        </w:rPr>
      </w:pPr>
    </w:p>
    <w:p w:rsidR="005452DE" w:rsidRPr="00487289" w:rsidRDefault="005452DE" w:rsidP="005452DE">
      <w:pPr>
        <w:jc w:val="both"/>
        <w:rPr>
          <w:color w:val="FF0000"/>
        </w:rPr>
      </w:pPr>
    </w:p>
    <w:p w:rsidR="005452DE" w:rsidRPr="00487289" w:rsidRDefault="005452DE" w:rsidP="005452DE">
      <w:pPr>
        <w:jc w:val="both"/>
        <w:rPr>
          <w:b/>
        </w:rPr>
      </w:pPr>
      <w:r w:rsidRPr="00487289">
        <w:rPr>
          <w:b/>
        </w:rPr>
        <w:t>Doporučená literatura</w:t>
      </w:r>
    </w:p>
    <w:p w:rsidR="005452DE" w:rsidRPr="00487289" w:rsidRDefault="005452DE" w:rsidP="005452DE">
      <w:pPr>
        <w:jc w:val="both"/>
        <w:rPr>
          <w:b/>
        </w:rPr>
      </w:pPr>
    </w:p>
    <w:p w:rsidR="005452DE" w:rsidRPr="004314D5" w:rsidRDefault="00852FDE" w:rsidP="005452DE">
      <w:pPr>
        <w:autoSpaceDE w:val="0"/>
        <w:autoSpaceDN w:val="0"/>
        <w:adjustRightInd w:val="0"/>
        <w:jc w:val="both"/>
      </w:pPr>
      <w:r>
        <w:t>Havlínová, M</w:t>
      </w:r>
      <w:r w:rsidRPr="004314D5">
        <w:t>. et al</w:t>
      </w:r>
      <w:r w:rsidR="005452DE" w:rsidRPr="004314D5">
        <w:t xml:space="preserve">. (2006). </w:t>
      </w:r>
      <w:r w:rsidR="005452DE" w:rsidRPr="004314D5">
        <w:rPr>
          <w:i/>
          <w:iCs/>
        </w:rPr>
        <w:t>Kurikulum podpory zdraví v mateřské škole</w:t>
      </w:r>
      <w:r w:rsidR="005452DE" w:rsidRPr="004314D5">
        <w:t xml:space="preserve">. Praha: Portál. </w:t>
      </w:r>
    </w:p>
    <w:p w:rsidR="005452DE" w:rsidRPr="004314D5" w:rsidRDefault="005452DE" w:rsidP="005452DE">
      <w:pPr>
        <w:jc w:val="both"/>
      </w:pPr>
      <w:r w:rsidRPr="004314D5">
        <w:t xml:space="preserve">Hašková, H., Saxonberg, S. (eds.), &amp; Mudrák, J. (2012). </w:t>
      </w:r>
      <w:r w:rsidRPr="004314D5">
        <w:rPr>
          <w:i/>
        </w:rPr>
        <w:t>Péče o nejmenší. Boření mýtů.</w:t>
      </w:r>
      <w:r w:rsidRPr="004314D5">
        <w:t xml:space="preserve"> Praha: Slon.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Kaščák, O. (2010). </w:t>
      </w:r>
      <w:r w:rsidRPr="004314D5">
        <w:rPr>
          <w:i/>
          <w:iCs/>
        </w:rPr>
        <w:t>Škola jako rituálny priestor.</w:t>
      </w:r>
      <w:r w:rsidRPr="004314D5">
        <w:t xml:space="preserve"> Bratislava: Veda.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Koťátková, S. (2008). </w:t>
      </w:r>
      <w:r w:rsidRPr="004314D5">
        <w:rPr>
          <w:i/>
        </w:rPr>
        <w:t>Dítě a mateřská škola.</w:t>
      </w:r>
      <w:r w:rsidRPr="004314D5">
        <w:t xml:space="preserve"> Praha: Grada.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Kolláriková, Z., &amp; Pupala, B. (2001). </w:t>
      </w:r>
      <w:r w:rsidRPr="004314D5">
        <w:rPr>
          <w:i/>
          <w:iCs/>
        </w:rPr>
        <w:t xml:space="preserve">Předškolní a primární pedagogika. </w:t>
      </w:r>
      <w:r w:rsidRPr="004314D5">
        <w:t xml:space="preserve">Praha: Portál. </w:t>
      </w:r>
    </w:p>
    <w:p w:rsidR="00F60847" w:rsidRPr="004314D5" w:rsidRDefault="00F60847" w:rsidP="005452DE">
      <w:pPr>
        <w:autoSpaceDE w:val="0"/>
        <w:autoSpaceDN w:val="0"/>
        <w:adjustRightInd w:val="0"/>
        <w:jc w:val="both"/>
      </w:pPr>
      <w:r w:rsidRPr="004314D5">
        <w:t xml:space="preserve">Majerčíková, J. (2012). </w:t>
      </w:r>
      <w:r w:rsidRPr="004314D5">
        <w:rPr>
          <w:i/>
          <w:iCs/>
        </w:rPr>
        <w:t xml:space="preserve">Rodina s predškolákom. Výskum rodín s deťmi predškolského veku. </w:t>
      </w:r>
      <w:r w:rsidRPr="004314D5">
        <w:t>Bratislava: Vyd. UK.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Majerčíková, J., Kasáčová, B., &amp; Kočvarová, I. (2015). </w:t>
      </w:r>
      <w:r w:rsidRPr="004314D5">
        <w:rPr>
          <w:i/>
        </w:rPr>
        <w:t>Předškolní edukace a dítě</w:t>
      </w:r>
      <w:r w:rsidRPr="004314D5">
        <w:t>. Zlín: UTB ve Zlíně.</w:t>
      </w:r>
    </w:p>
    <w:p w:rsidR="00F60847" w:rsidRPr="004314D5" w:rsidRDefault="00F60847" w:rsidP="00F60847">
      <w:pPr>
        <w:autoSpaceDE w:val="0"/>
        <w:autoSpaceDN w:val="0"/>
        <w:adjustRightInd w:val="0"/>
        <w:jc w:val="both"/>
        <w:rPr>
          <w:noProof/>
        </w:rPr>
      </w:pPr>
      <w:r w:rsidRPr="004314D5">
        <w:rPr>
          <w:noProof/>
        </w:rPr>
        <w:t xml:space="preserve">Majerčíková, J., </w:t>
      </w:r>
      <w:r w:rsidRPr="004314D5">
        <w:rPr>
          <w:noProof/>
          <w:shd w:val="clear" w:color="auto" w:fill="FFFFFF"/>
        </w:rPr>
        <w:t xml:space="preserve">&amp; </w:t>
      </w:r>
      <w:r w:rsidRPr="004314D5">
        <w:rPr>
          <w:noProof/>
        </w:rPr>
        <w:t xml:space="preserve">Rebendová, A. (2016). </w:t>
      </w:r>
      <w:r w:rsidRPr="004314D5">
        <w:rPr>
          <w:i/>
          <w:noProof/>
        </w:rPr>
        <w:t>Mateřská škola ve světě univerzity</w:t>
      </w:r>
      <w:r w:rsidRPr="004314D5">
        <w:rPr>
          <w:noProof/>
        </w:rPr>
        <w:t xml:space="preserve">. Zlín: UTB ve Zlíně. </w:t>
      </w:r>
    </w:p>
    <w:p w:rsidR="005452DE" w:rsidRPr="004314D5" w:rsidRDefault="004314D5" w:rsidP="005452DE">
      <w:pPr>
        <w:autoSpaceDE w:val="0"/>
        <w:autoSpaceDN w:val="0"/>
        <w:adjustRightInd w:val="0"/>
        <w:jc w:val="both"/>
      </w:pPr>
      <w:r>
        <w:t>Průcha, J. et al</w:t>
      </w:r>
      <w:r w:rsidR="005452DE" w:rsidRPr="004314D5">
        <w:t xml:space="preserve">. (2016). </w:t>
      </w:r>
      <w:r w:rsidR="005452DE" w:rsidRPr="004314D5">
        <w:rPr>
          <w:i/>
        </w:rPr>
        <w:t>Předškolní dítě a svět vzdělávání. Přehled teorie, praxe a výzkumných poznatků.</w:t>
      </w:r>
      <w:r w:rsidR="005452DE" w:rsidRPr="004314D5">
        <w:t xml:space="preserve"> Praha: Wolters Kluwer ČR.</w:t>
      </w:r>
    </w:p>
    <w:p w:rsidR="00F60847" w:rsidRPr="004314D5" w:rsidRDefault="00F60847" w:rsidP="00F60847">
      <w:r w:rsidRPr="004314D5">
        <w:t xml:space="preserve">Pokrivčáková, S. (2013). </w:t>
      </w:r>
      <w:r w:rsidRPr="004314D5">
        <w:rPr>
          <w:i/>
        </w:rPr>
        <w:t>CLIL Research in Slovakia</w:t>
      </w:r>
      <w:r w:rsidRPr="004314D5">
        <w:t xml:space="preserve">. Hradec Králové: Gaudeamus. </w:t>
      </w:r>
    </w:p>
    <w:p w:rsidR="005452DE" w:rsidRPr="004314D5" w:rsidRDefault="005452DE" w:rsidP="005452DE">
      <w:pPr>
        <w:jc w:val="both"/>
      </w:pPr>
      <w:r w:rsidRPr="004314D5">
        <w:t xml:space="preserve">Pupala, B., &amp; Branická, M. (2002). Medzi materskou a základnou školou. Čo očakávajú deti od školy. </w:t>
      </w:r>
      <w:r w:rsidRPr="004314D5">
        <w:rPr>
          <w:i/>
        </w:rPr>
        <w:t>Pedagogika, 52</w:t>
      </w:r>
      <w:r w:rsidRPr="004314D5">
        <w:t xml:space="preserve">(3), 337-345. 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314D5">
        <w:t>Smolíková, K. et al. (2007)</w:t>
      </w:r>
      <w:r w:rsidR="00852FDE" w:rsidRPr="004314D5">
        <w:t>.</w:t>
      </w:r>
      <w:r w:rsidRPr="004314D5">
        <w:t xml:space="preserve"> </w:t>
      </w:r>
      <w:r w:rsidRPr="004314D5">
        <w:rPr>
          <w:i/>
          <w:iCs/>
        </w:rPr>
        <w:t>Pedagogické</w:t>
      </w:r>
      <w:r w:rsidRPr="00487289">
        <w:rPr>
          <w:i/>
          <w:iCs/>
        </w:rPr>
        <w:t xml:space="preserve"> hodnocení v pojetí RVP PV</w:t>
      </w:r>
      <w:r w:rsidRPr="00487289">
        <w:t>. Praha: VÚP v Praze,</w:t>
      </w:r>
      <w:r w:rsidR="004D1206" w:rsidRPr="00487289">
        <w:t xml:space="preserve"> 47</w:t>
      </w:r>
      <w:r w:rsidRPr="00487289">
        <w:t xml:space="preserve">s. </w:t>
      </w:r>
    </w:p>
    <w:p w:rsidR="005452DE" w:rsidRPr="00487289" w:rsidRDefault="005452DE" w:rsidP="005452DE">
      <w:pPr>
        <w:jc w:val="both"/>
      </w:pPr>
      <w:r w:rsidRPr="00487289">
        <w:t>Stuchlíková, I. (2006). Role implicitních procesů</w:t>
      </w:r>
      <w:r w:rsidR="004D1206" w:rsidRPr="00487289">
        <w:t xml:space="preserve"> při utváření profesní identity</w:t>
      </w:r>
      <w:r w:rsidRPr="00487289">
        <w:t xml:space="preserve"> budoucích učitelů.</w:t>
      </w:r>
      <w:r w:rsidRPr="00487289">
        <w:rPr>
          <w:i/>
        </w:rPr>
        <w:t xml:space="preserve"> Pedagogika</w:t>
      </w:r>
      <w:r w:rsidRPr="00487289">
        <w:t>, 56(1), 31-44.</w:t>
      </w:r>
    </w:p>
    <w:p w:rsidR="005452DE" w:rsidRPr="00487289" w:rsidRDefault="005452DE" w:rsidP="005452DE">
      <w:pPr>
        <w:jc w:val="both"/>
        <w:rPr>
          <w:i/>
        </w:rPr>
      </w:pPr>
      <w:r w:rsidRPr="00487289">
        <w:t xml:space="preserve">Šmelová, E., &amp; Nelešovská, A. (2009). </w:t>
      </w:r>
      <w:r w:rsidRPr="00487289">
        <w:rPr>
          <w:i/>
        </w:rPr>
        <w:t>Učitel mateřské školy v reflexi současných proměn.</w:t>
      </w:r>
      <w:r w:rsidRPr="00487289">
        <w:t xml:space="preserve"> Olomouc: Pedagogická fakulta UP.</w:t>
      </w:r>
    </w:p>
    <w:p w:rsidR="005452DE" w:rsidRPr="00487289" w:rsidRDefault="005452DE" w:rsidP="005452DE">
      <w:pPr>
        <w:jc w:val="both"/>
      </w:pPr>
      <w:r w:rsidRPr="00487289">
        <w:t xml:space="preserve">Syslová, Z., Borkovcová, I., &amp; Průcha, J. (2014). </w:t>
      </w:r>
      <w:r w:rsidRPr="00487289">
        <w:rPr>
          <w:i/>
        </w:rPr>
        <w:t>Péče a vzdělávání dětí v raném věku: komparace české a zahraniční situace.</w:t>
      </w:r>
      <w:r w:rsidRPr="00487289">
        <w:t xml:space="preserve"> Praha: Wolters Kluwer ČR.</w:t>
      </w:r>
    </w:p>
    <w:p w:rsidR="005452DE" w:rsidRPr="00487289" w:rsidRDefault="005452DE" w:rsidP="005452DE">
      <w:pPr>
        <w:jc w:val="both"/>
      </w:pPr>
      <w:r w:rsidRPr="00487289">
        <w:t>Wiegerová, A., &amp; Gavora, P. (2014). Proč se chci stát učitelkou v mateřské škole? Pohled kvalitativního výzkumu. </w:t>
      </w:r>
      <w:r w:rsidRPr="00487289">
        <w:rPr>
          <w:rStyle w:val="Zdraznn"/>
        </w:rPr>
        <w:t>Pedagogická orientace, 24</w:t>
      </w:r>
      <w:r w:rsidRPr="00487289">
        <w:t>(4), 510–534.</w:t>
      </w:r>
    </w:p>
    <w:p w:rsidR="005452DE" w:rsidRPr="00487289" w:rsidRDefault="005452DE" w:rsidP="005452DE">
      <w:pPr>
        <w:tabs>
          <w:tab w:val="left" w:pos="720"/>
        </w:tabs>
        <w:jc w:val="both"/>
      </w:pPr>
      <w:r w:rsidRPr="00487289">
        <w:t>Wiegerová, A. et al. (</w:t>
      </w:r>
      <w:r w:rsidRPr="004314D5">
        <w:t>2015)</w:t>
      </w:r>
      <w:r w:rsidR="00852FDE" w:rsidRPr="004314D5">
        <w:t>.</w:t>
      </w:r>
      <w:r w:rsidRPr="004314D5">
        <w:t xml:space="preserve"> </w:t>
      </w:r>
      <w:r w:rsidRPr="004314D5">
        <w:rPr>
          <w:i/>
        </w:rPr>
        <w:t>Profesionalizace</w:t>
      </w:r>
      <w:r w:rsidRPr="00487289">
        <w:rPr>
          <w:i/>
        </w:rPr>
        <w:t xml:space="preserve"> učitele mateřské školy z pohledu proměn</w:t>
      </w:r>
      <w:r w:rsidRPr="00487289">
        <w:t xml:space="preserve"> </w:t>
      </w:r>
      <w:r w:rsidRPr="00487289">
        <w:rPr>
          <w:i/>
        </w:rPr>
        <w:t>kurikula.</w:t>
      </w:r>
      <w:r w:rsidRPr="00487289">
        <w:t xml:space="preserve"> Zlín: UTB ve Zlíně.</w:t>
      </w: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A71797" w:rsidRPr="00487289" w:rsidRDefault="00A71797" w:rsidP="005452DE">
      <w:pPr>
        <w:tabs>
          <w:tab w:val="left" w:pos="720"/>
        </w:tabs>
        <w:jc w:val="both"/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autoSpaceDE w:val="0"/>
        <w:autoSpaceDN w:val="0"/>
        <w:adjustRightInd w:val="0"/>
        <w:jc w:val="both"/>
      </w:pPr>
    </w:p>
    <w:p w:rsidR="00A71797" w:rsidRPr="00487289" w:rsidRDefault="00A71797" w:rsidP="005452DE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452DE" w:rsidRPr="00487289" w:rsidRDefault="005452DE" w:rsidP="005452DE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0"/>
        </w:rPr>
      </w:pPr>
      <w:r w:rsidRPr="00487289">
        <w:rPr>
          <w:rFonts w:ascii="Times New Roman" w:hAnsi="Times New Roman"/>
          <w:b/>
          <w:bCs/>
          <w:sz w:val="24"/>
        </w:rPr>
        <w:t xml:space="preserve">Tematický okruh </w:t>
      </w:r>
      <w:r w:rsidRPr="00487289">
        <w:rPr>
          <w:rFonts w:ascii="Times New Roman" w:hAnsi="Times New Roman"/>
          <w:b/>
          <w:bCs/>
          <w:sz w:val="24"/>
          <w:szCs w:val="20"/>
        </w:rPr>
        <w:t>VÝVOJOVÁ PSYCHOLOGIE</w:t>
      </w:r>
    </w:p>
    <w:p w:rsidR="005452DE" w:rsidRPr="00487289" w:rsidRDefault="005452DE" w:rsidP="005452D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Vývojová psychologie. Zaměření oboru. Vztah vývojové psychologie s edukací dítěte předškolního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Osobnost v pojetí současné psychologie.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Temperament a charakter. Používání těchto pojmů v psychologii. Klasifikace temperamentu.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Vývoj charakteru. Charakterové vlastnosti. Vůle a rozhodování. Kultivace temperamentu, charakteru a vůle.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Poznávací (kognitivní) procesy. Čití, vnímání, představivost, fantazie.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Řeč a její vývoj v předškolním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Kategorie asociace. Asociační zákony. Kognitivní styl. Pozornost a vědomí.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Paměť a její vývoj v předškolním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Rozvoj myšlení dítěte předškolního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Schopnosti. Klasifikace schopností. Vlohy a schopnosti.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Nadání, talent. Inteligence a řešení problémů. Emoční inteligence. Problematika nadaných dětí.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Motivace a potřeby. Význam motivace a možnosti jejího rozvíjení v rámci výchovně-vzdělávací</w:t>
      </w:r>
      <w:r w:rsidR="006C4E09">
        <w:rPr>
          <w:rFonts w:ascii="Times New Roman" w:hAnsi="Times New Roman"/>
          <w:sz w:val="20"/>
          <w:szCs w:val="20"/>
        </w:rPr>
        <w:t>ho</w:t>
      </w:r>
      <w:r w:rsidRPr="00487289">
        <w:rPr>
          <w:rFonts w:ascii="Times New Roman" w:hAnsi="Times New Roman"/>
          <w:sz w:val="20"/>
          <w:szCs w:val="20"/>
        </w:rPr>
        <w:t xml:space="preserve"> procesu v prostředí mateřské školy.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Aktivační faktory osobnosti - zájmy, potřeby, hodnoty, ideály. Aspirace. Zájmy a potřeby dítěte předškolního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Konflikt. Konfliktní situace. Frustrace, deprivace, stres.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Frustrace jako sociální situace, frustrace jako stav (prožitek). Typické reakce dětí na frustraci. Frustrační tolerance. Sociální faktory utváření odolnosti vůči stresu a frustraci.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Obecné znaky a zákonitosti psychického vývoje a jejich vztah k vývojovým teoriím (S. Freud, E. H. Erikson, J. Piaget a L. Kohlberg).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Prenatální vývoj, porod a rizika s nimi spojená. Obecná charakteristika se zaměřením na podstatné aspekty.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Zdravý novorozenec a specifika dětí výrazně nedonošených nebo jinak vývojově ohrožených.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Kojenecký věk se zaměřením na podstatné momenty kognitivního, percepčního</w:t>
      </w:r>
    </w:p>
    <w:p w:rsidR="005452DE" w:rsidRPr="00487289" w:rsidRDefault="005452DE" w:rsidP="005452D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a emočního vývoje, vývoje řeči, motorického vývoje, hry a sociálního chování.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Charakteristika batolecího období, typické znaky uvažování a některé další aspekty kognitivního vývoje. Rozvoj verbálních schopností, emočního vývoje, sebepojetí a socializace dítěte.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Proměny předškolního období. Rozvoj verbálních schopností, emočního vývoje, sebepojetí a socializace dítěte. Školní zralost.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Dětská hra a kresba.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Školní věk - obecná charakteristika a periodizace tohoto věku.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Vývojová specifika u dětí se zrakovým, sluchovým nebo tělesným postižením.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Děti s podezřením na některou z poruch autistického spektra. Mentální retardace.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Neurotické poruchy u dětí. Symptomatologie, příčiny, možnosti psychologického a pedagogického korektivního ovlivnění.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Poruchy nálad a afektivní poruchy v předškolním věku.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Jedinec v sociální skupině. Vliv sociální skupiny na vývoj jedince.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Psychologie rodiny. Vývojový cyklus rodiny. Vztahy a procesy v rodině. Sociální</w:t>
      </w:r>
    </w:p>
    <w:p w:rsidR="005452DE" w:rsidRPr="00487289" w:rsidRDefault="005452DE" w:rsidP="005452DE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 xml:space="preserve">dovednosti a možnosti jejich rozvíjení v prostředí rodiny. </w:t>
      </w:r>
    </w:p>
    <w:p w:rsidR="005452DE" w:rsidRPr="00487289" w:rsidRDefault="005452DE" w:rsidP="005452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87289">
        <w:rPr>
          <w:rFonts w:ascii="Times New Roman" w:hAnsi="Times New Roman"/>
          <w:sz w:val="20"/>
          <w:szCs w:val="20"/>
        </w:rPr>
        <w:t>Rodiny s jedním rodičem, nevlastní rodiny, diagnostika rodiny.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</w:pPr>
    </w:p>
    <w:p w:rsidR="001F131F" w:rsidRPr="00487289" w:rsidRDefault="001F131F" w:rsidP="005452DE">
      <w:pPr>
        <w:autoSpaceDE w:val="0"/>
        <w:autoSpaceDN w:val="0"/>
        <w:adjustRightInd w:val="0"/>
        <w:jc w:val="both"/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b/>
          <w:bCs/>
        </w:rPr>
      </w:pPr>
      <w:r w:rsidRPr="00487289">
        <w:rPr>
          <w:b/>
          <w:bCs/>
        </w:rPr>
        <w:t>Doporučená literatura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Bednářová, J., &amp; Šmardová, V. (2007). </w:t>
      </w:r>
      <w:r w:rsidRPr="00487289">
        <w:rPr>
          <w:i/>
          <w:iCs/>
        </w:rPr>
        <w:t xml:space="preserve">Diagnostika dítěte předškolního věku: Co by dítě mělo umět ve věku od 3 do 6 let. </w:t>
      </w:r>
      <w:r w:rsidRPr="00487289">
        <w:t>Brno: Computer Press a.s.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>Čáp, J., &amp; Mareš, J</w:t>
      </w:r>
      <w:r w:rsidRPr="00487289">
        <w:rPr>
          <w:i/>
          <w:iCs/>
        </w:rPr>
        <w:t xml:space="preserve">. </w:t>
      </w:r>
      <w:r w:rsidRPr="00487289">
        <w:rPr>
          <w:iCs/>
        </w:rPr>
        <w:t>(2007).</w:t>
      </w:r>
      <w:r w:rsidRPr="00487289">
        <w:rPr>
          <w:i/>
          <w:iCs/>
        </w:rPr>
        <w:t xml:space="preserve"> Psychologie pro učitele</w:t>
      </w:r>
      <w:r w:rsidRPr="00487289">
        <w:t>. Praha: Portál, 2007.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Dittrichová, J. et al. (2004). </w:t>
      </w:r>
      <w:r w:rsidRPr="00487289">
        <w:rPr>
          <w:i/>
          <w:iCs/>
        </w:rPr>
        <w:t xml:space="preserve">Chování dítěte a raného věku a rodičovská péče. </w:t>
      </w:r>
      <w:r w:rsidRPr="00487289">
        <w:t>Praha: Grada.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Fichnová, K., &amp; Szobiová, E. (2007). </w:t>
      </w:r>
      <w:r w:rsidRPr="00487289">
        <w:rPr>
          <w:i/>
          <w:iCs/>
        </w:rPr>
        <w:t>Rozvoj tvořivosti a klíčových kompetencí dětí</w:t>
      </w:r>
      <w:r w:rsidRPr="00487289">
        <w:t>. Praha: Portál.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Fontana, D. (2003). </w:t>
      </w:r>
      <w:r w:rsidRPr="00487289">
        <w:rPr>
          <w:i/>
          <w:iCs/>
        </w:rPr>
        <w:t>Psychologie ve školní praxi</w:t>
      </w:r>
      <w:r w:rsidRPr="00487289">
        <w:t>. Praha: Portál.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Gilberg, CH., &amp; Peeters T. </w:t>
      </w:r>
      <w:r w:rsidRPr="004314D5">
        <w:t>(2008)</w:t>
      </w:r>
      <w:r w:rsidR="00852FDE" w:rsidRPr="004314D5">
        <w:t>.</w:t>
      </w:r>
      <w:r w:rsidRPr="004314D5">
        <w:t xml:space="preserve"> </w:t>
      </w:r>
      <w:r w:rsidRPr="004314D5">
        <w:rPr>
          <w:i/>
          <w:iCs/>
        </w:rPr>
        <w:t xml:space="preserve">Autismus – zdravotní a výchovné aspekty. </w:t>
      </w:r>
      <w:r w:rsidRPr="004314D5">
        <w:t>Praha: Portál.</w:t>
      </w:r>
    </w:p>
    <w:p w:rsidR="005452DE" w:rsidRPr="004314D5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Helus, Z. (2004). </w:t>
      </w:r>
      <w:r w:rsidRPr="004314D5">
        <w:rPr>
          <w:i/>
          <w:iCs/>
        </w:rPr>
        <w:t>Dítě v osobnostním pojetí</w:t>
      </w:r>
      <w:r w:rsidRPr="004314D5">
        <w:t>. Praha: Portál.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314D5">
        <w:t>Hoskovcová, S. (2006)</w:t>
      </w:r>
      <w:r w:rsidR="00852FDE" w:rsidRPr="004314D5">
        <w:t>.</w:t>
      </w:r>
      <w:r w:rsidRPr="004314D5">
        <w:t xml:space="preserve"> </w:t>
      </w:r>
      <w:r w:rsidRPr="004314D5">
        <w:rPr>
          <w:i/>
          <w:iCs/>
        </w:rPr>
        <w:t>Psychická</w:t>
      </w:r>
      <w:r w:rsidRPr="00487289">
        <w:rPr>
          <w:i/>
          <w:iCs/>
        </w:rPr>
        <w:t xml:space="preserve"> odolnost předškolního dítěte. </w:t>
      </w:r>
      <w:r w:rsidRPr="00487289">
        <w:t>Praha: Grada.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Klenková, J., &amp; Kolbáková, H. (2003). </w:t>
      </w:r>
      <w:r w:rsidRPr="00487289">
        <w:rPr>
          <w:i/>
          <w:iCs/>
        </w:rPr>
        <w:t>Diagnostika předškoláka</w:t>
      </w:r>
      <w:r w:rsidRPr="00487289">
        <w:t>. Brno: MC nakladatelství.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Konečný, J., &amp; Urbanovská, E. (2002). </w:t>
      </w:r>
      <w:r w:rsidRPr="00487289">
        <w:rPr>
          <w:i/>
          <w:iCs/>
        </w:rPr>
        <w:t>Psychologie pro učitele</w:t>
      </w:r>
      <w:r w:rsidRPr="00487289">
        <w:t>. Olomouc: Univerzita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>Palackého.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Langmeier, J., &amp; Krejčířová, D. (2006). </w:t>
      </w:r>
      <w:r w:rsidRPr="00487289">
        <w:rPr>
          <w:i/>
          <w:iCs/>
        </w:rPr>
        <w:t xml:space="preserve">Vývojová psychologie. </w:t>
      </w:r>
      <w:r w:rsidRPr="00487289">
        <w:t>Praha: Grada.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Langová, M. (2005). </w:t>
      </w:r>
      <w:r w:rsidRPr="00487289">
        <w:rPr>
          <w:i/>
          <w:iCs/>
        </w:rPr>
        <w:t>Psychologické aspekty školního poradenství</w:t>
      </w:r>
      <w:r w:rsidRPr="00487289">
        <w:t>. Ústí nad Labem: Univerzita J. E. Purkyně.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i/>
          <w:iCs/>
        </w:rPr>
      </w:pPr>
      <w:r w:rsidRPr="00487289">
        <w:t>Lazarová, B. (2005)</w:t>
      </w:r>
      <w:r w:rsidR="004314D5">
        <w:t>.</w:t>
      </w:r>
      <w:r w:rsidRPr="00487289">
        <w:t xml:space="preserve"> </w:t>
      </w:r>
      <w:r w:rsidRPr="00487289">
        <w:rPr>
          <w:i/>
          <w:iCs/>
        </w:rPr>
        <w:t>Netradiční role učitele: o situacích pomoci, krize a poradenství ve školní praxi</w:t>
      </w:r>
      <w:r w:rsidRPr="00487289">
        <w:t>. Brno: Paido.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Mertin, V., &amp; Gillernová, I. (2003). </w:t>
      </w:r>
      <w:r w:rsidRPr="00487289">
        <w:rPr>
          <w:i/>
          <w:iCs/>
        </w:rPr>
        <w:t>Psychologie pro učitelky mateřské školy</w:t>
      </w:r>
      <w:r w:rsidRPr="00487289">
        <w:t>. Praha: Portál.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i/>
          <w:iCs/>
        </w:rPr>
      </w:pPr>
      <w:r w:rsidRPr="00487289">
        <w:t xml:space="preserve">Opatřilová, D. (2006). </w:t>
      </w:r>
      <w:r w:rsidRPr="00487289">
        <w:rPr>
          <w:i/>
          <w:iCs/>
        </w:rPr>
        <w:t>Pedagogicko-psychologické poradenství a intervence v raném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rPr>
          <w:i/>
          <w:iCs/>
        </w:rPr>
        <w:t xml:space="preserve">a předškolním věku u dětí se speciálními vzdělávacími potřebami. </w:t>
      </w:r>
      <w:r w:rsidRPr="00487289">
        <w:t>Brno: MU.</w:t>
      </w:r>
    </w:p>
    <w:p w:rsidR="005452DE" w:rsidRPr="00487289" w:rsidRDefault="005452DE" w:rsidP="005452DE">
      <w:pPr>
        <w:jc w:val="both"/>
      </w:pPr>
    </w:p>
    <w:p w:rsidR="005452DE" w:rsidRPr="00487289" w:rsidRDefault="005452DE" w:rsidP="005452DE">
      <w:pPr>
        <w:jc w:val="both"/>
      </w:pPr>
    </w:p>
    <w:p w:rsidR="005452DE" w:rsidRPr="00487289" w:rsidRDefault="005452DE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Default="00A71797" w:rsidP="005452DE">
      <w:pPr>
        <w:jc w:val="both"/>
      </w:pPr>
    </w:p>
    <w:p w:rsidR="009A5FED" w:rsidRDefault="009A5FED" w:rsidP="005452DE">
      <w:pPr>
        <w:jc w:val="both"/>
      </w:pPr>
    </w:p>
    <w:p w:rsidR="009A5FED" w:rsidRDefault="009A5FED" w:rsidP="005452DE">
      <w:pPr>
        <w:jc w:val="both"/>
      </w:pPr>
    </w:p>
    <w:p w:rsidR="009A5FED" w:rsidRDefault="009A5FED" w:rsidP="005452DE">
      <w:pPr>
        <w:jc w:val="both"/>
      </w:pPr>
    </w:p>
    <w:p w:rsidR="009A5FED" w:rsidRDefault="009A5FED" w:rsidP="005452DE">
      <w:pPr>
        <w:jc w:val="both"/>
      </w:pPr>
    </w:p>
    <w:p w:rsidR="009A5FED" w:rsidRPr="00487289" w:rsidRDefault="009A5FED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A71797" w:rsidRPr="00487289" w:rsidRDefault="00A71797" w:rsidP="005452DE">
      <w:pPr>
        <w:jc w:val="both"/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  <w:r w:rsidRPr="00487289">
        <w:rPr>
          <w:b/>
          <w:bCs/>
          <w:sz w:val="24"/>
        </w:rPr>
        <w:t xml:space="preserve">Tematický okruh </w:t>
      </w:r>
      <w:r w:rsidRPr="00487289">
        <w:rPr>
          <w:b/>
          <w:bCs/>
          <w:color w:val="000000"/>
          <w:sz w:val="24"/>
        </w:rPr>
        <w:t>DIDAKTIKA MATEŘSKÉ ŠKOLY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Současné pedagogicko-didaktické koncepce uplatňované v mateřských školách.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rPr>
          <w:color w:val="000000"/>
        </w:rPr>
        <w:t>Teorie Piageta a její odkaz pro didaktiku předškolního věku.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rPr>
          <w:color w:val="000000"/>
        </w:rPr>
        <w:t>Teorie Vygotského a její odkaz pro didaktiku předškolního věku.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tabs>
          <w:tab w:val="left" w:pos="750"/>
        </w:tabs>
        <w:suppressAutoHyphens/>
        <w:jc w:val="both"/>
      </w:pPr>
      <w:r w:rsidRPr="00487289">
        <w:rPr>
          <w:color w:val="000000"/>
        </w:rPr>
        <w:t>Teorie Bandury a její odkaz pro didaktiku předškolního věku.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tabs>
          <w:tab w:val="left" w:pos="750"/>
        </w:tabs>
        <w:suppressAutoHyphens/>
        <w:jc w:val="both"/>
      </w:pPr>
      <w:r w:rsidRPr="00487289">
        <w:t xml:space="preserve">Teorie Brunera </w:t>
      </w:r>
      <w:r w:rsidRPr="00487289">
        <w:rPr>
          <w:color w:val="000000"/>
        </w:rPr>
        <w:t>a její odkaz pro didaktiku předškolního věku.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Cíle a kompetence – analýza pojmů.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Analýza pojmů pedagogická strategie, organizační forma, vyučovací metoda, vyučovací prostředek, pomůcka.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 xml:space="preserve">Pojetí, cíle, vzdělávací obsah, vzdělávací oblasti, podmínky předškolního vzdělávání. Základní terminologie. 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Plánování činností v mateřské škole.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Rozvoj počáteční jazykové a literární gramotnosti v MŠ.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 xml:space="preserve">Logické myšlení a matematika v MŠ – cíle, úkoly v MŠ. 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Rozvíjení matematických představ. Geometrická a prostorová představivost.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Rozvíjení přírodovědného poznání u dětí předškolního věku.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Zapojení průřezových témat do vzdělávacího procesu v MŠ. Multikulturní výchova, globální výchova.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Environmentální výchova v školních vzdělávacích programech mateřských škol.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Výchova ke zdraví v</w:t>
      </w:r>
      <w:r w:rsidR="00E92D58">
        <w:rPr>
          <w:rFonts w:ascii="Times New Roman" w:hAnsi="Times New Roman"/>
          <w:color w:val="000000"/>
          <w:sz w:val="20"/>
          <w:szCs w:val="20"/>
        </w:rPr>
        <w:t>e</w:t>
      </w:r>
      <w:r w:rsidRPr="00487289">
        <w:rPr>
          <w:rFonts w:ascii="Times New Roman" w:hAnsi="Times New Roman"/>
          <w:color w:val="000000"/>
          <w:sz w:val="20"/>
          <w:szCs w:val="20"/>
        </w:rPr>
        <w:t> školních vzdělávacích programech mateřských škol.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Dramatická výchova – metody a techniky využívané v MŠ.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Hudební výchova - metody a techniky využívané v MŠ.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Výtvarná výchova - metody a techniky využívané v MŠ.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Tělesná výchova - metody a techniky využívané v MŠ.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Organizační formy a prostředky využívané v podmínkách mateřské školy.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Klíčové kompetence a jejich teoretický rozbor.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Analýza rámcového vzdělávacího programu.</w:t>
      </w:r>
    </w:p>
    <w:p w:rsidR="005452DE" w:rsidRPr="00487289" w:rsidRDefault="005452DE" w:rsidP="005452DE">
      <w:pPr>
        <w:widowControl w:val="0"/>
        <w:numPr>
          <w:ilvl w:val="0"/>
          <w:numId w:val="9"/>
        </w:numPr>
        <w:suppressAutoHyphens/>
        <w:jc w:val="both"/>
      </w:pPr>
      <w:r w:rsidRPr="00487289">
        <w:t>Tvorba školního vzdělávacího programu.</w:t>
      </w:r>
    </w:p>
    <w:p w:rsidR="005452DE" w:rsidRPr="00487289" w:rsidRDefault="005452DE" w:rsidP="005452D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487289">
        <w:rPr>
          <w:rFonts w:ascii="Times New Roman" w:hAnsi="Times New Roman"/>
          <w:color w:val="000000"/>
          <w:sz w:val="20"/>
          <w:szCs w:val="20"/>
        </w:rPr>
        <w:t>Alternativní a augmentativní komunikace a možnosti uplatnění při práci s dětmi se speciálními vzdělávacími potřebami v MŠ.</w:t>
      </w:r>
    </w:p>
    <w:p w:rsidR="005452DE" w:rsidRPr="00487289" w:rsidRDefault="005452DE" w:rsidP="005452DE">
      <w:pPr>
        <w:ind w:left="360"/>
        <w:jc w:val="both"/>
      </w:pPr>
    </w:p>
    <w:p w:rsidR="005452DE" w:rsidRPr="00487289" w:rsidRDefault="005452DE" w:rsidP="005452DE">
      <w:pPr>
        <w:ind w:left="360"/>
        <w:jc w:val="both"/>
      </w:pPr>
    </w:p>
    <w:p w:rsidR="005452DE" w:rsidRPr="00487289" w:rsidRDefault="005452DE" w:rsidP="005452DE">
      <w:pPr>
        <w:jc w:val="both"/>
        <w:rPr>
          <w:b/>
        </w:rPr>
      </w:pPr>
      <w:r w:rsidRPr="00487289">
        <w:rPr>
          <w:b/>
        </w:rPr>
        <w:t>Doporučená literatura</w:t>
      </w:r>
    </w:p>
    <w:p w:rsidR="005452DE" w:rsidRPr="00487289" w:rsidRDefault="005452DE" w:rsidP="005452DE">
      <w:pPr>
        <w:jc w:val="both"/>
        <w:rPr>
          <w:b/>
        </w:rPr>
      </w:pPr>
    </w:p>
    <w:p w:rsidR="005452DE" w:rsidRPr="004314D5" w:rsidRDefault="004314D5" w:rsidP="005452DE">
      <w:pPr>
        <w:autoSpaceDE w:val="0"/>
        <w:autoSpaceDN w:val="0"/>
        <w:adjustRightInd w:val="0"/>
        <w:jc w:val="both"/>
      </w:pPr>
      <w:r>
        <w:t>Havlínová, M. et al</w:t>
      </w:r>
      <w:r w:rsidR="005452DE" w:rsidRPr="00487289">
        <w:t>. (</w:t>
      </w:r>
      <w:r w:rsidR="005452DE" w:rsidRPr="004314D5">
        <w:t>2006)</w:t>
      </w:r>
      <w:r w:rsidR="00852FDE" w:rsidRPr="004314D5">
        <w:t>.</w:t>
      </w:r>
      <w:r w:rsidR="005452DE" w:rsidRPr="004314D5">
        <w:t xml:space="preserve"> </w:t>
      </w:r>
      <w:r w:rsidR="005452DE" w:rsidRPr="004314D5">
        <w:rPr>
          <w:i/>
          <w:iCs/>
        </w:rPr>
        <w:t>Kurikulum podpory zdraví v mateřské škole</w:t>
      </w:r>
      <w:r w:rsidR="005452DE" w:rsidRPr="004314D5">
        <w:t>. Praha: Portál.</w:t>
      </w:r>
    </w:p>
    <w:p w:rsidR="00B936D6" w:rsidRPr="004314D5" w:rsidRDefault="004314D5" w:rsidP="005452DE">
      <w:pPr>
        <w:jc w:val="both"/>
        <w:rPr>
          <w:color w:val="000000"/>
        </w:rPr>
      </w:pPr>
      <w:r>
        <w:rPr>
          <w:color w:val="000000"/>
        </w:rPr>
        <w:t>Doležalová, J. (ed.)</w:t>
      </w:r>
      <w:r w:rsidR="00B936D6" w:rsidRPr="004314D5">
        <w:rPr>
          <w:color w:val="000000"/>
        </w:rPr>
        <w:t xml:space="preserve"> (2001). </w:t>
      </w:r>
      <w:r w:rsidR="00B936D6" w:rsidRPr="004314D5">
        <w:rPr>
          <w:i/>
          <w:iCs/>
          <w:color w:val="000000"/>
        </w:rPr>
        <w:t>Současné pohledy na výuku elementárního čtení a psaní</w:t>
      </w:r>
      <w:r w:rsidR="00B936D6" w:rsidRPr="004314D5">
        <w:rPr>
          <w:color w:val="000000"/>
        </w:rPr>
        <w:t>. Hradec Králové: Gaudeamus</w:t>
      </w:r>
      <w:r w:rsidR="0021662E" w:rsidRPr="004314D5">
        <w:rPr>
          <w:color w:val="000000"/>
        </w:rPr>
        <w:t>.</w:t>
      </w:r>
    </w:p>
    <w:p w:rsidR="005452DE" w:rsidRPr="004314D5" w:rsidRDefault="005452DE" w:rsidP="005452DE">
      <w:pPr>
        <w:jc w:val="both"/>
        <w:rPr>
          <w:b/>
        </w:rPr>
      </w:pPr>
      <w:r w:rsidRPr="004314D5">
        <w:rPr>
          <w:color w:val="000000"/>
        </w:rPr>
        <w:t xml:space="preserve">Doušková, A., </w:t>
      </w:r>
      <w:r w:rsidRPr="004314D5">
        <w:t xml:space="preserve">&amp; </w:t>
      </w:r>
      <w:r w:rsidRPr="004314D5">
        <w:rPr>
          <w:color w:val="000000"/>
        </w:rPr>
        <w:t>Porubský, Š. (2009)</w:t>
      </w:r>
      <w:r w:rsidR="00852FDE" w:rsidRPr="004314D5">
        <w:rPr>
          <w:color w:val="000000"/>
        </w:rPr>
        <w:t>.</w:t>
      </w:r>
      <w:r w:rsidRPr="004314D5">
        <w:rPr>
          <w:color w:val="000000"/>
        </w:rPr>
        <w:t xml:space="preserve"> </w:t>
      </w:r>
      <w:r w:rsidRPr="004314D5">
        <w:rPr>
          <w:i/>
          <w:color w:val="000000"/>
        </w:rPr>
        <w:t>Didaktický model materskej školy.</w:t>
      </w:r>
      <w:r w:rsidRPr="004314D5">
        <w:rPr>
          <w:color w:val="000000"/>
        </w:rPr>
        <w:t xml:space="preserve"> Banská Bystrica: UMB.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314D5">
        <w:t xml:space="preserve">Hejný, M., </w:t>
      </w:r>
      <w:r w:rsidR="00464F11" w:rsidRPr="004314D5">
        <w:t>&amp;</w:t>
      </w:r>
      <w:r w:rsidRPr="004314D5">
        <w:t xml:space="preserve"> Kuřina. K. (2001)</w:t>
      </w:r>
      <w:r w:rsidR="00852FDE" w:rsidRPr="004314D5">
        <w:t>.</w:t>
      </w:r>
      <w:r w:rsidRPr="004314D5">
        <w:t xml:space="preserve"> </w:t>
      </w:r>
      <w:r w:rsidRPr="004314D5">
        <w:rPr>
          <w:i/>
          <w:iCs/>
        </w:rPr>
        <w:t>Dítě</w:t>
      </w:r>
      <w:r w:rsidRPr="00487289">
        <w:rPr>
          <w:i/>
          <w:iCs/>
        </w:rPr>
        <w:t xml:space="preserve">, škola a matematika. Konstruktivistické přístupy k vzdělávání. </w:t>
      </w:r>
      <w:r w:rsidRPr="00487289">
        <w:t>Praha: Portál.</w:t>
      </w:r>
    </w:p>
    <w:p w:rsidR="005452DE" w:rsidRPr="00487289" w:rsidRDefault="005452DE" w:rsidP="005452DE">
      <w:pPr>
        <w:jc w:val="both"/>
      </w:pPr>
      <w:r w:rsidRPr="00487289">
        <w:t xml:space="preserve">Kolář, Z., &amp; Vališová, A. (2009). </w:t>
      </w:r>
      <w:r w:rsidRPr="00487289">
        <w:rPr>
          <w:i/>
        </w:rPr>
        <w:t>Analýza vyučování.</w:t>
      </w:r>
      <w:r w:rsidRPr="00487289">
        <w:t xml:space="preserve"> Praha: Grada.</w:t>
      </w:r>
    </w:p>
    <w:p w:rsidR="0038388C" w:rsidRPr="00487289" w:rsidRDefault="0038388C" w:rsidP="0038388C">
      <w:pPr>
        <w:pStyle w:val="Nadpis1"/>
        <w:numPr>
          <w:ilvl w:val="0"/>
          <w:numId w:val="0"/>
        </w:numPr>
        <w:shd w:val="clear" w:color="auto" w:fill="FFFFFF"/>
        <w:spacing w:before="0" w:line="240" w:lineRule="auto"/>
        <w:rPr>
          <w:rFonts w:ascii="Times New Roman" w:hAnsi="Times New Roman"/>
          <w:color w:val="auto"/>
          <w:sz w:val="20"/>
          <w:szCs w:val="20"/>
        </w:rPr>
      </w:pPr>
      <w:r w:rsidRPr="00487289">
        <w:rPr>
          <w:rFonts w:ascii="Times New Roman" w:hAnsi="Times New Roman"/>
          <w:color w:val="auto"/>
          <w:sz w:val="20"/>
          <w:szCs w:val="20"/>
        </w:rPr>
        <w:t xml:space="preserve">Koutníková, M., &amp; Wiegerová, A. (2017). </w:t>
      </w:r>
      <w:r w:rsidRPr="00487289">
        <w:rPr>
          <w:rFonts w:ascii="Times New Roman" w:hAnsi="Times New Roman"/>
          <w:i/>
          <w:color w:val="auto"/>
          <w:sz w:val="20"/>
          <w:szCs w:val="20"/>
        </w:rPr>
        <w:t>Využití komiksů v podmínkách mateřských škol.</w:t>
      </w:r>
      <w:r w:rsidRPr="00487289">
        <w:rPr>
          <w:rFonts w:ascii="Times New Roman" w:hAnsi="Times New Roman"/>
          <w:color w:val="auto"/>
          <w:sz w:val="20"/>
          <w:szCs w:val="20"/>
        </w:rPr>
        <w:t xml:space="preserve"> Zlín: Nakladatelství UTB.</w:t>
      </w:r>
    </w:p>
    <w:p w:rsidR="008C56A7" w:rsidRPr="00487289" w:rsidRDefault="008C56A7" w:rsidP="008C56A7">
      <w:pPr>
        <w:pStyle w:val="Default"/>
        <w:jc w:val="both"/>
        <w:rPr>
          <w:sz w:val="20"/>
          <w:szCs w:val="20"/>
        </w:rPr>
      </w:pPr>
      <w:r w:rsidRPr="00487289">
        <w:rPr>
          <w:sz w:val="20"/>
          <w:szCs w:val="20"/>
        </w:rPr>
        <w:t xml:space="preserve">Lukášová, H., Svatoš, T., </w:t>
      </w:r>
      <w:r w:rsidRPr="00487289">
        <w:rPr>
          <w:noProof/>
          <w:sz w:val="20"/>
          <w:szCs w:val="20"/>
          <w:shd w:val="clear" w:color="auto" w:fill="FFFFFF"/>
        </w:rPr>
        <w:t xml:space="preserve">&amp; </w:t>
      </w:r>
      <w:r w:rsidRPr="00487289">
        <w:rPr>
          <w:sz w:val="20"/>
          <w:szCs w:val="20"/>
        </w:rPr>
        <w:t xml:space="preserve">Majerčíková, J. (2014). </w:t>
      </w:r>
      <w:r w:rsidRPr="00487289">
        <w:rPr>
          <w:i/>
          <w:sz w:val="20"/>
          <w:szCs w:val="20"/>
        </w:rPr>
        <w:t xml:space="preserve">Studentské portfolio jako výzkumný prostředek poznání cesty k učitelství. </w:t>
      </w:r>
      <w:r w:rsidRPr="00487289">
        <w:rPr>
          <w:sz w:val="20"/>
          <w:szCs w:val="20"/>
        </w:rPr>
        <w:t xml:space="preserve">Zlín: UTB ve Zlíně. </w:t>
      </w:r>
    </w:p>
    <w:p w:rsidR="006620EB" w:rsidRPr="00487289" w:rsidRDefault="006620EB" w:rsidP="0072722E">
      <w:pPr>
        <w:jc w:val="both"/>
      </w:pPr>
      <w:r w:rsidRPr="00487289">
        <w:t>Navrátilová, H., &amp; Petrů Puhrová, B. (201</w:t>
      </w:r>
      <w:r w:rsidR="00937CD0">
        <w:t>8</w:t>
      </w:r>
      <w:r w:rsidRPr="00487289">
        <w:t xml:space="preserve">). </w:t>
      </w:r>
      <w:r w:rsidRPr="00487289">
        <w:rPr>
          <w:i/>
        </w:rPr>
        <w:t>Máme hračku, tak co s ní? Od teorie k verifikaci v mateřské škole</w:t>
      </w:r>
      <w:r w:rsidRPr="00487289">
        <w:t>. Zlín: UTB ve Zlíně, v tisku.</w:t>
      </w:r>
    </w:p>
    <w:p w:rsidR="0072722E" w:rsidRPr="00487289" w:rsidRDefault="0072722E" w:rsidP="0072722E">
      <w:pPr>
        <w:jc w:val="both"/>
      </w:pPr>
      <w:r w:rsidRPr="00487289">
        <w:t xml:space="preserve">Pacholík, V., Lipnická, M., Machů, E., Leix, A., &amp; Nedělová, M. (2015). </w:t>
      </w:r>
      <w:r w:rsidRPr="00487289">
        <w:rPr>
          <w:i/>
        </w:rPr>
        <w:t>Specifika edukace dětí se speciálními vzdělávacími potřebami v mateřských školách.</w:t>
      </w:r>
      <w:r w:rsidRPr="00487289">
        <w:t xml:space="preserve"> Zlín: UZB ve Zlíně. </w:t>
      </w:r>
    </w:p>
    <w:p w:rsidR="00605C05" w:rsidRPr="00487289" w:rsidRDefault="00605C05" w:rsidP="005452DE">
      <w:pPr>
        <w:jc w:val="both"/>
      </w:pPr>
      <w:r w:rsidRPr="00487289">
        <w:t xml:space="preserve">Pacholík, V., Nedělová, M., &amp; Šmatelková, N. (2016). </w:t>
      </w:r>
      <w:r w:rsidRPr="00487289">
        <w:rPr>
          <w:i/>
          <w:iCs/>
        </w:rPr>
        <w:t>Rozvíjení sociálních dovedností dětí prostřednictvím pohybových her</w:t>
      </w:r>
      <w:r w:rsidRPr="00487289">
        <w:t>. Zlín: U</w:t>
      </w:r>
      <w:r w:rsidR="0038388C" w:rsidRPr="00487289">
        <w:t>niverzita Tomáše Bati ve Zlíně.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Petrová, Z. (2008). </w:t>
      </w:r>
      <w:r w:rsidRPr="00487289">
        <w:rPr>
          <w:i/>
          <w:iCs/>
        </w:rPr>
        <w:t>Vygotského škola v pedagogike.</w:t>
      </w:r>
      <w:r w:rsidRPr="00487289">
        <w:t xml:space="preserve"> Trnava: TUT.</w:t>
      </w:r>
    </w:p>
    <w:p w:rsidR="005452DE" w:rsidRPr="00487289" w:rsidRDefault="005452DE" w:rsidP="005452DE">
      <w:pPr>
        <w:jc w:val="both"/>
      </w:pPr>
      <w:r w:rsidRPr="00487289">
        <w:t>Piš</w:t>
      </w:r>
      <w:r w:rsidR="000F52EF" w:rsidRPr="00487289">
        <w:t>ová, M. (ed</w:t>
      </w:r>
      <w:r w:rsidR="001F131F" w:rsidRPr="00487289">
        <w:t>.</w:t>
      </w:r>
      <w:r w:rsidR="000F52EF" w:rsidRPr="00487289">
        <w:t xml:space="preserve">) </w:t>
      </w:r>
      <w:r w:rsidRPr="00487289">
        <w:t xml:space="preserve">(2007). </w:t>
      </w:r>
      <w:r w:rsidRPr="00487289">
        <w:rPr>
          <w:i/>
        </w:rPr>
        <w:t>Portfolio v profesní přípravě učitele</w:t>
      </w:r>
      <w:r w:rsidRPr="00487289">
        <w:t>. Pardubice: Univerzita Pardubice.</w:t>
      </w:r>
    </w:p>
    <w:p w:rsidR="005452DE" w:rsidRPr="00487289" w:rsidRDefault="005452DE" w:rsidP="005452DE">
      <w:pPr>
        <w:pStyle w:val="Zkladntext3"/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7289">
        <w:rPr>
          <w:rFonts w:ascii="Times New Roman" w:hAnsi="Times New Roman" w:cs="Times New Roman"/>
          <w:color w:val="000000"/>
          <w:sz w:val="20"/>
          <w:szCs w:val="20"/>
        </w:rPr>
        <w:t xml:space="preserve">Slavík, J., Chrz, V., </w:t>
      </w:r>
      <w:r w:rsidRPr="00487289">
        <w:rPr>
          <w:rFonts w:ascii="Times New Roman" w:hAnsi="Times New Roman" w:cs="Times New Roman"/>
          <w:sz w:val="20"/>
          <w:szCs w:val="20"/>
        </w:rPr>
        <w:t xml:space="preserve">&amp; </w:t>
      </w:r>
      <w:r w:rsidR="004314D5">
        <w:rPr>
          <w:rFonts w:ascii="Times New Roman" w:hAnsi="Times New Roman" w:cs="Times New Roman"/>
          <w:color w:val="000000"/>
          <w:sz w:val="20"/>
          <w:szCs w:val="20"/>
        </w:rPr>
        <w:t>Štech, S. et al</w:t>
      </w:r>
      <w:r w:rsidRPr="00487289">
        <w:rPr>
          <w:rFonts w:ascii="Times New Roman" w:hAnsi="Times New Roman" w:cs="Times New Roman"/>
          <w:color w:val="000000"/>
          <w:sz w:val="20"/>
          <w:szCs w:val="20"/>
        </w:rPr>
        <w:t xml:space="preserve">. (2013). </w:t>
      </w:r>
      <w:r w:rsidRPr="00487289">
        <w:rPr>
          <w:rFonts w:ascii="Times New Roman" w:hAnsi="Times New Roman" w:cs="Times New Roman"/>
          <w:i/>
          <w:color w:val="000000"/>
          <w:sz w:val="20"/>
          <w:szCs w:val="20"/>
        </w:rPr>
        <w:t>Tvorba jako způsob poznávání.</w:t>
      </w:r>
      <w:r w:rsidRPr="00487289">
        <w:rPr>
          <w:rFonts w:ascii="Times New Roman" w:hAnsi="Times New Roman" w:cs="Times New Roman"/>
          <w:color w:val="000000"/>
          <w:sz w:val="20"/>
          <w:szCs w:val="20"/>
        </w:rPr>
        <w:t xml:space="preserve"> Praha: Karolinum. 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>Szimethová, M., Wiegerová, A., &amp; Horká, H. (2012). Edukačné rámce prírodovedného vzdelávania. Zlín: FHS UTB.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Šulová, L. (2003). </w:t>
      </w:r>
      <w:r w:rsidRPr="00487289">
        <w:rPr>
          <w:i/>
          <w:iCs/>
        </w:rPr>
        <w:t xml:space="preserve">Předškolní dítě a jeho svět. </w:t>
      </w:r>
      <w:r w:rsidRPr="00487289">
        <w:t>Praha: UK.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87289">
        <w:t xml:space="preserve">Svobodová, E. (2007). </w:t>
      </w:r>
      <w:r w:rsidRPr="00487289">
        <w:rPr>
          <w:i/>
          <w:iCs/>
        </w:rPr>
        <w:t xml:space="preserve">Obsah a formy předškolního vzdělávání. </w:t>
      </w:r>
      <w:r w:rsidRPr="00487289">
        <w:t xml:space="preserve">České Budějovice: JU v ČB. </w:t>
      </w:r>
    </w:p>
    <w:p w:rsidR="006C51D7" w:rsidRPr="004314D5" w:rsidRDefault="006C51D7" w:rsidP="005452DE">
      <w:pPr>
        <w:shd w:val="clear" w:color="auto" w:fill="FFFFFF"/>
        <w:jc w:val="both"/>
      </w:pPr>
      <w:r w:rsidRPr="00487289">
        <w:t>Vašíková, J.</w:t>
      </w:r>
      <w:r w:rsidR="00937CD0">
        <w:t>,</w:t>
      </w:r>
      <w:r w:rsidRPr="00487289">
        <w:t xml:space="preserve"> &amp; </w:t>
      </w:r>
      <w:r w:rsidRPr="004314D5">
        <w:t>Žáková, I. (201</w:t>
      </w:r>
      <w:r w:rsidR="00937CD0">
        <w:t>8</w:t>
      </w:r>
      <w:r w:rsidRPr="004314D5">
        <w:t>)</w:t>
      </w:r>
      <w:r w:rsidR="00852FDE" w:rsidRPr="004314D5">
        <w:t>.</w:t>
      </w:r>
      <w:r w:rsidRPr="004314D5">
        <w:t xml:space="preserve"> </w:t>
      </w:r>
      <w:r w:rsidRPr="004314D5">
        <w:rPr>
          <w:i/>
        </w:rPr>
        <w:t>Význam primární logopedické prevence v rozvoji řečových a jazykových schopností dětí předškolního věku.</w:t>
      </w:r>
      <w:r w:rsidRPr="004314D5">
        <w:t xml:space="preserve"> Zlín: Univerzita Tomáše Bati ve Zlíně, v tisku.</w:t>
      </w:r>
    </w:p>
    <w:p w:rsidR="005452DE" w:rsidRPr="004314D5" w:rsidRDefault="005452DE" w:rsidP="005452DE">
      <w:pPr>
        <w:shd w:val="clear" w:color="auto" w:fill="FFFFFF"/>
        <w:jc w:val="both"/>
        <w:rPr>
          <w:color w:val="000000"/>
        </w:rPr>
      </w:pPr>
      <w:r w:rsidRPr="004314D5">
        <w:rPr>
          <w:color w:val="000000"/>
        </w:rPr>
        <w:t>Vygotskij, L. S. (2004). </w:t>
      </w:r>
      <w:r w:rsidRPr="004314D5">
        <w:rPr>
          <w:i/>
          <w:iCs/>
          <w:color w:val="000000"/>
        </w:rPr>
        <w:t>Psychologie myšlení a řeči.</w:t>
      </w:r>
      <w:r w:rsidRPr="004314D5">
        <w:rPr>
          <w:color w:val="000000"/>
        </w:rPr>
        <w:t> Praha: Portál.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</w:pPr>
      <w:r w:rsidRPr="004314D5">
        <w:t>Wiegerová, A. et al. (2012)</w:t>
      </w:r>
      <w:r w:rsidR="00852FDE" w:rsidRPr="004314D5">
        <w:t>.</w:t>
      </w:r>
      <w:r w:rsidRPr="00487289">
        <w:t xml:space="preserve"> </w:t>
      </w:r>
      <w:r w:rsidRPr="00487289">
        <w:rPr>
          <w:i/>
        </w:rPr>
        <w:t>Self efficacy v edukačných súvislostiach.</w:t>
      </w:r>
      <w:r w:rsidRPr="00487289">
        <w:t xml:space="preserve"> Bratislava: SPN.</w:t>
      </w:r>
    </w:p>
    <w:p w:rsidR="00C60D63" w:rsidRPr="00487289" w:rsidRDefault="00C60D63" w:rsidP="00C60D63">
      <w:pPr>
        <w:jc w:val="both"/>
      </w:pPr>
      <w:r w:rsidRPr="00487289">
        <w:t xml:space="preserve">Zounek, J., &amp; Šeďová, K. (2009). </w:t>
      </w:r>
      <w:r w:rsidRPr="00487289">
        <w:rPr>
          <w:i/>
        </w:rPr>
        <w:t>Učitelé a technologie: mezi tradičním a moderním pojetím</w:t>
      </w:r>
      <w:r w:rsidRPr="00487289">
        <w:t>. Brno: Paido.</w:t>
      </w: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i/>
          <w:lang w:eastAsia="sk-SK"/>
        </w:rPr>
      </w:pPr>
    </w:p>
    <w:p w:rsidR="005452DE" w:rsidRPr="00487289" w:rsidRDefault="005452DE" w:rsidP="005452DE">
      <w:pPr>
        <w:autoSpaceDE w:val="0"/>
        <w:autoSpaceDN w:val="0"/>
        <w:adjustRightInd w:val="0"/>
        <w:jc w:val="both"/>
        <w:rPr>
          <w:i/>
          <w:lang w:eastAsia="sk-SK"/>
        </w:rPr>
      </w:pPr>
    </w:p>
    <w:p w:rsidR="005452DE" w:rsidRPr="00487289" w:rsidRDefault="005452DE" w:rsidP="005452DE">
      <w:pPr>
        <w:jc w:val="both"/>
        <w:rPr>
          <w:b/>
        </w:rPr>
      </w:pPr>
    </w:p>
    <w:p w:rsidR="005452DE" w:rsidRPr="00487289" w:rsidRDefault="005452DE" w:rsidP="00B32C84">
      <w:pPr>
        <w:spacing w:after="160" w:line="259" w:lineRule="auto"/>
      </w:pPr>
    </w:p>
    <w:p w:rsidR="002B5922" w:rsidRPr="00487289" w:rsidRDefault="002B5922" w:rsidP="00B32C84">
      <w:pPr>
        <w:spacing w:after="160" w:line="259" w:lineRule="auto"/>
      </w:pPr>
    </w:p>
    <w:p w:rsidR="004431F6" w:rsidRPr="00487289" w:rsidRDefault="004431F6" w:rsidP="004431F6"/>
    <w:p w:rsidR="001C3E40" w:rsidRPr="00852FDE" w:rsidRDefault="001C3E40" w:rsidP="000A0A7F">
      <w:pPr>
        <w:spacing w:after="160" w:line="259" w:lineRule="auto"/>
        <w:rPr>
          <w:lang w:val="sk-SK"/>
        </w:rPr>
      </w:pPr>
    </w:p>
    <w:sectPr w:rsidR="001C3E40" w:rsidRPr="00852FDE" w:rsidSect="00AE14CF">
      <w:footerReference w:type="default" r:id="rId46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7D0" w:rsidRDefault="004A17D0">
      <w:r>
        <w:separator/>
      </w:r>
    </w:p>
  </w:endnote>
  <w:endnote w:type="continuationSeparator" w:id="0">
    <w:p w:rsidR="004A17D0" w:rsidRDefault="004A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646" w:author="Jana_PC" w:date="2018-05-18T13:27:00Z"/>
  <w:sdt>
    <w:sdtPr>
      <w:id w:val="149914797"/>
      <w:docPartObj>
        <w:docPartGallery w:val="Page Numbers (Bottom of Page)"/>
        <w:docPartUnique/>
      </w:docPartObj>
    </w:sdtPr>
    <w:sdtEndPr/>
    <w:sdtContent>
      <w:customXmlInsRangeEnd w:id="646"/>
      <w:p w:rsidR="004A17D0" w:rsidRDefault="00061FD9">
        <w:pPr>
          <w:pStyle w:val="Zpat"/>
          <w:jc w:val="right"/>
          <w:rPr>
            <w:ins w:id="647" w:author="Jana_PC" w:date="2018-05-18T13:27:00Z"/>
          </w:rPr>
        </w:pPr>
        <w:ins w:id="648" w:author="Jana_PC" w:date="2018-05-18T13:27:00Z">
          <w:r>
            <w:fldChar w:fldCharType="begin"/>
          </w:r>
          <w:r w:rsidR="004A17D0">
            <w:instrText xml:space="preserve"> PAGE   \* MERGEFORMAT </w:instrText>
          </w:r>
          <w:r>
            <w:fldChar w:fldCharType="separate"/>
          </w:r>
        </w:ins>
        <w:r w:rsidR="004B1641">
          <w:rPr>
            <w:noProof/>
          </w:rPr>
          <w:t>2</w:t>
        </w:r>
        <w:ins w:id="649" w:author="Jana_PC" w:date="2018-05-18T13:27:00Z">
          <w:r>
            <w:fldChar w:fldCharType="end"/>
          </w:r>
        </w:ins>
      </w:p>
      <w:customXmlInsRangeStart w:id="650" w:author="Jana_PC" w:date="2018-05-18T13:27:00Z"/>
    </w:sdtContent>
  </w:sdt>
  <w:customXmlInsRangeEnd w:id="650"/>
  <w:p w:rsidR="004A17D0" w:rsidRDefault="004A17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7D0" w:rsidRDefault="004A17D0">
      <w:r>
        <w:separator/>
      </w:r>
    </w:p>
  </w:footnote>
  <w:footnote w:type="continuationSeparator" w:id="0">
    <w:p w:rsidR="004A17D0" w:rsidRDefault="004A17D0">
      <w:r>
        <w:continuationSeparator/>
      </w:r>
    </w:p>
  </w:footnote>
  <w:footnote w:id="1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2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3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>https://www.utb.cz/?mdocs-file=1759</w:t>
      </w:r>
    </w:p>
  </w:footnote>
  <w:footnote w:id="4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5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>https://www.utb.cz/?mdocs-file=1797</w:t>
      </w:r>
    </w:p>
  </w:footnote>
  <w:footnote w:id="6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Oba dostupné z: </w:t>
      </w:r>
      <w:r w:rsidRPr="00846255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7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86767">
        <w:rPr>
          <w:rFonts w:cstheme="minorHAnsi"/>
          <w:sz w:val="16"/>
          <w:szCs w:val="16"/>
        </w:rPr>
        <w:t>https://www.utb.cz/univerzita/uredni-deska/vnitrni-normy-a-predpisy/smernice-rektora/</w:t>
      </w:r>
      <w:r w:rsidRPr="00A86767" w:rsidDel="00A86767">
        <w:rPr>
          <w:rFonts w:cstheme="minorHAnsi"/>
          <w:sz w:val="16"/>
          <w:szCs w:val="16"/>
        </w:rPr>
        <w:t xml:space="preserve"> </w:t>
      </w:r>
    </w:p>
  </w:footnote>
  <w:footnote w:id="8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86767">
        <w:rPr>
          <w:rFonts w:cstheme="minorHAnsi"/>
          <w:sz w:val="16"/>
          <w:szCs w:val="16"/>
        </w:rPr>
        <w:t>https://fhs.utb.cz/mdocs-posts/fhs-pravidla-prubehu-studia/</w:t>
      </w:r>
      <w:r w:rsidRPr="00A86767" w:rsidDel="00A86767">
        <w:rPr>
          <w:rFonts w:cstheme="minorHAnsi"/>
          <w:sz w:val="16"/>
          <w:szCs w:val="16"/>
        </w:rPr>
        <w:t xml:space="preserve"> </w:t>
      </w:r>
    </w:p>
  </w:footnote>
  <w:footnote w:id="9">
    <w:p w:rsidR="004A17D0" w:rsidRPr="004852A1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4852A1">
        <w:rPr>
          <w:rStyle w:val="Znakapoznpodarou"/>
          <w:rFonts w:cstheme="minorHAnsi"/>
          <w:sz w:val="16"/>
          <w:szCs w:val="16"/>
        </w:rPr>
        <w:footnoteRef/>
      </w:r>
      <w:r w:rsidRPr="004852A1">
        <w:rPr>
          <w:rFonts w:cstheme="minorHAnsi"/>
          <w:sz w:val="16"/>
          <w:szCs w:val="16"/>
        </w:rPr>
        <w:t xml:space="preserve"> Dostupné z: </w:t>
      </w:r>
      <w:r w:rsidRPr="00846255">
        <w:rPr>
          <w:rFonts w:cstheme="minorHAnsi"/>
          <w:sz w:val="16"/>
          <w:szCs w:val="16"/>
        </w:rPr>
        <w:t xml:space="preserve"> </w:t>
      </w:r>
      <w:r w:rsidRPr="00A86767">
        <w:rPr>
          <w:rFonts w:cstheme="minorHAnsi"/>
          <w:sz w:val="16"/>
          <w:szCs w:val="16"/>
        </w:rPr>
        <w:t>https://fhs.utb.cz/o-fakulte/zakladni-informace/ustavy/ustav-skolni-pedagogiky/studijni-opory/studijni-opory-pro-program-ucitelstvi-pro-materske-skoly/</w:t>
      </w:r>
    </w:p>
  </w:footnote>
  <w:footnote w:id="10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 xml:space="preserve">Dostupné z: </w:t>
      </w:r>
      <w:r w:rsidRPr="00A86767">
        <w:rPr>
          <w:rFonts w:cstheme="minorHAnsi"/>
          <w:sz w:val="16"/>
          <w:szCs w:val="16"/>
          <w:lang w:val="cs-CZ"/>
        </w:rPr>
        <w:t>https://www.utb.cz/univerzita/uredni-deska/ruzne/vyrocni-zpravy/</w:t>
      </w:r>
      <w:r w:rsidRPr="00A86767" w:rsidDel="00A86767">
        <w:rPr>
          <w:rFonts w:cstheme="minorHAnsi"/>
          <w:sz w:val="16"/>
          <w:szCs w:val="16"/>
          <w:lang w:val="cs-CZ"/>
        </w:rPr>
        <w:t xml:space="preserve"> </w:t>
      </w:r>
    </w:p>
  </w:footnote>
  <w:footnote w:id="11">
    <w:p w:rsidR="004A17D0" w:rsidRPr="008E7E69" w:rsidRDefault="004A17D0">
      <w:pPr>
        <w:pStyle w:val="Textpoznpodarou"/>
        <w:rPr>
          <w:rFonts w:cstheme="minorHAnsi"/>
          <w:color w:val="FF0000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 xml:space="preserve">Dostupné z: </w:t>
      </w:r>
      <w:r w:rsidRPr="00A86767">
        <w:rPr>
          <w:rFonts w:cstheme="minorHAnsi"/>
          <w:sz w:val="16"/>
          <w:szCs w:val="16"/>
          <w:lang w:val="cs-CZ"/>
        </w:rPr>
        <w:t>https://www.utb.cz/univerzita/uredni-deska/ruzne/vyrocni-zpravy/</w:t>
      </w:r>
      <w:r w:rsidRPr="00A86767" w:rsidDel="00A86767">
        <w:rPr>
          <w:rFonts w:cstheme="minorHAnsi"/>
          <w:sz w:val="16"/>
          <w:szCs w:val="16"/>
          <w:lang w:val="cs-CZ"/>
        </w:rPr>
        <w:t xml:space="preserve"> </w:t>
      </w:r>
    </w:p>
  </w:footnote>
  <w:footnote w:id="12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 xml:space="preserve">Dostupné z: </w:t>
      </w:r>
      <w:r w:rsidRPr="00A86767">
        <w:rPr>
          <w:rFonts w:cstheme="minorHAnsi"/>
          <w:sz w:val="16"/>
          <w:szCs w:val="16"/>
          <w:lang w:val="cs-CZ"/>
        </w:rPr>
        <w:t>https://fhs.utb.cz/o-fakulte/absolventi/klub-absolventu/</w:t>
      </w:r>
      <w:r w:rsidRPr="00A86767" w:rsidDel="00A86767">
        <w:rPr>
          <w:rFonts w:cstheme="minorHAnsi"/>
          <w:sz w:val="16"/>
          <w:szCs w:val="16"/>
          <w:lang w:val="cs-CZ"/>
        </w:rPr>
        <w:t xml:space="preserve"> </w:t>
      </w:r>
    </w:p>
  </w:footnote>
  <w:footnote w:id="13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86767">
        <w:rPr>
          <w:rFonts w:cstheme="minorHAnsi"/>
          <w:sz w:val="16"/>
          <w:szCs w:val="16"/>
        </w:rPr>
        <w:t>https://fhs.utb.cz/o-fakulte/mezinarodni-vztahy/studium-a-praxe-v-zahranici/dalsi-moznosti/</w:t>
      </w:r>
      <w:r w:rsidRPr="00A86767" w:rsidDel="00A86767">
        <w:rPr>
          <w:rFonts w:cstheme="minorHAnsi"/>
          <w:sz w:val="16"/>
          <w:szCs w:val="16"/>
        </w:rPr>
        <w:t xml:space="preserve"> </w:t>
      </w:r>
    </w:p>
  </w:footnote>
  <w:footnote w:id="14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86767">
        <w:rPr>
          <w:rFonts w:cstheme="minorHAnsi"/>
          <w:sz w:val="16"/>
          <w:szCs w:val="16"/>
        </w:rPr>
        <w:t>https://www.utb.cz/univerzita/uredni-deska/vnitrni-normy-a-predpisy/smernice-rektora/</w:t>
      </w:r>
      <w:r w:rsidRPr="00A86767" w:rsidDel="00A86767">
        <w:rPr>
          <w:rFonts w:cstheme="minorHAnsi"/>
          <w:sz w:val="16"/>
          <w:szCs w:val="16"/>
        </w:rPr>
        <w:t xml:space="preserve"> </w:t>
      </w:r>
    </w:p>
  </w:footnote>
  <w:footnote w:id="15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 xml:space="preserve">Dostupné z: </w:t>
      </w:r>
      <w:r w:rsidRPr="00A86767">
        <w:rPr>
          <w:rFonts w:cstheme="minorHAnsi"/>
          <w:sz w:val="16"/>
          <w:szCs w:val="16"/>
          <w:lang w:val="cs-CZ"/>
        </w:rPr>
        <w:t>https://fhs.utb.cz/o-fakulte/uredni-deska/vnitrni-normy-a-predpisy/vnitrni-normy-fhs/smernice-dekanky/</w:t>
      </w:r>
      <w:r w:rsidRPr="00A86767" w:rsidDel="00A86767">
        <w:rPr>
          <w:rFonts w:cstheme="minorHAnsi"/>
          <w:sz w:val="16"/>
          <w:szCs w:val="16"/>
          <w:lang w:val="cs-CZ"/>
        </w:rPr>
        <w:t xml:space="preserve"> </w:t>
      </w:r>
    </w:p>
  </w:footnote>
  <w:footnote w:id="16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 xml:space="preserve">Dostupné z: </w:t>
      </w:r>
      <w:r w:rsidRPr="00A86767">
        <w:rPr>
          <w:rFonts w:cstheme="minorHAnsi"/>
          <w:sz w:val="16"/>
          <w:lang w:val="cs-CZ"/>
        </w:rPr>
        <w:t>https://fhs.utb.cz/o-fakulte/zakladni-informace/ustavy/ustav-skolni-pedagogiky/cpds-pobocka-zlin/</w:t>
      </w:r>
      <w:r w:rsidRPr="00A86767" w:rsidDel="00A86767">
        <w:rPr>
          <w:rFonts w:cstheme="minorHAnsi"/>
          <w:sz w:val="16"/>
          <w:lang w:val="cs-CZ"/>
        </w:rPr>
        <w:t xml:space="preserve"> </w:t>
      </w:r>
    </w:p>
  </w:footnote>
  <w:footnote w:id="17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>Dostupné z: https://earli.org/</w:t>
      </w:r>
    </w:p>
  </w:footnote>
  <w:footnote w:id="18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https://stag.utb.cz/portal/</w:t>
      </w:r>
    </w:p>
  </w:footnote>
  <w:footnote w:id="19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Dostupné z: </w:t>
      </w:r>
      <w:r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20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33B3C">
        <w:rPr>
          <w:rFonts w:cstheme="minorHAnsi"/>
          <w:sz w:val="16"/>
          <w:szCs w:val="16"/>
        </w:rPr>
        <w:t>https://fhs.utb.cz/o-fakulte/uredni-deska/vnitrni-normy-a-predpisy/vnitrni-normy-fhs</w:t>
      </w:r>
      <w:r w:rsidRPr="00A33B3C" w:rsidDel="00A33B3C">
        <w:rPr>
          <w:rFonts w:cstheme="minorHAnsi"/>
          <w:sz w:val="16"/>
          <w:szCs w:val="16"/>
        </w:rPr>
        <w:t xml:space="preserve"> </w:t>
      </w:r>
    </w:p>
  </w:footnote>
  <w:footnote w:id="21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https://jobcentrum.utb.cz/index.php?lang=cz</w:t>
      </w:r>
    </w:p>
  </w:footnote>
  <w:footnote w:id="22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https://jobcentrum.utb.cz/index.php?option=com_career&amp;view=offers&amp;Itemid=105&amp;lang=cz</w:t>
      </w:r>
    </w:p>
  </w:footnote>
  <w:footnote w:id="23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https://jobcentrum.utb.cz/index.php?option=com_content&amp;view=article&amp;id=21&amp;Itemid=156&amp;lang=cz</w:t>
      </w:r>
    </w:p>
  </w:footnote>
  <w:footnote w:id="24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http://digilib.k.utb.cz</w:t>
      </w:r>
    </w:p>
  </w:footnote>
  <w:footnote w:id="25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http://publikace.k.utb.cz</w:t>
      </w:r>
    </w:p>
  </w:footnote>
  <w:footnote w:id="26">
    <w:p w:rsidR="004A17D0" w:rsidRPr="008E7E69" w:rsidRDefault="004A17D0" w:rsidP="00FD7856">
      <w:pPr>
        <w:rPr>
          <w:rFonts w:asciiTheme="minorHAnsi" w:hAnsiTheme="minorHAnsi" w:cstheme="minorHAnsi"/>
          <w:sz w:val="16"/>
          <w:szCs w:val="16"/>
        </w:rPr>
      </w:pPr>
      <w:r w:rsidRPr="008E7E69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8E7E69">
        <w:rPr>
          <w:rFonts w:asciiTheme="minorHAnsi" w:hAnsiTheme="minorHAnsi" w:cstheme="minorHAnsi"/>
          <w:sz w:val="16"/>
          <w:szCs w:val="16"/>
        </w:rPr>
        <w:t xml:space="preserve"> Seznam všech databází, které má UTB ve Zlíně je dostupný z: http://portal.k.utb.cz/databases/alphabetical</w:t>
      </w:r>
    </w:p>
  </w:footnote>
  <w:footnote w:id="27">
    <w:p w:rsidR="004A17D0" w:rsidRPr="008E7E69" w:rsidRDefault="004A17D0" w:rsidP="00FD7856">
      <w:pPr>
        <w:pStyle w:val="Textpoznpodarou"/>
        <w:rPr>
          <w:rFonts w:cstheme="minorHAnsi"/>
          <w:b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b/>
          <w:sz w:val="16"/>
          <w:szCs w:val="16"/>
        </w:rPr>
        <w:t xml:space="preserve"> </w:t>
      </w:r>
      <w:r w:rsidRPr="008E7E69">
        <w:rPr>
          <w:rStyle w:val="Siln"/>
          <w:rFonts w:cstheme="minorHAnsi"/>
          <w:b w:val="0"/>
          <w:sz w:val="16"/>
          <w:szCs w:val="16"/>
        </w:rPr>
        <w:t xml:space="preserve">Dostupné z: </w:t>
      </w:r>
      <w:r w:rsidRPr="00A33B3C">
        <w:rPr>
          <w:rStyle w:val="Siln"/>
          <w:rFonts w:cstheme="minorHAnsi"/>
          <w:b w:val="0"/>
          <w:sz w:val="16"/>
          <w:szCs w:val="16"/>
        </w:rPr>
        <w:t>https://www.utb.cz/univerzita/uredni-deska/vnitrni-normy-a-predpisy/smernice-rektora/</w:t>
      </w:r>
      <w:r w:rsidRPr="00A33B3C" w:rsidDel="00A33B3C">
        <w:rPr>
          <w:rStyle w:val="Siln"/>
          <w:rFonts w:cstheme="minorHAnsi"/>
          <w:b w:val="0"/>
          <w:sz w:val="16"/>
          <w:szCs w:val="16"/>
        </w:rPr>
        <w:t xml:space="preserve"> </w:t>
      </w:r>
    </w:p>
  </w:footnote>
  <w:footnote w:id="28">
    <w:p w:rsidR="004A17D0" w:rsidRPr="008E7E69" w:rsidRDefault="004A17D0" w:rsidP="00FD7856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Dostupné z: </w:t>
      </w:r>
      <w:r w:rsidRPr="00A33B3C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29">
    <w:p w:rsidR="004A17D0" w:rsidRPr="008E7E69" w:rsidRDefault="004A17D0" w:rsidP="00D82009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>Dostupné z:</w:t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>http://www.utb.cz/fhs/o-fakulte/dlouhodoby-zamer?highlightWords=Dlouhodob%C3%A9ho+z%C3%A1m%C4%9Br+FHS+obdob%C3%AD+2016-2020</w:t>
      </w:r>
    </w:p>
  </w:footnote>
  <w:footnote w:id="30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8E7E69">
        <w:rPr>
          <w:rFonts w:cstheme="minorHAnsi"/>
          <w:sz w:val="16"/>
          <w:szCs w:val="16"/>
          <w:lang w:val="cs-CZ"/>
        </w:rPr>
        <w:t>Dostupné z: http://www.utb.cz/fhs/o-fakulte/plan-realizace-strategickeho-zameru-vzdelavaci-a-tvurci-1?highlightWords=Dlouhodob%C3%BDm+z%C3%A1m%C4%9Brem+vzd%C4%9Bl%C3%A1vac%C3%AD+v%C4%9Bdeck%C3%A9%2C+v%C3%BDzkumn%C3%A9%2C+v%C3%BDvojov%C3%A9+inova%C4%8Dn%C3%AD%2C+um%C4%9Bleck%C3%A9+dal%C5%A1%C3%AD+tv%C5%AFr%C4%8D%C3%AD+%C4%8Dinnosti+Univerzity+Tom%C3%A1%C5%A1e+Bati+Zl%C3%ADn%C4%9B</w:t>
      </w:r>
    </w:p>
  </w:footnote>
  <w:footnote w:id="31">
    <w:p w:rsidR="004A17D0" w:rsidRPr="008E7E69" w:rsidRDefault="004A17D0">
      <w:pPr>
        <w:pStyle w:val="Textpoznpodarou"/>
        <w:rPr>
          <w:sz w:val="16"/>
          <w:szCs w:val="16"/>
        </w:rPr>
      </w:pPr>
      <w:r w:rsidRPr="008E7E69">
        <w:rPr>
          <w:rStyle w:val="Znakapoznpodarou"/>
          <w:sz w:val="16"/>
          <w:szCs w:val="16"/>
        </w:rPr>
        <w:footnoteRef/>
      </w:r>
      <w:r w:rsidRPr="008E7E69">
        <w:rPr>
          <w:sz w:val="16"/>
          <w:szCs w:val="16"/>
        </w:rPr>
        <w:t xml:space="preserve"> </w:t>
      </w:r>
      <w:r w:rsidRPr="00A33B3C">
        <w:rPr>
          <w:sz w:val="16"/>
          <w:szCs w:val="16"/>
        </w:rPr>
        <w:t>https://www.utb.cz/univerzita/uredni-deska/vnitrni-normy-a-predpisy/vnitrni-predpisy/</w:t>
      </w:r>
    </w:p>
  </w:footnote>
  <w:footnote w:id="32">
    <w:p w:rsidR="004A17D0" w:rsidRPr="008E7E69" w:rsidRDefault="004A17D0">
      <w:pPr>
        <w:pStyle w:val="Textpoznpodarou"/>
        <w:rPr>
          <w:rFonts w:cstheme="minorHAnsi"/>
          <w:sz w:val="16"/>
          <w:szCs w:val="16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A33B3C">
        <w:rPr>
          <w:rFonts w:cstheme="minorHAnsi"/>
          <w:sz w:val="16"/>
          <w:szCs w:val="16"/>
        </w:rPr>
        <w:t>https://www.utb.cz/univerzita/uredni-deska/vnitrni-normy-a-predpisy/vnitrni-predpisy/</w:t>
      </w:r>
    </w:p>
  </w:footnote>
  <w:footnote w:id="33">
    <w:p w:rsidR="004A17D0" w:rsidRPr="008E7E69" w:rsidRDefault="004A17D0">
      <w:pPr>
        <w:pStyle w:val="Textpoznpodarou"/>
        <w:rPr>
          <w:rFonts w:cstheme="minorHAnsi"/>
          <w:sz w:val="16"/>
          <w:szCs w:val="16"/>
          <w:lang w:val="cs-CZ"/>
        </w:rPr>
      </w:pPr>
      <w:r w:rsidRPr="008E7E69">
        <w:rPr>
          <w:rStyle w:val="Znakapoznpodarou"/>
          <w:rFonts w:cstheme="minorHAnsi"/>
          <w:sz w:val="16"/>
          <w:szCs w:val="16"/>
        </w:rPr>
        <w:footnoteRef/>
      </w:r>
      <w:r w:rsidRPr="008E7E69">
        <w:rPr>
          <w:rFonts w:cstheme="minorHAnsi"/>
          <w:sz w:val="16"/>
          <w:szCs w:val="16"/>
        </w:rPr>
        <w:t xml:space="preserve"> </w:t>
      </w:r>
      <w:r w:rsidRPr="00A33B3C">
        <w:rPr>
          <w:rFonts w:cstheme="minorHAnsi"/>
          <w:sz w:val="16"/>
          <w:szCs w:val="16"/>
        </w:rPr>
        <w:t>https://fhs.utb.cz/o-fakulte/uredni-deska/vnitrni-normy-a-predpisy/vnitrni-normy-fhs/smernice-dekanky/</w:t>
      </w:r>
      <w:r w:rsidRPr="00A33B3C" w:rsidDel="00A33B3C">
        <w:rPr>
          <w:rFonts w:cstheme="minorHAnsi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 w15:restartNumberingAfterBreak="0">
    <w:nsid w:val="04F12F65"/>
    <w:multiLevelType w:val="hybridMultilevel"/>
    <w:tmpl w:val="C50E47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237C23"/>
    <w:multiLevelType w:val="hybridMultilevel"/>
    <w:tmpl w:val="07022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6518"/>
    <w:multiLevelType w:val="hybridMultilevel"/>
    <w:tmpl w:val="461AD0D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BD4293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55315CB"/>
    <w:multiLevelType w:val="hybridMultilevel"/>
    <w:tmpl w:val="CAE08D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3E6141"/>
    <w:multiLevelType w:val="hybridMultilevel"/>
    <w:tmpl w:val="8DCC46C0"/>
    <w:lvl w:ilvl="0" w:tplc="056A03B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653C"/>
    <w:multiLevelType w:val="hybridMultilevel"/>
    <w:tmpl w:val="F48E7EF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64C24"/>
    <w:multiLevelType w:val="hybridMultilevel"/>
    <w:tmpl w:val="272C1E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62AA2"/>
    <w:multiLevelType w:val="hybridMultilevel"/>
    <w:tmpl w:val="75F6D99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340EBC"/>
    <w:multiLevelType w:val="hybridMultilevel"/>
    <w:tmpl w:val="05D05FC6"/>
    <w:lvl w:ilvl="0" w:tplc="0B2E4A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75D62"/>
    <w:multiLevelType w:val="hybridMultilevel"/>
    <w:tmpl w:val="6CC67850"/>
    <w:lvl w:ilvl="0" w:tplc="F3F0D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5E9B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7ADF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66C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66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0CB0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47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68F2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A1D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55C18"/>
    <w:multiLevelType w:val="hybridMultilevel"/>
    <w:tmpl w:val="80744D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603F6"/>
    <w:multiLevelType w:val="hybridMultilevel"/>
    <w:tmpl w:val="E048D3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135AF"/>
    <w:multiLevelType w:val="hybridMultilevel"/>
    <w:tmpl w:val="755E0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06CF0"/>
    <w:multiLevelType w:val="hybridMultilevel"/>
    <w:tmpl w:val="EFD8E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D7BD4"/>
    <w:multiLevelType w:val="multilevel"/>
    <w:tmpl w:val="AC1C4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193B78"/>
    <w:multiLevelType w:val="hybridMultilevel"/>
    <w:tmpl w:val="497689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6178A"/>
    <w:multiLevelType w:val="hybridMultilevel"/>
    <w:tmpl w:val="C8CCC8A2"/>
    <w:lvl w:ilvl="0" w:tplc="F1A4EB1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61D68"/>
    <w:multiLevelType w:val="hybridMultilevel"/>
    <w:tmpl w:val="AB72DE2A"/>
    <w:lvl w:ilvl="0" w:tplc="0B2E4A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17D3C"/>
    <w:multiLevelType w:val="hybridMultilevel"/>
    <w:tmpl w:val="05EA30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5" w15:restartNumberingAfterBreak="0">
    <w:nsid w:val="7A0A1C05"/>
    <w:multiLevelType w:val="hybridMultilevel"/>
    <w:tmpl w:val="59F44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A0F49"/>
    <w:multiLevelType w:val="hybridMultilevel"/>
    <w:tmpl w:val="1EDC3A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F3C85"/>
    <w:multiLevelType w:val="hybridMultilevel"/>
    <w:tmpl w:val="6BD2F65E"/>
    <w:lvl w:ilvl="0" w:tplc="02AE10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6"/>
  </w:num>
  <w:num w:numId="4">
    <w:abstractNumId w:val="2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2"/>
  </w:num>
  <w:num w:numId="10">
    <w:abstractNumId w:val="14"/>
  </w:num>
  <w:num w:numId="11">
    <w:abstractNumId w:val="16"/>
  </w:num>
  <w:num w:numId="12">
    <w:abstractNumId w:val="25"/>
  </w:num>
  <w:num w:numId="13">
    <w:abstractNumId w:val="11"/>
  </w:num>
  <w:num w:numId="14">
    <w:abstractNumId w:val="27"/>
  </w:num>
  <w:num w:numId="15">
    <w:abstractNumId w:val="20"/>
  </w:num>
  <w:num w:numId="16">
    <w:abstractNumId w:val="3"/>
  </w:num>
  <w:num w:numId="17">
    <w:abstractNumId w:val="13"/>
  </w:num>
  <w:num w:numId="18">
    <w:abstractNumId w:val="1"/>
  </w:num>
  <w:num w:numId="19">
    <w:abstractNumId w:val="5"/>
  </w:num>
  <w:num w:numId="20">
    <w:abstractNumId w:val="26"/>
  </w:num>
  <w:num w:numId="21">
    <w:abstractNumId w:val="19"/>
  </w:num>
  <w:num w:numId="22">
    <w:abstractNumId w:val="22"/>
  </w:num>
  <w:num w:numId="23">
    <w:abstractNumId w:val="15"/>
  </w:num>
  <w:num w:numId="24">
    <w:abstractNumId w:val="23"/>
  </w:num>
  <w:num w:numId="25">
    <w:abstractNumId w:val="10"/>
  </w:num>
  <w:num w:numId="26">
    <w:abstractNumId w:val="18"/>
  </w:num>
  <w:num w:numId="27">
    <w:abstractNumId w:val="9"/>
  </w:num>
  <w:num w:numId="28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a Navrátilová">
    <w15:presenceInfo w15:providerId="None" w15:userId="Hana Navrátilová"/>
  </w15:person>
  <w15:person w15:author="Jana Majerčíková">
    <w15:presenceInfo w15:providerId="None" w15:userId="Jana Majerčí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activeWritingStyle w:appName="MSWord" w:lang="en-US" w:vendorID="64" w:dllVersion="131078" w:nlCheck="1" w:checkStyle="0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A1D"/>
    <w:rsid w:val="0000011B"/>
    <w:rsid w:val="0000110C"/>
    <w:rsid w:val="00001E3D"/>
    <w:rsid w:val="000023D1"/>
    <w:rsid w:val="00005885"/>
    <w:rsid w:val="00010BDE"/>
    <w:rsid w:val="00011970"/>
    <w:rsid w:val="000121CF"/>
    <w:rsid w:val="0001282D"/>
    <w:rsid w:val="000131D5"/>
    <w:rsid w:val="00013928"/>
    <w:rsid w:val="00013CC0"/>
    <w:rsid w:val="000144E1"/>
    <w:rsid w:val="00016184"/>
    <w:rsid w:val="00016488"/>
    <w:rsid w:val="00017B21"/>
    <w:rsid w:val="00020079"/>
    <w:rsid w:val="000219C3"/>
    <w:rsid w:val="00023993"/>
    <w:rsid w:val="00024480"/>
    <w:rsid w:val="00024D20"/>
    <w:rsid w:val="00024ECA"/>
    <w:rsid w:val="00026B75"/>
    <w:rsid w:val="00032EE1"/>
    <w:rsid w:val="000335F4"/>
    <w:rsid w:val="0003616B"/>
    <w:rsid w:val="0003717C"/>
    <w:rsid w:val="00040041"/>
    <w:rsid w:val="0004187C"/>
    <w:rsid w:val="00043793"/>
    <w:rsid w:val="000470D8"/>
    <w:rsid w:val="00047D6F"/>
    <w:rsid w:val="00047E1A"/>
    <w:rsid w:val="00052B4E"/>
    <w:rsid w:val="000530AA"/>
    <w:rsid w:val="00054313"/>
    <w:rsid w:val="00054434"/>
    <w:rsid w:val="00054693"/>
    <w:rsid w:val="00054AAA"/>
    <w:rsid w:val="00056D81"/>
    <w:rsid w:val="000610AF"/>
    <w:rsid w:val="000619B2"/>
    <w:rsid w:val="00061FD9"/>
    <w:rsid w:val="00062B88"/>
    <w:rsid w:val="00063404"/>
    <w:rsid w:val="000648A5"/>
    <w:rsid w:val="00067D7F"/>
    <w:rsid w:val="00067F75"/>
    <w:rsid w:val="00070CBC"/>
    <w:rsid w:val="00071936"/>
    <w:rsid w:val="00071E8E"/>
    <w:rsid w:val="0007363F"/>
    <w:rsid w:val="00074928"/>
    <w:rsid w:val="00074E9A"/>
    <w:rsid w:val="00077186"/>
    <w:rsid w:val="0007769F"/>
    <w:rsid w:val="00077EEA"/>
    <w:rsid w:val="00080643"/>
    <w:rsid w:val="00080D34"/>
    <w:rsid w:val="00083A26"/>
    <w:rsid w:val="00086A4B"/>
    <w:rsid w:val="00090209"/>
    <w:rsid w:val="000906EE"/>
    <w:rsid w:val="000908EB"/>
    <w:rsid w:val="000927DA"/>
    <w:rsid w:val="000930DE"/>
    <w:rsid w:val="00093F72"/>
    <w:rsid w:val="000947BD"/>
    <w:rsid w:val="00094C24"/>
    <w:rsid w:val="00097E75"/>
    <w:rsid w:val="000A0A7F"/>
    <w:rsid w:val="000A14B8"/>
    <w:rsid w:val="000A2425"/>
    <w:rsid w:val="000A3172"/>
    <w:rsid w:val="000A35B8"/>
    <w:rsid w:val="000A5961"/>
    <w:rsid w:val="000A5C93"/>
    <w:rsid w:val="000A666D"/>
    <w:rsid w:val="000A7951"/>
    <w:rsid w:val="000B06BA"/>
    <w:rsid w:val="000B25E9"/>
    <w:rsid w:val="000B395D"/>
    <w:rsid w:val="000B5F6A"/>
    <w:rsid w:val="000B6029"/>
    <w:rsid w:val="000C38FB"/>
    <w:rsid w:val="000C5226"/>
    <w:rsid w:val="000C5FE1"/>
    <w:rsid w:val="000C7DD6"/>
    <w:rsid w:val="000D4B5E"/>
    <w:rsid w:val="000D54F3"/>
    <w:rsid w:val="000E0412"/>
    <w:rsid w:val="000E590C"/>
    <w:rsid w:val="000E7ECC"/>
    <w:rsid w:val="000F02D1"/>
    <w:rsid w:val="000F0DE5"/>
    <w:rsid w:val="000F2997"/>
    <w:rsid w:val="000F3ADC"/>
    <w:rsid w:val="000F52EF"/>
    <w:rsid w:val="00100B21"/>
    <w:rsid w:val="001018CD"/>
    <w:rsid w:val="00101C68"/>
    <w:rsid w:val="00102A57"/>
    <w:rsid w:val="00104E80"/>
    <w:rsid w:val="0010657F"/>
    <w:rsid w:val="001113BC"/>
    <w:rsid w:val="001136C3"/>
    <w:rsid w:val="00113F2E"/>
    <w:rsid w:val="00114557"/>
    <w:rsid w:val="0012356D"/>
    <w:rsid w:val="00124196"/>
    <w:rsid w:val="0012439E"/>
    <w:rsid w:val="001254A9"/>
    <w:rsid w:val="00126684"/>
    <w:rsid w:val="001365B3"/>
    <w:rsid w:val="00136819"/>
    <w:rsid w:val="00136ACF"/>
    <w:rsid w:val="00137EED"/>
    <w:rsid w:val="0014488F"/>
    <w:rsid w:val="0014545F"/>
    <w:rsid w:val="001463D3"/>
    <w:rsid w:val="00147950"/>
    <w:rsid w:val="00150BE0"/>
    <w:rsid w:val="0015585E"/>
    <w:rsid w:val="0016275B"/>
    <w:rsid w:val="00165B34"/>
    <w:rsid w:val="00167029"/>
    <w:rsid w:val="00172398"/>
    <w:rsid w:val="00172503"/>
    <w:rsid w:val="00173A8E"/>
    <w:rsid w:val="0017469C"/>
    <w:rsid w:val="00174C0C"/>
    <w:rsid w:val="001761A4"/>
    <w:rsid w:val="0017622A"/>
    <w:rsid w:val="001764BE"/>
    <w:rsid w:val="00176C79"/>
    <w:rsid w:val="00181DDD"/>
    <w:rsid w:val="0018312D"/>
    <w:rsid w:val="00183686"/>
    <w:rsid w:val="00184BDE"/>
    <w:rsid w:val="0018634E"/>
    <w:rsid w:val="001939C3"/>
    <w:rsid w:val="00193CA3"/>
    <w:rsid w:val="00194967"/>
    <w:rsid w:val="001968A7"/>
    <w:rsid w:val="001971A9"/>
    <w:rsid w:val="001A112E"/>
    <w:rsid w:val="001A1E64"/>
    <w:rsid w:val="001A2E79"/>
    <w:rsid w:val="001A3BB1"/>
    <w:rsid w:val="001A3D2C"/>
    <w:rsid w:val="001A581C"/>
    <w:rsid w:val="001A5B50"/>
    <w:rsid w:val="001B1D19"/>
    <w:rsid w:val="001B2564"/>
    <w:rsid w:val="001B2AA0"/>
    <w:rsid w:val="001B4A5B"/>
    <w:rsid w:val="001B5543"/>
    <w:rsid w:val="001B61EB"/>
    <w:rsid w:val="001B6526"/>
    <w:rsid w:val="001B7A96"/>
    <w:rsid w:val="001C15E7"/>
    <w:rsid w:val="001C2476"/>
    <w:rsid w:val="001C3E40"/>
    <w:rsid w:val="001C582C"/>
    <w:rsid w:val="001C5947"/>
    <w:rsid w:val="001C6258"/>
    <w:rsid w:val="001C7DC4"/>
    <w:rsid w:val="001D0252"/>
    <w:rsid w:val="001D37AE"/>
    <w:rsid w:val="001D5CFD"/>
    <w:rsid w:val="001D7B99"/>
    <w:rsid w:val="001E0496"/>
    <w:rsid w:val="001E54DC"/>
    <w:rsid w:val="001E56CA"/>
    <w:rsid w:val="001F131F"/>
    <w:rsid w:val="001F3A1A"/>
    <w:rsid w:val="001F3FE3"/>
    <w:rsid w:val="001F5718"/>
    <w:rsid w:val="001F6B00"/>
    <w:rsid w:val="00203F8D"/>
    <w:rsid w:val="00204101"/>
    <w:rsid w:val="002056CC"/>
    <w:rsid w:val="00207441"/>
    <w:rsid w:val="00211402"/>
    <w:rsid w:val="00211B69"/>
    <w:rsid w:val="00215214"/>
    <w:rsid w:val="0021662E"/>
    <w:rsid w:val="00220CCC"/>
    <w:rsid w:val="00221EF0"/>
    <w:rsid w:val="002251AF"/>
    <w:rsid w:val="00227D91"/>
    <w:rsid w:val="00232BB2"/>
    <w:rsid w:val="00233B74"/>
    <w:rsid w:val="002359C5"/>
    <w:rsid w:val="00236549"/>
    <w:rsid w:val="002404A3"/>
    <w:rsid w:val="002425EB"/>
    <w:rsid w:val="00245991"/>
    <w:rsid w:val="00247716"/>
    <w:rsid w:val="00250542"/>
    <w:rsid w:val="0025144D"/>
    <w:rsid w:val="00253E2D"/>
    <w:rsid w:val="00255136"/>
    <w:rsid w:val="00255667"/>
    <w:rsid w:val="0026089A"/>
    <w:rsid w:val="002643C0"/>
    <w:rsid w:val="00265CEF"/>
    <w:rsid w:val="002725FA"/>
    <w:rsid w:val="00273AE0"/>
    <w:rsid w:val="00273B49"/>
    <w:rsid w:val="00275DBC"/>
    <w:rsid w:val="002807B2"/>
    <w:rsid w:val="00281C12"/>
    <w:rsid w:val="0028352E"/>
    <w:rsid w:val="00283E50"/>
    <w:rsid w:val="00286289"/>
    <w:rsid w:val="002909C8"/>
    <w:rsid w:val="00290ACC"/>
    <w:rsid w:val="00292520"/>
    <w:rsid w:val="002961AE"/>
    <w:rsid w:val="00296E0A"/>
    <w:rsid w:val="00297F66"/>
    <w:rsid w:val="002A04E4"/>
    <w:rsid w:val="002A04FF"/>
    <w:rsid w:val="002A28AF"/>
    <w:rsid w:val="002A36AB"/>
    <w:rsid w:val="002A572B"/>
    <w:rsid w:val="002A5B1F"/>
    <w:rsid w:val="002A5E94"/>
    <w:rsid w:val="002A5FEA"/>
    <w:rsid w:val="002A67E9"/>
    <w:rsid w:val="002A7304"/>
    <w:rsid w:val="002A784A"/>
    <w:rsid w:val="002B13BC"/>
    <w:rsid w:val="002B4527"/>
    <w:rsid w:val="002B5922"/>
    <w:rsid w:val="002C151E"/>
    <w:rsid w:val="002C3625"/>
    <w:rsid w:val="002C540B"/>
    <w:rsid w:val="002C55C8"/>
    <w:rsid w:val="002D007A"/>
    <w:rsid w:val="002D02D8"/>
    <w:rsid w:val="002D105C"/>
    <w:rsid w:val="002D2E53"/>
    <w:rsid w:val="002D3614"/>
    <w:rsid w:val="002D47E3"/>
    <w:rsid w:val="002D4D18"/>
    <w:rsid w:val="002D5A55"/>
    <w:rsid w:val="002D5EF1"/>
    <w:rsid w:val="002D62F2"/>
    <w:rsid w:val="002D7B70"/>
    <w:rsid w:val="002D7E03"/>
    <w:rsid w:val="002D7F7F"/>
    <w:rsid w:val="002E0B07"/>
    <w:rsid w:val="002E3415"/>
    <w:rsid w:val="002E438A"/>
    <w:rsid w:val="002E530E"/>
    <w:rsid w:val="002E5437"/>
    <w:rsid w:val="002E573E"/>
    <w:rsid w:val="002E72DB"/>
    <w:rsid w:val="002E77D1"/>
    <w:rsid w:val="002F1557"/>
    <w:rsid w:val="002F2DC7"/>
    <w:rsid w:val="002F361B"/>
    <w:rsid w:val="002F439A"/>
    <w:rsid w:val="002F5B7F"/>
    <w:rsid w:val="002F6066"/>
    <w:rsid w:val="002F63A4"/>
    <w:rsid w:val="002F7531"/>
    <w:rsid w:val="0030225F"/>
    <w:rsid w:val="003045F4"/>
    <w:rsid w:val="00305257"/>
    <w:rsid w:val="00310F82"/>
    <w:rsid w:val="00311D17"/>
    <w:rsid w:val="00312493"/>
    <w:rsid w:val="00315E04"/>
    <w:rsid w:val="003165A8"/>
    <w:rsid w:val="00317064"/>
    <w:rsid w:val="0031708E"/>
    <w:rsid w:val="0031714E"/>
    <w:rsid w:val="003173B9"/>
    <w:rsid w:val="00320489"/>
    <w:rsid w:val="0032347F"/>
    <w:rsid w:val="00323FEF"/>
    <w:rsid w:val="0032451D"/>
    <w:rsid w:val="00326F62"/>
    <w:rsid w:val="00330225"/>
    <w:rsid w:val="00331C2E"/>
    <w:rsid w:val="003341DE"/>
    <w:rsid w:val="00337483"/>
    <w:rsid w:val="003377F5"/>
    <w:rsid w:val="0034495F"/>
    <w:rsid w:val="0034592A"/>
    <w:rsid w:val="00345E1A"/>
    <w:rsid w:val="00345E3C"/>
    <w:rsid w:val="00347BD9"/>
    <w:rsid w:val="00351563"/>
    <w:rsid w:val="00352AF9"/>
    <w:rsid w:val="00352B7E"/>
    <w:rsid w:val="00354703"/>
    <w:rsid w:val="00354812"/>
    <w:rsid w:val="003559FA"/>
    <w:rsid w:val="00356493"/>
    <w:rsid w:val="003603F7"/>
    <w:rsid w:val="0036047D"/>
    <w:rsid w:val="003613AE"/>
    <w:rsid w:val="003627FA"/>
    <w:rsid w:val="00362EB3"/>
    <w:rsid w:val="003643DC"/>
    <w:rsid w:val="0036476C"/>
    <w:rsid w:val="003708E8"/>
    <w:rsid w:val="00371B34"/>
    <w:rsid w:val="00375D6D"/>
    <w:rsid w:val="00376461"/>
    <w:rsid w:val="00376A9F"/>
    <w:rsid w:val="0038388C"/>
    <w:rsid w:val="0038611C"/>
    <w:rsid w:val="003913A3"/>
    <w:rsid w:val="00391E94"/>
    <w:rsid w:val="003939B0"/>
    <w:rsid w:val="003954FA"/>
    <w:rsid w:val="00396536"/>
    <w:rsid w:val="003A1792"/>
    <w:rsid w:val="003A3F28"/>
    <w:rsid w:val="003A56EC"/>
    <w:rsid w:val="003A64E3"/>
    <w:rsid w:val="003B186C"/>
    <w:rsid w:val="003B1D72"/>
    <w:rsid w:val="003B2B61"/>
    <w:rsid w:val="003B3576"/>
    <w:rsid w:val="003B3DCD"/>
    <w:rsid w:val="003C19B5"/>
    <w:rsid w:val="003C2ABF"/>
    <w:rsid w:val="003C331F"/>
    <w:rsid w:val="003D04AE"/>
    <w:rsid w:val="003D2A50"/>
    <w:rsid w:val="003D30B3"/>
    <w:rsid w:val="003D5BC7"/>
    <w:rsid w:val="003E0DD7"/>
    <w:rsid w:val="003E195E"/>
    <w:rsid w:val="003E4E91"/>
    <w:rsid w:val="003F07BE"/>
    <w:rsid w:val="003F2C83"/>
    <w:rsid w:val="003F5696"/>
    <w:rsid w:val="003F6FDA"/>
    <w:rsid w:val="003F7CB1"/>
    <w:rsid w:val="0040396F"/>
    <w:rsid w:val="00405BC8"/>
    <w:rsid w:val="00413B93"/>
    <w:rsid w:val="004170E0"/>
    <w:rsid w:val="0041765F"/>
    <w:rsid w:val="004237F1"/>
    <w:rsid w:val="00425ED0"/>
    <w:rsid w:val="00426187"/>
    <w:rsid w:val="004314D5"/>
    <w:rsid w:val="00433701"/>
    <w:rsid w:val="00433B23"/>
    <w:rsid w:val="00434729"/>
    <w:rsid w:val="00435B49"/>
    <w:rsid w:val="00436E22"/>
    <w:rsid w:val="00440A6D"/>
    <w:rsid w:val="00440B6C"/>
    <w:rsid w:val="00440CE7"/>
    <w:rsid w:val="00440FEC"/>
    <w:rsid w:val="004414AF"/>
    <w:rsid w:val="004431F6"/>
    <w:rsid w:val="00444037"/>
    <w:rsid w:val="00447453"/>
    <w:rsid w:val="00447F28"/>
    <w:rsid w:val="0045161C"/>
    <w:rsid w:val="00453003"/>
    <w:rsid w:val="0045671F"/>
    <w:rsid w:val="00456BC7"/>
    <w:rsid w:val="00461378"/>
    <w:rsid w:val="004616F7"/>
    <w:rsid w:val="00462E25"/>
    <w:rsid w:val="00463497"/>
    <w:rsid w:val="00464F11"/>
    <w:rsid w:val="00465100"/>
    <w:rsid w:val="00467014"/>
    <w:rsid w:val="00467AC0"/>
    <w:rsid w:val="00470FFA"/>
    <w:rsid w:val="0047113C"/>
    <w:rsid w:val="00471692"/>
    <w:rsid w:val="004734D3"/>
    <w:rsid w:val="00473A5B"/>
    <w:rsid w:val="00473CC3"/>
    <w:rsid w:val="004761A3"/>
    <w:rsid w:val="0047674A"/>
    <w:rsid w:val="00481ED4"/>
    <w:rsid w:val="00484E1D"/>
    <w:rsid w:val="004852A1"/>
    <w:rsid w:val="0048606D"/>
    <w:rsid w:val="0048715A"/>
    <w:rsid w:val="00487230"/>
    <w:rsid w:val="00487289"/>
    <w:rsid w:val="00487998"/>
    <w:rsid w:val="00491643"/>
    <w:rsid w:val="00491AA7"/>
    <w:rsid w:val="00495FB2"/>
    <w:rsid w:val="00496DAD"/>
    <w:rsid w:val="004A17D0"/>
    <w:rsid w:val="004A1C25"/>
    <w:rsid w:val="004A68E0"/>
    <w:rsid w:val="004A74FA"/>
    <w:rsid w:val="004B0A82"/>
    <w:rsid w:val="004B1589"/>
    <w:rsid w:val="004B1641"/>
    <w:rsid w:val="004B2015"/>
    <w:rsid w:val="004B5BA5"/>
    <w:rsid w:val="004B7246"/>
    <w:rsid w:val="004B77C3"/>
    <w:rsid w:val="004B7E93"/>
    <w:rsid w:val="004C201B"/>
    <w:rsid w:val="004C3F2E"/>
    <w:rsid w:val="004C3F75"/>
    <w:rsid w:val="004C4BD8"/>
    <w:rsid w:val="004C5F60"/>
    <w:rsid w:val="004C7F3E"/>
    <w:rsid w:val="004D07C2"/>
    <w:rsid w:val="004D0D62"/>
    <w:rsid w:val="004D0E2E"/>
    <w:rsid w:val="004D1206"/>
    <w:rsid w:val="004D3C58"/>
    <w:rsid w:val="004D4A40"/>
    <w:rsid w:val="004D5028"/>
    <w:rsid w:val="004D6945"/>
    <w:rsid w:val="004D6B2B"/>
    <w:rsid w:val="004D7184"/>
    <w:rsid w:val="004E0413"/>
    <w:rsid w:val="004E0FF0"/>
    <w:rsid w:val="004E2207"/>
    <w:rsid w:val="004E2BC8"/>
    <w:rsid w:val="004E312C"/>
    <w:rsid w:val="004E34F2"/>
    <w:rsid w:val="004E4E81"/>
    <w:rsid w:val="004E6835"/>
    <w:rsid w:val="004E6F65"/>
    <w:rsid w:val="004E7D9D"/>
    <w:rsid w:val="004F1B65"/>
    <w:rsid w:val="004F239B"/>
    <w:rsid w:val="004F23BF"/>
    <w:rsid w:val="004F254F"/>
    <w:rsid w:val="004F2820"/>
    <w:rsid w:val="004F28FE"/>
    <w:rsid w:val="004F3B56"/>
    <w:rsid w:val="004F4CE3"/>
    <w:rsid w:val="004F62BF"/>
    <w:rsid w:val="004F7509"/>
    <w:rsid w:val="00500BB6"/>
    <w:rsid w:val="0050141B"/>
    <w:rsid w:val="00503815"/>
    <w:rsid w:val="0050454E"/>
    <w:rsid w:val="00504877"/>
    <w:rsid w:val="00504FD4"/>
    <w:rsid w:val="00505556"/>
    <w:rsid w:val="0050648A"/>
    <w:rsid w:val="00506775"/>
    <w:rsid w:val="00514D90"/>
    <w:rsid w:val="005153E5"/>
    <w:rsid w:val="00517EAF"/>
    <w:rsid w:val="0052241B"/>
    <w:rsid w:val="005228C3"/>
    <w:rsid w:val="005228EE"/>
    <w:rsid w:val="00523011"/>
    <w:rsid w:val="005235FE"/>
    <w:rsid w:val="00526FA3"/>
    <w:rsid w:val="00530B27"/>
    <w:rsid w:val="00531429"/>
    <w:rsid w:val="00533689"/>
    <w:rsid w:val="00533C70"/>
    <w:rsid w:val="00534C89"/>
    <w:rsid w:val="00535998"/>
    <w:rsid w:val="005408BF"/>
    <w:rsid w:val="00540AE7"/>
    <w:rsid w:val="005416A4"/>
    <w:rsid w:val="00541E60"/>
    <w:rsid w:val="005439FD"/>
    <w:rsid w:val="005452DE"/>
    <w:rsid w:val="005469EC"/>
    <w:rsid w:val="0055111E"/>
    <w:rsid w:val="005511C8"/>
    <w:rsid w:val="00551A1B"/>
    <w:rsid w:val="0055284E"/>
    <w:rsid w:val="0055602F"/>
    <w:rsid w:val="00556FAA"/>
    <w:rsid w:val="00557379"/>
    <w:rsid w:val="00557C7F"/>
    <w:rsid w:val="005617A5"/>
    <w:rsid w:val="00561D7D"/>
    <w:rsid w:val="005629A6"/>
    <w:rsid w:val="00563B23"/>
    <w:rsid w:val="0056468E"/>
    <w:rsid w:val="00566131"/>
    <w:rsid w:val="00566CBF"/>
    <w:rsid w:val="005745F2"/>
    <w:rsid w:val="00576AEA"/>
    <w:rsid w:val="00580645"/>
    <w:rsid w:val="005838E6"/>
    <w:rsid w:val="005846B1"/>
    <w:rsid w:val="00584967"/>
    <w:rsid w:val="005860B6"/>
    <w:rsid w:val="005871B1"/>
    <w:rsid w:val="00587B08"/>
    <w:rsid w:val="00587BF8"/>
    <w:rsid w:val="005928DA"/>
    <w:rsid w:val="00593084"/>
    <w:rsid w:val="005942B8"/>
    <w:rsid w:val="00597521"/>
    <w:rsid w:val="005A1264"/>
    <w:rsid w:val="005A2E71"/>
    <w:rsid w:val="005A2F96"/>
    <w:rsid w:val="005A4FC4"/>
    <w:rsid w:val="005A5255"/>
    <w:rsid w:val="005A5263"/>
    <w:rsid w:val="005A5C2C"/>
    <w:rsid w:val="005B0876"/>
    <w:rsid w:val="005B2605"/>
    <w:rsid w:val="005B2CDE"/>
    <w:rsid w:val="005B4963"/>
    <w:rsid w:val="005B792F"/>
    <w:rsid w:val="005C1DE8"/>
    <w:rsid w:val="005C4193"/>
    <w:rsid w:val="005C5339"/>
    <w:rsid w:val="005C5401"/>
    <w:rsid w:val="005D0407"/>
    <w:rsid w:val="005D5B14"/>
    <w:rsid w:val="005D7735"/>
    <w:rsid w:val="005E4642"/>
    <w:rsid w:val="005E4B9B"/>
    <w:rsid w:val="005E507E"/>
    <w:rsid w:val="005E548E"/>
    <w:rsid w:val="005E5507"/>
    <w:rsid w:val="005F0F03"/>
    <w:rsid w:val="005F36BC"/>
    <w:rsid w:val="005F400C"/>
    <w:rsid w:val="005F537A"/>
    <w:rsid w:val="005F69C1"/>
    <w:rsid w:val="005F6DEE"/>
    <w:rsid w:val="005F7FCC"/>
    <w:rsid w:val="006033E7"/>
    <w:rsid w:val="00603DC3"/>
    <w:rsid w:val="00605C05"/>
    <w:rsid w:val="006105E6"/>
    <w:rsid w:val="00610E26"/>
    <w:rsid w:val="00613B7A"/>
    <w:rsid w:val="00613C84"/>
    <w:rsid w:val="00614E77"/>
    <w:rsid w:val="0061652F"/>
    <w:rsid w:val="006167CC"/>
    <w:rsid w:val="006173E6"/>
    <w:rsid w:val="00620D27"/>
    <w:rsid w:val="0062496B"/>
    <w:rsid w:val="006252B6"/>
    <w:rsid w:val="00626053"/>
    <w:rsid w:val="00630E44"/>
    <w:rsid w:val="00632283"/>
    <w:rsid w:val="00633253"/>
    <w:rsid w:val="00636174"/>
    <w:rsid w:val="00636792"/>
    <w:rsid w:val="00637C70"/>
    <w:rsid w:val="0064134F"/>
    <w:rsid w:val="00645DEF"/>
    <w:rsid w:val="00646090"/>
    <w:rsid w:val="006478C5"/>
    <w:rsid w:val="00647ECB"/>
    <w:rsid w:val="00652F41"/>
    <w:rsid w:val="00654341"/>
    <w:rsid w:val="00655EBF"/>
    <w:rsid w:val="00657545"/>
    <w:rsid w:val="00660303"/>
    <w:rsid w:val="00660974"/>
    <w:rsid w:val="006620EB"/>
    <w:rsid w:val="006623BF"/>
    <w:rsid w:val="0066341B"/>
    <w:rsid w:val="00663E5B"/>
    <w:rsid w:val="00664DEB"/>
    <w:rsid w:val="006654D3"/>
    <w:rsid w:val="00667EFA"/>
    <w:rsid w:val="00671C2A"/>
    <w:rsid w:val="0068078B"/>
    <w:rsid w:val="0068560B"/>
    <w:rsid w:val="006856F5"/>
    <w:rsid w:val="00690136"/>
    <w:rsid w:val="0069139B"/>
    <w:rsid w:val="00692F8F"/>
    <w:rsid w:val="0069372F"/>
    <w:rsid w:val="00695C72"/>
    <w:rsid w:val="0069752A"/>
    <w:rsid w:val="006A124E"/>
    <w:rsid w:val="006A1414"/>
    <w:rsid w:val="006A25F9"/>
    <w:rsid w:val="006A3D01"/>
    <w:rsid w:val="006A62D9"/>
    <w:rsid w:val="006A69D4"/>
    <w:rsid w:val="006A7E2F"/>
    <w:rsid w:val="006B0437"/>
    <w:rsid w:val="006B2181"/>
    <w:rsid w:val="006B652A"/>
    <w:rsid w:val="006B75C8"/>
    <w:rsid w:val="006B7742"/>
    <w:rsid w:val="006B7EBD"/>
    <w:rsid w:val="006C112D"/>
    <w:rsid w:val="006C283C"/>
    <w:rsid w:val="006C2C79"/>
    <w:rsid w:val="006C364D"/>
    <w:rsid w:val="006C38EA"/>
    <w:rsid w:val="006C42FB"/>
    <w:rsid w:val="006C4E09"/>
    <w:rsid w:val="006C51D7"/>
    <w:rsid w:val="006C5CE1"/>
    <w:rsid w:val="006D006F"/>
    <w:rsid w:val="006D0828"/>
    <w:rsid w:val="006D0A06"/>
    <w:rsid w:val="006D16B7"/>
    <w:rsid w:val="006D3887"/>
    <w:rsid w:val="006D586D"/>
    <w:rsid w:val="006E243C"/>
    <w:rsid w:val="006E3777"/>
    <w:rsid w:val="006E45CB"/>
    <w:rsid w:val="006F077D"/>
    <w:rsid w:val="006F09C5"/>
    <w:rsid w:val="006F22AA"/>
    <w:rsid w:val="006F5C39"/>
    <w:rsid w:val="006F618A"/>
    <w:rsid w:val="006F7581"/>
    <w:rsid w:val="00701783"/>
    <w:rsid w:val="00702D2D"/>
    <w:rsid w:val="007043A6"/>
    <w:rsid w:val="00705590"/>
    <w:rsid w:val="0070563C"/>
    <w:rsid w:val="0070675D"/>
    <w:rsid w:val="00707583"/>
    <w:rsid w:val="007110DD"/>
    <w:rsid w:val="00713E83"/>
    <w:rsid w:val="00721F41"/>
    <w:rsid w:val="0072218D"/>
    <w:rsid w:val="00725ED7"/>
    <w:rsid w:val="0072722E"/>
    <w:rsid w:val="007335FF"/>
    <w:rsid w:val="00733727"/>
    <w:rsid w:val="0073679C"/>
    <w:rsid w:val="007370D7"/>
    <w:rsid w:val="00740A8B"/>
    <w:rsid w:val="007423E7"/>
    <w:rsid w:val="007431ED"/>
    <w:rsid w:val="00744AF4"/>
    <w:rsid w:val="00745108"/>
    <w:rsid w:val="0074568F"/>
    <w:rsid w:val="0075006F"/>
    <w:rsid w:val="007521FF"/>
    <w:rsid w:val="00753B25"/>
    <w:rsid w:val="00757BFD"/>
    <w:rsid w:val="00760940"/>
    <w:rsid w:val="00761EA7"/>
    <w:rsid w:val="00765448"/>
    <w:rsid w:val="00766206"/>
    <w:rsid w:val="00771B44"/>
    <w:rsid w:val="00772D15"/>
    <w:rsid w:val="00773096"/>
    <w:rsid w:val="007759A8"/>
    <w:rsid w:val="00775B10"/>
    <w:rsid w:val="00776B27"/>
    <w:rsid w:val="007779D5"/>
    <w:rsid w:val="00782B4A"/>
    <w:rsid w:val="00784D78"/>
    <w:rsid w:val="0078763C"/>
    <w:rsid w:val="00787DB9"/>
    <w:rsid w:val="007905FB"/>
    <w:rsid w:val="00790AA9"/>
    <w:rsid w:val="00790CA6"/>
    <w:rsid w:val="007929F5"/>
    <w:rsid w:val="007929FB"/>
    <w:rsid w:val="0079699C"/>
    <w:rsid w:val="007A1445"/>
    <w:rsid w:val="007A2D6B"/>
    <w:rsid w:val="007A4E28"/>
    <w:rsid w:val="007A631B"/>
    <w:rsid w:val="007A6799"/>
    <w:rsid w:val="007A6F5B"/>
    <w:rsid w:val="007B0880"/>
    <w:rsid w:val="007B16BB"/>
    <w:rsid w:val="007B2431"/>
    <w:rsid w:val="007B4593"/>
    <w:rsid w:val="007B4F86"/>
    <w:rsid w:val="007B6BAE"/>
    <w:rsid w:val="007B73FE"/>
    <w:rsid w:val="007C0D33"/>
    <w:rsid w:val="007C34C0"/>
    <w:rsid w:val="007C6689"/>
    <w:rsid w:val="007D08D1"/>
    <w:rsid w:val="007D1B61"/>
    <w:rsid w:val="007D5C5B"/>
    <w:rsid w:val="007D7656"/>
    <w:rsid w:val="007E1B3E"/>
    <w:rsid w:val="007E36F5"/>
    <w:rsid w:val="007E4892"/>
    <w:rsid w:val="007E60AF"/>
    <w:rsid w:val="007E6856"/>
    <w:rsid w:val="007E743E"/>
    <w:rsid w:val="007E7EE0"/>
    <w:rsid w:val="007F1474"/>
    <w:rsid w:val="007F279D"/>
    <w:rsid w:val="007F336E"/>
    <w:rsid w:val="007F35BA"/>
    <w:rsid w:val="007F42FE"/>
    <w:rsid w:val="007F4AB0"/>
    <w:rsid w:val="007F66F4"/>
    <w:rsid w:val="007F714B"/>
    <w:rsid w:val="00805AEB"/>
    <w:rsid w:val="00807CF2"/>
    <w:rsid w:val="00810EDA"/>
    <w:rsid w:val="0081145E"/>
    <w:rsid w:val="00812176"/>
    <w:rsid w:val="008127CE"/>
    <w:rsid w:val="00813A4D"/>
    <w:rsid w:val="0081493D"/>
    <w:rsid w:val="0081568A"/>
    <w:rsid w:val="008174B6"/>
    <w:rsid w:val="0082492C"/>
    <w:rsid w:val="00824B8C"/>
    <w:rsid w:val="00825051"/>
    <w:rsid w:val="0083102C"/>
    <w:rsid w:val="008322FE"/>
    <w:rsid w:val="008328AB"/>
    <w:rsid w:val="00832BA2"/>
    <w:rsid w:val="0083307F"/>
    <w:rsid w:val="00833531"/>
    <w:rsid w:val="00835A09"/>
    <w:rsid w:val="00836A37"/>
    <w:rsid w:val="00837663"/>
    <w:rsid w:val="008376F1"/>
    <w:rsid w:val="00837E47"/>
    <w:rsid w:val="008408A8"/>
    <w:rsid w:val="0084095D"/>
    <w:rsid w:val="00840C7E"/>
    <w:rsid w:val="008418EC"/>
    <w:rsid w:val="00843087"/>
    <w:rsid w:val="0084448F"/>
    <w:rsid w:val="00844942"/>
    <w:rsid w:val="00846255"/>
    <w:rsid w:val="00847146"/>
    <w:rsid w:val="008474DE"/>
    <w:rsid w:val="00847BBB"/>
    <w:rsid w:val="008503E9"/>
    <w:rsid w:val="00852602"/>
    <w:rsid w:val="00852FDE"/>
    <w:rsid w:val="00856181"/>
    <w:rsid w:val="0085719D"/>
    <w:rsid w:val="00857D1F"/>
    <w:rsid w:val="0086319B"/>
    <w:rsid w:val="00865048"/>
    <w:rsid w:val="0086606F"/>
    <w:rsid w:val="0087039C"/>
    <w:rsid w:val="00872961"/>
    <w:rsid w:val="00873D25"/>
    <w:rsid w:val="0087485A"/>
    <w:rsid w:val="00876C8C"/>
    <w:rsid w:val="00883BC3"/>
    <w:rsid w:val="00884C33"/>
    <w:rsid w:val="00885BBA"/>
    <w:rsid w:val="008863D4"/>
    <w:rsid w:val="0088781D"/>
    <w:rsid w:val="0089011A"/>
    <w:rsid w:val="00891C8A"/>
    <w:rsid w:val="00892CCF"/>
    <w:rsid w:val="008931F4"/>
    <w:rsid w:val="00893795"/>
    <w:rsid w:val="00894B72"/>
    <w:rsid w:val="00896227"/>
    <w:rsid w:val="0089676D"/>
    <w:rsid w:val="00896C3A"/>
    <w:rsid w:val="00897991"/>
    <w:rsid w:val="008A53D8"/>
    <w:rsid w:val="008A62CC"/>
    <w:rsid w:val="008B1C4F"/>
    <w:rsid w:val="008B23F3"/>
    <w:rsid w:val="008B3205"/>
    <w:rsid w:val="008B3B83"/>
    <w:rsid w:val="008B411D"/>
    <w:rsid w:val="008B49D6"/>
    <w:rsid w:val="008B4FE3"/>
    <w:rsid w:val="008B7C25"/>
    <w:rsid w:val="008C0512"/>
    <w:rsid w:val="008C07D5"/>
    <w:rsid w:val="008C17F8"/>
    <w:rsid w:val="008C1C02"/>
    <w:rsid w:val="008C1D36"/>
    <w:rsid w:val="008C251E"/>
    <w:rsid w:val="008C56A7"/>
    <w:rsid w:val="008C6002"/>
    <w:rsid w:val="008C7FCE"/>
    <w:rsid w:val="008D0229"/>
    <w:rsid w:val="008D1CB6"/>
    <w:rsid w:val="008D20CB"/>
    <w:rsid w:val="008E03EB"/>
    <w:rsid w:val="008E051B"/>
    <w:rsid w:val="008E16CA"/>
    <w:rsid w:val="008E2113"/>
    <w:rsid w:val="008E7E69"/>
    <w:rsid w:val="008E7ECD"/>
    <w:rsid w:val="008F099C"/>
    <w:rsid w:val="008F2DD6"/>
    <w:rsid w:val="008F3D70"/>
    <w:rsid w:val="008F472F"/>
    <w:rsid w:val="00901107"/>
    <w:rsid w:val="009015FC"/>
    <w:rsid w:val="0090170C"/>
    <w:rsid w:val="009018C8"/>
    <w:rsid w:val="00901929"/>
    <w:rsid w:val="009034BE"/>
    <w:rsid w:val="00903A42"/>
    <w:rsid w:val="00905DA4"/>
    <w:rsid w:val="00906A03"/>
    <w:rsid w:val="00913260"/>
    <w:rsid w:val="00920803"/>
    <w:rsid w:val="0092192D"/>
    <w:rsid w:val="0092241F"/>
    <w:rsid w:val="009275E3"/>
    <w:rsid w:val="00931BFF"/>
    <w:rsid w:val="009321D8"/>
    <w:rsid w:val="00932C5A"/>
    <w:rsid w:val="00933408"/>
    <w:rsid w:val="00933D9E"/>
    <w:rsid w:val="00934F2D"/>
    <w:rsid w:val="0093569C"/>
    <w:rsid w:val="00936EE4"/>
    <w:rsid w:val="00937CD0"/>
    <w:rsid w:val="009412CE"/>
    <w:rsid w:val="009421F5"/>
    <w:rsid w:val="0095208E"/>
    <w:rsid w:val="00956AC7"/>
    <w:rsid w:val="00956C0D"/>
    <w:rsid w:val="009605CD"/>
    <w:rsid w:val="00960A2A"/>
    <w:rsid w:val="00960B2F"/>
    <w:rsid w:val="00961317"/>
    <w:rsid w:val="0096523D"/>
    <w:rsid w:val="00965E92"/>
    <w:rsid w:val="009671AE"/>
    <w:rsid w:val="00970E3B"/>
    <w:rsid w:val="0097115C"/>
    <w:rsid w:val="009726E6"/>
    <w:rsid w:val="00973164"/>
    <w:rsid w:val="00973381"/>
    <w:rsid w:val="00973D6D"/>
    <w:rsid w:val="00974996"/>
    <w:rsid w:val="00976AC2"/>
    <w:rsid w:val="00977769"/>
    <w:rsid w:val="00977A90"/>
    <w:rsid w:val="00977B49"/>
    <w:rsid w:val="00977EF8"/>
    <w:rsid w:val="00984A1D"/>
    <w:rsid w:val="00984E4D"/>
    <w:rsid w:val="0098720C"/>
    <w:rsid w:val="009902E9"/>
    <w:rsid w:val="009903AE"/>
    <w:rsid w:val="00993D11"/>
    <w:rsid w:val="009951EF"/>
    <w:rsid w:val="0099603F"/>
    <w:rsid w:val="00997E94"/>
    <w:rsid w:val="009A20B9"/>
    <w:rsid w:val="009A5B14"/>
    <w:rsid w:val="009A5FED"/>
    <w:rsid w:val="009A62D5"/>
    <w:rsid w:val="009B11F3"/>
    <w:rsid w:val="009B7631"/>
    <w:rsid w:val="009B7965"/>
    <w:rsid w:val="009C2F50"/>
    <w:rsid w:val="009C3173"/>
    <w:rsid w:val="009C5542"/>
    <w:rsid w:val="009C7486"/>
    <w:rsid w:val="009D168E"/>
    <w:rsid w:val="009D29DC"/>
    <w:rsid w:val="009D3DF0"/>
    <w:rsid w:val="009D6578"/>
    <w:rsid w:val="009D771F"/>
    <w:rsid w:val="009D78A1"/>
    <w:rsid w:val="009E42CE"/>
    <w:rsid w:val="009E4E14"/>
    <w:rsid w:val="009E608A"/>
    <w:rsid w:val="009E76B4"/>
    <w:rsid w:val="009F0027"/>
    <w:rsid w:val="009F1750"/>
    <w:rsid w:val="009F19B4"/>
    <w:rsid w:val="009F275D"/>
    <w:rsid w:val="009F3C8A"/>
    <w:rsid w:val="009F49DD"/>
    <w:rsid w:val="009F4ECF"/>
    <w:rsid w:val="009F52F0"/>
    <w:rsid w:val="009F6496"/>
    <w:rsid w:val="009F6D41"/>
    <w:rsid w:val="009F6FD5"/>
    <w:rsid w:val="009F728B"/>
    <w:rsid w:val="009F7D4F"/>
    <w:rsid w:val="00A04AC2"/>
    <w:rsid w:val="00A071FC"/>
    <w:rsid w:val="00A1495D"/>
    <w:rsid w:val="00A15AB4"/>
    <w:rsid w:val="00A235DD"/>
    <w:rsid w:val="00A24475"/>
    <w:rsid w:val="00A278BD"/>
    <w:rsid w:val="00A301A6"/>
    <w:rsid w:val="00A32910"/>
    <w:rsid w:val="00A33061"/>
    <w:rsid w:val="00A356DB"/>
    <w:rsid w:val="00A35F55"/>
    <w:rsid w:val="00A369B9"/>
    <w:rsid w:val="00A36AFB"/>
    <w:rsid w:val="00A4152C"/>
    <w:rsid w:val="00A4482D"/>
    <w:rsid w:val="00A46E2C"/>
    <w:rsid w:val="00A47444"/>
    <w:rsid w:val="00A525F6"/>
    <w:rsid w:val="00A540D2"/>
    <w:rsid w:val="00A54439"/>
    <w:rsid w:val="00A54BBD"/>
    <w:rsid w:val="00A556B5"/>
    <w:rsid w:val="00A605AC"/>
    <w:rsid w:val="00A64F58"/>
    <w:rsid w:val="00A71797"/>
    <w:rsid w:val="00A71DFF"/>
    <w:rsid w:val="00A71E54"/>
    <w:rsid w:val="00A7379B"/>
    <w:rsid w:val="00A73D40"/>
    <w:rsid w:val="00A80FBC"/>
    <w:rsid w:val="00A84091"/>
    <w:rsid w:val="00A84137"/>
    <w:rsid w:val="00A90E32"/>
    <w:rsid w:val="00A90F04"/>
    <w:rsid w:val="00A91901"/>
    <w:rsid w:val="00A91B2E"/>
    <w:rsid w:val="00A92FF9"/>
    <w:rsid w:val="00A959B9"/>
    <w:rsid w:val="00AA1582"/>
    <w:rsid w:val="00AA283E"/>
    <w:rsid w:val="00AA366B"/>
    <w:rsid w:val="00AA3F2D"/>
    <w:rsid w:val="00AA4F2B"/>
    <w:rsid w:val="00AA52E8"/>
    <w:rsid w:val="00AA5AAD"/>
    <w:rsid w:val="00AA64F0"/>
    <w:rsid w:val="00AA6864"/>
    <w:rsid w:val="00AB400E"/>
    <w:rsid w:val="00AC0356"/>
    <w:rsid w:val="00AC1676"/>
    <w:rsid w:val="00AC2541"/>
    <w:rsid w:val="00AC3769"/>
    <w:rsid w:val="00AC466A"/>
    <w:rsid w:val="00AC66F9"/>
    <w:rsid w:val="00AC681C"/>
    <w:rsid w:val="00AC6C60"/>
    <w:rsid w:val="00AC6CCC"/>
    <w:rsid w:val="00AC71B6"/>
    <w:rsid w:val="00AC72A2"/>
    <w:rsid w:val="00AD07EF"/>
    <w:rsid w:val="00AD1AAC"/>
    <w:rsid w:val="00AD1FDA"/>
    <w:rsid w:val="00AD34A3"/>
    <w:rsid w:val="00AD3A60"/>
    <w:rsid w:val="00AE14CF"/>
    <w:rsid w:val="00AE20B7"/>
    <w:rsid w:val="00AE7160"/>
    <w:rsid w:val="00AF082E"/>
    <w:rsid w:val="00AF0C60"/>
    <w:rsid w:val="00AF233B"/>
    <w:rsid w:val="00AF4C80"/>
    <w:rsid w:val="00AF5061"/>
    <w:rsid w:val="00AF5734"/>
    <w:rsid w:val="00AF6224"/>
    <w:rsid w:val="00AF6D21"/>
    <w:rsid w:val="00B009DC"/>
    <w:rsid w:val="00B1005A"/>
    <w:rsid w:val="00B1547B"/>
    <w:rsid w:val="00B15AB8"/>
    <w:rsid w:val="00B167D9"/>
    <w:rsid w:val="00B17093"/>
    <w:rsid w:val="00B1756C"/>
    <w:rsid w:val="00B207BF"/>
    <w:rsid w:val="00B212C0"/>
    <w:rsid w:val="00B23A85"/>
    <w:rsid w:val="00B246C0"/>
    <w:rsid w:val="00B24B2F"/>
    <w:rsid w:val="00B260FD"/>
    <w:rsid w:val="00B30E59"/>
    <w:rsid w:val="00B321C6"/>
    <w:rsid w:val="00B3232F"/>
    <w:rsid w:val="00B32840"/>
    <w:rsid w:val="00B32C84"/>
    <w:rsid w:val="00B33E0D"/>
    <w:rsid w:val="00B34979"/>
    <w:rsid w:val="00B36B20"/>
    <w:rsid w:val="00B370A6"/>
    <w:rsid w:val="00B37AAE"/>
    <w:rsid w:val="00B4114C"/>
    <w:rsid w:val="00B4176E"/>
    <w:rsid w:val="00B42851"/>
    <w:rsid w:val="00B435BE"/>
    <w:rsid w:val="00B458BD"/>
    <w:rsid w:val="00B47DF0"/>
    <w:rsid w:val="00B50365"/>
    <w:rsid w:val="00B5125D"/>
    <w:rsid w:val="00B51CB5"/>
    <w:rsid w:val="00B53A1D"/>
    <w:rsid w:val="00B60D0B"/>
    <w:rsid w:val="00B61777"/>
    <w:rsid w:val="00B62026"/>
    <w:rsid w:val="00B6319A"/>
    <w:rsid w:val="00B6448E"/>
    <w:rsid w:val="00B650B1"/>
    <w:rsid w:val="00B66607"/>
    <w:rsid w:val="00B67377"/>
    <w:rsid w:val="00B719C5"/>
    <w:rsid w:val="00B747FF"/>
    <w:rsid w:val="00B74914"/>
    <w:rsid w:val="00B776CF"/>
    <w:rsid w:val="00B82CA2"/>
    <w:rsid w:val="00B833B8"/>
    <w:rsid w:val="00B83C1E"/>
    <w:rsid w:val="00B841C4"/>
    <w:rsid w:val="00B9250F"/>
    <w:rsid w:val="00B926E9"/>
    <w:rsid w:val="00B92BD0"/>
    <w:rsid w:val="00B936D6"/>
    <w:rsid w:val="00BA13DA"/>
    <w:rsid w:val="00BA241A"/>
    <w:rsid w:val="00BA308E"/>
    <w:rsid w:val="00BA346D"/>
    <w:rsid w:val="00BA470A"/>
    <w:rsid w:val="00BA498D"/>
    <w:rsid w:val="00BA5821"/>
    <w:rsid w:val="00BB04EA"/>
    <w:rsid w:val="00BB092C"/>
    <w:rsid w:val="00BB0C38"/>
    <w:rsid w:val="00BB53C0"/>
    <w:rsid w:val="00BB7782"/>
    <w:rsid w:val="00BC1341"/>
    <w:rsid w:val="00BC43B7"/>
    <w:rsid w:val="00BC493E"/>
    <w:rsid w:val="00BC5A04"/>
    <w:rsid w:val="00BC7707"/>
    <w:rsid w:val="00BD15A9"/>
    <w:rsid w:val="00BD2CA4"/>
    <w:rsid w:val="00BD4E40"/>
    <w:rsid w:val="00BE1A5C"/>
    <w:rsid w:val="00BE215B"/>
    <w:rsid w:val="00BE3068"/>
    <w:rsid w:val="00BE5D18"/>
    <w:rsid w:val="00BE60D5"/>
    <w:rsid w:val="00BE6547"/>
    <w:rsid w:val="00BE6EEF"/>
    <w:rsid w:val="00BF0F56"/>
    <w:rsid w:val="00BF2994"/>
    <w:rsid w:val="00BF3A6F"/>
    <w:rsid w:val="00C0160C"/>
    <w:rsid w:val="00C03721"/>
    <w:rsid w:val="00C05A1C"/>
    <w:rsid w:val="00C05E1C"/>
    <w:rsid w:val="00C10736"/>
    <w:rsid w:val="00C11847"/>
    <w:rsid w:val="00C15C6E"/>
    <w:rsid w:val="00C162FE"/>
    <w:rsid w:val="00C17EB5"/>
    <w:rsid w:val="00C22D2E"/>
    <w:rsid w:val="00C33E40"/>
    <w:rsid w:val="00C35446"/>
    <w:rsid w:val="00C35EE7"/>
    <w:rsid w:val="00C4511F"/>
    <w:rsid w:val="00C46B61"/>
    <w:rsid w:val="00C477A2"/>
    <w:rsid w:val="00C50458"/>
    <w:rsid w:val="00C51375"/>
    <w:rsid w:val="00C524BB"/>
    <w:rsid w:val="00C530A6"/>
    <w:rsid w:val="00C532AF"/>
    <w:rsid w:val="00C5422C"/>
    <w:rsid w:val="00C54B7C"/>
    <w:rsid w:val="00C561E6"/>
    <w:rsid w:val="00C56E41"/>
    <w:rsid w:val="00C570EC"/>
    <w:rsid w:val="00C606B1"/>
    <w:rsid w:val="00C60D63"/>
    <w:rsid w:val="00C64A2D"/>
    <w:rsid w:val="00C6679B"/>
    <w:rsid w:val="00C72A7A"/>
    <w:rsid w:val="00C73D5A"/>
    <w:rsid w:val="00C74FA3"/>
    <w:rsid w:val="00C75448"/>
    <w:rsid w:val="00C75743"/>
    <w:rsid w:val="00C8418D"/>
    <w:rsid w:val="00C8558D"/>
    <w:rsid w:val="00C913FA"/>
    <w:rsid w:val="00C9145B"/>
    <w:rsid w:val="00C9208D"/>
    <w:rsid w:val="00C920E0"/>
    <w:rsid w:val="00C93983"/>
    <w:rsid w:val="00C939E2"/>
    <w:rsid w:val="00C944EC"/>
    <w:rsid w:val="00C94723"/>
    <w:rsid w:val="00CA0142"/>
    <w:rsid w:val="00CA0A81"/>
    <w:rsid w:val="00CA37D9"/>
    <w:rsid w:val="00CA3F94"/>
    <w:rsid w:val="00CA4058"/>
    <w:rsid w:val="00CA602C"/>
    <w:rsid w:val="00CA6663"/>
    <w:rsid w:val="00CA6A1F"/>
    <w:rsid w:val="00CB18E9"/>
    <w:rsid w:val="00CB3CD6"/>
    <w:rsid w:val="00CB41FC"/>
    <w:rsid w:val="00CB681F"/>
    <w:rsid w:val="00CB6EC4"/>
    <w:rsid w:val="00CB7F7F"/>
    <w:rsid w:val="00CC0716"/>
    <w:rsid w:val="00CC1087"/>
    <w:rsid w:val="00CC1CA9"/>
    <w:rsid w:val="00CC354B"/>
    <w:rsid w:val="00CC459B"/>
    <w:rsid w:val="00CC610D"/>
    <w:rsid w:val="00CC6904"/>
    <w:rsid w:val="00CD11C6"/>
    <w:rsid w:val="00CD16A2"/>
    <w:rsid w:val="00CD20C6"/>
    <w:rsid w:val="00CD5AB2"/>
    <w:rsid w:val="00CD6222"/>
    <w:rsid w:val="00CD79E6"/>
    <w:rsid w:val="00CE0E0E"/>
    <w:rsid w:val="00CE101B"/>
    <w:rsid w:val="00CE1CDA"/>
    <w:rsid w:val="00CE61B0"/>
    <w:rsid w:val="00CF1D86"/>
    <w:rsid w:val="00CF4A00"/>
    <w:rsid w:val="00CF53BE"/>
    <w:rsid w:val="00CF6FCC"/>
    <w:rsid w:val="00D065E4"/>
    <w:rsid w:val="00D07731"/>
    <w:rsid w:val="00D10165"/>
    <w:rsid w:val="00D108F3"/>
    <w:rsid w:val="00D10D50"/>
    <w:rsid w:val="00D11A49"/>
    <w:rsid w:val="00D14C38"/>
    <w:rsid w:val="00D15796"/>
    <w:rsid w:val="00D17F09"/>
    <w:rsid w:val="00D2138A"/>
    <w:rsid w:val="00D257F8"/>
    <w:rsid w:val="00D2644B"/>
    <w:rsid w:val="00D2650B"/>
    <w:rsid w:val="00D32FBB"/>
    <w:rsid w:val="00D35A4D"/>
    <w:rsid w:val="00D35F8B"/>
    <w:rsid w:val="00D36F73"/>
    <w:rsid w:val="00D40BA9"/>
    <w:rsid w:val="00D42AF9"/>
    <w:rsid w:val="00D42D64"/>
    <w:rsid w:val="00D43B0B"/>
    <w:rsid w:val="00D46F0B"/>
    <w:rsid w:val="00D47456"/>
    <w:rsid w:val="00D53067"/>
    <w:rsid w:val="00D53912"/>
    <w:rsid w:val="00D5449B"/>
    <w:rsid w:val="00D54BD3"/>
    <w:rsid w:val="00D555B6"/>
    <w:rsid w:val="00D6100D"/>
    <w:rsid w:val="00D62569"/>
    <w:rsid w:val="00D63D0D"/>
    <w:rsid w:val="00D65207"/>
    <w:rsid w:val="00D66731"/>
    <w:rsid w:val="00D677D2"/>
    <w:rsid w:val="00D70545"/>
    <w:rsid w:val="00D70B55"/>
    <w:rsid w:val="00D71400"/>
    <w:rsid w:val="00D7249A"/>
    <w:rsid w:val="00D76FF4"/>
    <w:rsid w:val="00D82009"/>
    <w:rsid w:val="00D914F2"/>
    <w:rsid w:val="00D9238B"/>
    <w:rsid w:val="00D9419E"/>
    <w:rsid w:val="00D964E3"/>
    <w:rsid w:val="00D96CAB"/>
    <w:rsid w:val="00DA03C1"/>
    <w:rsid w:val="00DA1642"/>
    <w:rsid w:val="00DA339C"/>
    <w:rsid w:val="00DA77BE"/>
    <w:rsid w:val="00DB0514"/>
    <w:rsid w:val="00DB7420"/>
    <w:rsid w:val="00DB7A44"/>
    <w:rsid w:val="00DC16FA"/>
    <w:rsid w:val="00DC34B2"/>
    <w:rsid w:val="00DC6A06"/>
    <w:rsid w:val="00DC77DD"/>
    <w:rsid w:val="00DD0272"/>
    <w:rsid w:val="00DD165D"/>
    <w:rsid w:val="00DD1B78"/>
    <w:rsid w:val="00DD241D"/>
    <w:rsid w:val="00DD4766"/>
    <w:rsid w:val="00DD514A"/>
    <w:rsid w:val="00DD5A0E"/>
    <w:rsid w:val="00DD6AC7"/>
    <w:rsid w:val="00DE358F"/>
    <w:rsid w:val="00DE369F"/>
    <w:rsid w:val="00DE4109"/>
    <w:rsid w:val="00DE58B0"/>
    <w:rsid w:val="00DE657F"/>
    <w:rsid w:val="00DF1A8E"/>
    <w:rsid w:val="00DF1B92"/>
    <w:rsid w:val="00DF2F41"/>
    <w:rsid w:val="00DF5BF3"/>
    <w:rsid w:val="00E02778"/>
    <w:rsid w:val="00E0357C"/>
    <w:rsid w:val="00E03AC6"/>
    <w:rsid w:val="00E03C43"/>
    <w:rsid w:val="00E04144"/>
    <w:rsid w:val="00E044EC"/>
    <w:rsid w:val="00E054A7"/>
    <w:rsid w:val="00E07016"/>
    <w:rsid w:val="00E10525"/>
    <w:rsid w:val="00E112C1"/>
    <w:rsid w:val="00E11464"/>
    <w:rsid w:val="00E13011"/>
    <w:rsid w:val="00E1306E"/>
    <w:rsid w:val="00E141E5"/>
    <w:rsid w:val="00E1740B"/>
    <w:rsid w:val="00E17A9C"/>
    <w:rsid w:val="00E2055A"/>
    <w:rsid w:val="00E21083"/>
    <w:rsid w:val="00E23A15"/>
    <w:rsid w:val="00E23F2E"/>
    <w:rsid w:val="00E243F7"/>
    <w:rsid w:val="00E27241"/>
    <w:rsid w:val="00E32103"/>
    <w:rsid w:val="00E32A89"/>
    <w:rsid w:val="00E3569C"/>
    <w:rsid w:val="00E37BCA"/>
    <w:rsid w:val="00E4079F"/>
    <w:rsid w:val="00E42A84"/>
    <w:rsid w:val="00E46736"/>
    <w:rsid w:val="00E4699A"/>
    <w:rsid w:val="00E4753C"/>
    <w:rsid w:val="00E47BE6"/>
    <w:rsid w:val="00E51354"/>
    <w:rsid w:val="00E535FB"/>
    <w:rsid w:val="00E53657"/>
    <w:rsid w:val="00E5396E"/>
    <w:rsid w:val="00E5521D"/>
    <w:rsid w:val="00E555BC"/>
    <w:rsid w:val="00E559C3"/>
    <w:rsid w:val="00E56F35"/>
    <w:rsid w:val="00E6067A"/>
    <w:rsid w:val="00E63C70"/>
    <w:rsid w:val="00E65D06"/>
    <w:rsid w:val="00E66642"/>
    <w:rsid w:val="00E6745F"/>
    <w:rsid w:val="00E67DB5"/>
    <w:rsid w:val="00E700B5"/>
    <w:rsid w:val="00E704AE"/>
    <w:rsid w:val="00E755B5"/>
    <w:rsid w:val="00E825AA"/>
    <w:rsid w:val="00E84F52"/>
    <w:rsid w:val="00E85FB0"/>
    <w:rsid w:val="00E9005A"/>
    <w:rsid w:val="00E914AE"/>
    <w:rsid w:val="00E91C31"/>
    <w:rsid w:val="00E92D58"/>
    <w:rsid w:val="00E94584"/>
    <w:rsid w:val="00E9516F"/>
    <w:rsid w:val="00E96312"/>
    <w:rsid w:val="00EA0DD9"/>
    <w:rsid w:val="00EA232E"/>
    <w:rsid w:val="00EA2E27"/>
    <w:rsid w:val="00EA46BA"/>
    <w:rsid w:val="00EB090B"/>
    <w:rsid w:val="00EB0AA0"/>
    <w:rsid w:val="00EB2F71"/>
    <w:rsid w:val="00EB5393"/>
    <w:rsid w:val="00EB6201"/>
    <w:rsid w:val="00EB6C38"/>
    <w:rsid w:val="00EC0BF2"/>
    <w:rsid w:val="00EC38F2"/>
    <w:rsid w:val="00EC5384"/>
    <w:rsid w:val="00EC5D7E"/>
    <w:rsid w:val="00EC6C07"/>
    <w:rsid w:val="00EC702A"/>
    <w:rsid w:val="00EC70AE"/>
    <w:rsid w:val="00ED206A"/>
    <w:rsid w:val="00ED3081"/>
    <w:rsid w:val="00ED4809"/>
    <w:rsid w:val="00EE138E"/>
    <w:rsid w:val="00EE13DE"/>
    <w:rsid w:val="00EE1A14"/>
    <w:rsid w:val="00EE23A2"/>
    <w:rsid w:val="00EE2596"/>
    <w:rsid w:val="00EE2D16"/>
    <w:rsid w:val="00EE4D39"/>
    <w:rsid w:val="00EE50AE"/>
    <w:rsid w:val="00EE5463"/>
    <w:rsid w:val="00EE54BB"/>
    <w:rsid w:val="00EE67EF"/>
    <w:rsid w:val="00EF1747"/>
    <w:rsid w:val="00EF1C7A"/>
    <w:rsid w:val="00EF2139"/>
    <w:rsid w:val="00EF553F"/>
    <w:rsid w:val="00EF659E"/>
    <w:rsid w:val="00EF7ECE"/>
    <w:rsid w:val="00F00341"/>
    <w:rsid w:val="00F01069"/>
    <w:rsid w:val="00F01A1E"/>
    <w:rsid w:val="00F02D35"/>
    <w:rsid w:val="00F02F76"/>
    <w:rsid w:val="00F03237"/>
    <w:rsid w:val="00F055E7"/>
    <w:rsid w:val="00F101C5"/>
    <w:rsid w:val="00F10958"/>
    <w:rsid w:val="00F12241"/>
    <w:rsid w:val="00F13AF8"/>
    <w:rsid w:val="00F1441F"/>
    <w:rsid w:val="00F14D5F"/>
    <w:rsid w:val="00F15862"/>
    <w:rsid w:val="00F15E9D"/>
    <w:rsid w:val="00F172BB"/>
    <w:rsid w:val="00F172DE"/>
    <w:rsid w:val="00F17DD1"/>
    <w:rsid w:val="00F20C11"/>
    <w:rsid w:val="00F240F0"/>
    <w:rsid w:val="00F24AB8"/>
    <w:rsid w:val="00F34394"/>
    <w:rsid w:val="00F356C7"/>
    <w:rsid w:val="00F37915"/>
    <w:rsid w:val="00F37C01"/>
    <w:rsid w:val="00F40FFA"/>
    <w:rsid w:val="00F42038"/>
    <w:rsid w:val="00F43910"/>
    <w:rsid w:val="00F43968"/>
    <w:rsid w:val="00F43DF4"/>
    <w:rsid w:val="00F53A1D"/>
    <w:rsid w:val="00F55573"/>
    <w:rsid w:val="00F56022"/>
    <w:rsid w:val="00F56CDE"/>
    <w:rsid w:val="00F60847"/>
    <w:rsid w:val="00F62459"/>
    <w:rsid w:val="00F67F1C"/>
    <w:rsid w:val="00F719D5"/>
    <w:rsid w:val="00F72FA2"/>
    <w:rsid w:val="00F747C4"/>
    <w:rsid w:val="00F74A20"/>
    <w:rsid w:val="00F7576B"/>
    <w:rsid w:val="00F77825"/>
    <w:rsid w:val="00F81661"/>
    <w:rsid w:val="00F845C4"/>
    <w:rsid w:val="00F86D0B"/>
    <w:rsid w:val="00F9239D"/>
    <w:rsid w:val="00F9249E"/>
    <w:rsid w:val="00F9586A"/>
    <w:rsid w:val="00FA1BF8"/>
    <w:rsid w:val="00FA2CF2"/>
    <w:rsid w:val="00FA319F"/>
    <w:rsid w:val="00FA5E15"/>
    <w:rsid w:val="00FB07D5"/>
    <w:rsid w:val="00FB240E"/>
    <w:rsid w:val="00FB3B0A"/>
    <w:rsid w:val="00FB503D"/>
    <w:rsid w:val="00FB532E"/>
    <w:rsid w:val="00FB7D28"/>
    <w:rsid w:val="00FC0068"/>
    <w:rsid w:val="00FC13CA"/>
    <w:rsid w:val="00FC29A8"/>
    <w:rsid w:val="00FC557B"/>
    <w:rsid w:val="00FD0512"/>
    <w:rsid w:val="00FD2584"/>
    <w:rsid w:val="00FD28D4"/>
    <w:rsid w:val="00FD299E"/>
    <w:rsid w:val="00FD35F5"/>
    <w:rsid w:val="00FD45B2"/>
    <w:rsid w:val="00FD48D9"/>
    <w:rsid w:val="00FD4D10"/>
    <w:rsid w:val="00FD6B2A"/>
    <w:rsid w:val="00FD7856"/>
    <w:rsid w:val="00FE0980"/>
    <w:rsid w:val="00FE14CC"/>
    <w:rsid w:val="00FE292F"/>
    <w:rsid w:val="00FE5CF6"/>
    <w:rsid w:val="00FE7610"/>
    <w:rsid w:val="00FF027D"/>
    <w:rsid w:val="00FF1009"/>
    <w:rsid w:val="00FF2311"/>
    <w:rsid w:val="00FF2C2B"/>
    <w:rsid w:val="00FF4737"/>
    <w:rsid w:val="00FF74A7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FF2342F3-6BEE-46B2-9A01-AFACCCFF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41FC"/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832BA2"/>
    <w:pPr>
      <w:keepNext/>
      <w:keepLines/>
      <w:numPr>
        <w:numId w:val="2"/>
      </w:numPr>
      <w:spacing w:before="240" w:line="259" w:lineRule="auto"/>
      <w:outlineLvl w:val="0"/>
    </w:pPr>
    <w:rPr>
      <w:rFonts w:ascii="Calibri Light" w:hAnsi="Calibri Light"/>
      <w:color w:val="5B9BD5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832BA2"/>
    <w:pPr>
      <w:keepNext/>
      <w:keepLines/>
      <w:spacing w:before="40" w:line="259" w:lineRule="auto"/>
      <w:ind w:left="360"/>
      <w:outlineLvl w:val="1"/>
    </w:pPr>
    <w:rPr>
      <w:rFonts w:ascii="Calibri Light" w:hAnsi="Calibri Light"/>
      <w:color w:val="5B9BD5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locked/>
    <w:rsid w:val="00832BA2"/>
    <w:pPr>
      <w:keepNext/>
      <w:keepLines/>
      <w:numPr>
        <w:numId w:val="1"/>
      </w:numPr>
      <w:spacing w:before="40" w:line="259" w:lineRule="auto"/>
      <w:outlineLvl w:val="2"/>
    </w:pPr>
    <w:rPr>
      <w:rFonts w:ascii="Calibri Light" w:hAnsi="Calibri Light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locked/>
    <w:rsid w:val="00A15A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A15A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C50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50458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70FFA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468E"/>
    <w:rPr>
      <w:rFonts w:eastAsia="Times New Roman" w:cs="Times New Roman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uiPriority w:val="99"/>
    <w:rsid w:val="00832BA2"/>
    <w:rPr>
      <w:rFonts w:ascii="Calibri Light" w:eastAsia="Times New Roman" w:hAnsi="Calibri Light" w:cs="Times New Roman"/>
      <w:color w:val="5B9BD5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832BA2"/>
    <w:rPr>
      <w:rFonts w:ascii="Calibri Light" w:eastAsia="Times New Roman" w:hAnsi="Calibri Light" w:cs="Times New Roman"/>
      <w:color w:val="5B9BD5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832BA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Normlnweb">
    <w:name w:val="Normal (Web)"/>
    <w:basedOn w:val="Normln"/>
    <w:uiPriority w:val="99"/>
    <w:rsid w:val="00207441"/>
    <w:pPr>
      <w:spacing w:before="100" w:beforeAutospacing="1" w:after="100" w:afterAutospacing="1"/>
    </w:pPr>
    <w:rPr>
      <w:sz w:val="24"/>
      <w:szCs w:val="24"/>
    </w:rPr>
  </w:style>
  <w:style w:type="character" w:styleId="Hypertextovodkaz">
    <w:name w:val="Hyperlink"/>
    <w:basedOn w:val="Standardnpsmoodstavce"/>
    <w:unhideWhenUsed/>
    <w:rsid w:val="006C283C"/>
    <w:rPr>
      <w:color w:val="0000FF" w:themeColor="hyperlink"/>
      <w:u w:val="single"/>
    </w:rPr>
  </w:style>
  <w:style w:type="paragraph" w:customStyle="1" w:styleId="Default">
    <w:name w:val="Default"/>
    <w:rsid w:val="002F63A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l41">
    <w:name w:val="l41"/>
    <w:basedOn w:val="Normln"/>
    <w:rsid w:val="005871B1"/>
    <w:pPr>
      <w:spacing w:before="144" w:after="144"/>
      <w:jc w:val="both"/>
    </w:pPr>
    <w:rPr>
      <w:sz w:val="24"/>
      <w:szCs w:val="24"/>
    </w:rPr>
  </w:style>
  <w:style w:type="paragraph" w:customStyle="1" w:styleId="l51">
    <w:name w:val="l51"/>
    <w:basedOn w:val="Normln"/>
    <w:rsid w:val="005871B1"/>
    <w:pPr>
      <w:spacing w:before="144" w:after="144"/>
      <w:jc w:val="both"/>
    </w:pPr>
    <w:rPr>
      <w:sz w:val="24"/>
      <w:szCs w:val="24"/>
    </w:rPr>
  </w:style>
  <w:style w:type="paragraph" w:customStyle="1" w:styleId="l61">
    <w:name w:val="l61"/>
    <w:basedOn w:val="Normln"/>
    <w:rsid w:val="005871B1"/>
    <w:pPr>
      <w:spacing w:before="144" w:after="144"/>
      <w:jc w:val="both"/>
    </w:pPr>
    <w:rPr>
      <w:sz w:val="24"/>
      <w:szCs w:val="24"/>
    </w:rPr>
  </w:style>
  <w:style w:type="table" w:styleId="Mkatabulky">
    <w:name w:val="Table Grid"/>
    <w:basedOn w:val="Normlntabulka"/>
    <w:locked/>
    <w:rsid w:val="006D0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D4D18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2D4D18"/>
    <w:rPr>
      <w:rFonts w:cs="Times New Roman"/>
      <w:lang w:eastAsia="en-US"/>
    </w:rPr>
  </w:style>
  <w:style w:type="character" w:styleId="Siln">
    <w:name w:val="Strong"/>
    <w:basedOn w:val="Standardnpsmoodstavce"/>
    <w:uiPriority w:val="22"/>
    <w:qFormat/>
    <w:locked/>
    <w:rsid w:val="004D4A40"/>
    <w:rPr>
      <w:b/>
      <w:bCs/>
    </w:rPr>
  </w:style>
  <w:style w:type="character" w:styleId="Zdraznn">
    <w:name w:val="Emphasis"/>
    <w:uiPriority w:val="20"/>
    <w:qFormat/>
    <w:locked/>
    <w:rsid w:val="0014545F"/>
    <w:rPr>
      <w:i/>
      <w:iCs/>
    </w:rPr>
  </w:style>
  <w:style w:type="paragraph" w:styleId="Zkladntext3">
    <w:name w:val="Body Text 3"/>
    <w:basedOn w:val="Normln"/>
    <w:link w:val="Zkladntext3Char"/>
    <w:uiPriority w:val="99"/>
    <w:unhideWhenUsed/>
    <w:rsid w:val="0014545F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14545F"/>
    <w:rPr>
      <w:rFonts w:asciiTheme="minorHAnsi" w:eastAsiaTheme="minorEastAsia" w:hAnsiTheme="minorHAnsi" w:cstheme="minorBidi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544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443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4434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44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44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zev">
    <w:name w:val="Title"/>
    <w:basedOn w:val="Normln"/>
    <w:link w:val="NzevChar"/>
    <w:qFormat/>
    <w:locked/>
    <w:rsid w:val="00CF1D8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CF1D86"/>
    <w:rPr>
      <w:rFonts w:ascii="Times New Roman" w:eastAsia="Times New Roman" w:hAnsi="Times New Roman" w:cs="Times New Roman"/>
      <w:b/>
      <w:sz w:val="32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00110C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7F3E"/>
    <w:rPr>
      <w:rFonts w:asciiTheme="minorHAnsi" w:eastAsiaTheme="minorHAnsi" w:hAnsiTheme="minorHAnsi" w:cstheme="minorBidi"/>
      <w:lang w:val="sk-SK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7F3E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C7F3E"/>
    <w:rPr>
      <w:vertAlign w:val="superscript"/>
    </w:rPr>
  </w:style>
  <w:style w:type="paragraph" w:styleId="Zkladntextodsazen">
    <w:name w:val="Body Text Indent"/>
    <w:basedOn w:val="Normln"/>
    <w:link w:val="ZkladntextodsazenChar"/>
    <w:unhideWhenUsed/>
    <w:rsid w:val="0000588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05885"/>
    <w:rPr>
      <w:rFonts w:ascii="Times New Roman" w:eastAsia="Times New Roman" w:hAnsi="Times New Roman" w:cs="Times New Roman"/>
      <w:sz w:val="20"/>
      <w:szCs w:val="20"/>
    </w:rPr>
  </w:style>
  <w:style w:type="character" w:customStyle="1" w:styleId="hps">
    <w:name w:val="hps"/>
    <w:basedOn w:val="Standardnpsmoodstavce"/>
    <w:rsid w:val="00005885"/>
  </w:style>
  <w:style w:type="paragraph" w:styleId="Zkladntext2">
    <w:name w:val="Body Text 2"/>
    <w:basedOn w:val="Normln"/>
    <w:link w:val="Zkladntext2Char"/>
    <w:uiPriority w:val="99"/>
    <w:rsid w:val="0000588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05885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15AB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5AB4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Bezmezer">
    <w:name w:val="No Spacing"/>
    <w:uiPriority w:val="1"/>
    <w:qFormat/>
    <w:rsid w:val="00A15AB4"/>
    <w:rPr>
      <w:rFonts w:ascii="Verdana" w:hAnsi="Verdana" w:cs="Times New Roman"/>
      <w:lang w:val="en-GB" w:eastAsia="en-US"/>
    </w:rPr>
  </w:style>
  <w:style w:type="paragraph" w:customStyle="1" w:styleId="CVNormal">
    <w:name w:val="CV Normal"/>
    <w:basedOn w:val="Normln"/>
    <w:rsid w:val="00A15AB4"/>
    <w:pPr>
      <w:suppressAutoHyphens/>
      <w:ind w:left="113" w:right="113"/>
    </w:pPr>
    <w:rPr>
      <w:rFonts w:ascii="Arial Narrow" w:hAnsi="Arial Narrow"/>
      <w:lang w:val="sk-SK" w:eastAsia="ar-SA"/>
    </w:rPr>
  </w:style>
  <w:style w:type="paragraph" w:customStyle="1" w:styleId="Normln1">
    <w:name w:val="Normální1"/>
    <w:link w:val="Normln1Char"/>
    <w:rsid w:val="00A15AB4"/>
    <w:pPr>
      <w:widowControl w:val="0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</w:style>
  <w:style w:type="character" w:customStyle="1" w:styleId="Normln1Char">
    <w:name w:val="Normální1 Char"/>
    <w:basedOn w:val="Standardnpsmoodstavce"/>
    <w:link w:val="Normln1"/>
    <w:rsid w:val="00A15AB4"/>
    <w:rPr>
      <w:rFonts w:ascii="Times New Roman" w:eastAsia="Times New Roman" w:hAnsi="Times New Roman" w:cs="Times New Roman"/>
      <w:color w:val="000000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A15AB4"/>
  </w:style>
  <w:style w:type="paragraph" w:customStyle="1" w:styleId="Normlnweb3">
    <w:name w:val="Normální (web)3"/>
    <w:basedOn w:val="Normln"/>
    <w:rsid w:val="00A15AB4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A15AB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15AB4"/>
    <w:rPr>
      <w:rFonts w:ascii="Times New Roman" w:eastAsia="Times New Roman" w:hAnsi="Times New Roman" w:cs="Times New Roman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rsid w:val="00F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12241"/>
    <w:rPr>
      <w:rFonts w:ascii="Courier New" w:eastAsia="Times New Roman" w:hAnsi="Courier New" w:cs="Courier New"/>
      <w:sz w:val="20"/>
      <w:szCs w:val="20"/>
    </w:rPr>
  </w:style>
  <w:style w:type="paragraph" w:customStyle="1" w:styleId="Predvolen">
    <w:name w:val="Predvolené"/>
    <w:rsid w:val="00847B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7738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410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46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0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00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676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2321">
      <w:bodyDiv w:val="1"/>
      <w:marLeft w:val="92"/>
      <w:marRight w:val="92"/>
      <w:marTop w:val="92"/>
      <w:marBottom w:val="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7051">
              <w:marLeft w:val="0"/>
              <w:marRight w:val="0"/>
              <w:marTop w:val="0"/>
              <w:marBottom w:val="0"/>
              <w:divBdr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</w:divBdr>
              <w:divsChild>
                <w:div w:id="12027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5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9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6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7350">
          <w:marLeft w:val="93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9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5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25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1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03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69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28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26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422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7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16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002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53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75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87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41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7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9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15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84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13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48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375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70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28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22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67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484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43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86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009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020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7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90369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4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15520">
                  <w:marLeft w:val="9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2164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hs.utb.cz/o-fakulte/uredni-deska/vnitrni-normy-a-predpisy/vnitrni-predpisy-utb-a-fhs/" TargetMode="External"/><Relationship Id="rId18" Type="http://schemas.openxmlformats.org/officeDocument/2006/relationships/hyperlink" Target="https://stag.utb.cz/portal/studium/prohlizeni.html?pc_pagenavigationalstate=H4sIAAAAAAAAAGNgYGBkYDE2NzASZmQAsTmKSxJLUr1TK8E8EV1LIyNjY3MjA2MzC1MTc3MTI2NLoAwDAAqQBXA4AAAA" TargetMode="External"/><Relationship Id="rId26" Type="http://schemas.openxmlformats.org/officeDocument/2006/relationships/hyperlink" Target="https://www.databazeknih.cz/autori/josef-krob-63798" TargetMode="External"/><Relationship Id="rId39" Type="http://schemas.openxmlformats.org/officeDocument/2006/relationships/hyperlink" Target="http://ects.utb.cz/predmet/USP/E2PK/?lang=en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tag.utb.cz/portal/studium/prohlizeni.html?pc_pagenavigationalstate=H4sIAAAAAAAAAGNgYGBkYDE2NzASZmQAsTmKSxJLUr1TK8E8EV1LIyNjY3MjA2MzC1MTc3MTIyNzoAwDAM79aQQ4AAAA" TargetMode="External"/><Relationship Id="rId34" Type="http://schemas.openxmlformats.org/officeDocument/2006/relationships/hyperlink" Target="http://portal.k.utb.cz" TargetMode="External"/><Relationship Id="rId42" Type="http://schemas.openxmlformats.org/officeDocument/2006/relationships/hyperlink" Target="http://ects.utb.cz/predmet/USP/EK1HE/?lang=en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utb.cz/univerzita/uredni-deska/vnitrni-normy-a-predpisy/vnitrni-predpisy/" TargetMode="External"/><Relationship Id="rId17" Type="http://schemas.openxmlformats.org/officeDocument/2006/relationships/hyperlink" Target="https://stag.utb.cz/portal/studium/prohlizeni.html?pc_pagenavigationalstate=H4sIAAAAAAAAAGNgYGBkYDE2NzASZmQAsTmKSxJLUr1TK8E8EV1LIyNjY3MjA2MzC1MTc3MTIxNjoAwDABO4sCc4AAAA" TargetMode="External"/><Relationship Id="rId25" Type="http://schemas.openxmlformats.org/officeDocument/2006/relationships/hyperlink" Target="https://www.databazeknih.cz/autori/bretislav-horyna-27739" TargetMode="External"/><Relationship Id="rId33" Type="http://schemas.openxmlformats.org/officeDocument/2006/relationships/hyperlink" Target="http://publikace.k.utb.cz" TargetMode="External"/><Relationship Id="rId38" Type="http://schemas.openxmlformats.org/officeDocument/2006/relationships/hyperlink" Target="http://ects.utb.cz/predmet/USP/EP1PG/?lang=en" TargetMode="External"/><Relationship Id="rId46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tag.utb.cz/portal/studium/prohlizeni.html?pc_pagenavigationalstate=H4sIAAAAAAAAAGNgYGBkYDE2NzASZmQAsTmKSxJLUr1TK8E8EV1LIyNjY3MjA2MzC1MTc3MTI1MDoAwDAGYRTKs4AAAA" TargetMode="External"/><Relationship Id="rId20" Type="http://schemas.openxmlformats.org/officeDocument/2006/relationships/hyperlink" Target="https://stag.utb.cz/portal/studium/prohlizeni.html?pc_pagenavigationalstate=H4sIAAAAAAAAAGNgYGBkYDE2NzASZmQAsTmKSxJLUr1TK8E8EV1LIyNjY3MjA2MzC1MTc3MTI2NDoAwDAMvbdUA4AAAA" TargetMode="External"/><Relationship Id="rId29" Type="http://schemas.openxmlformats.org/officeDocument/2006/relationships/hyperlink" Target="https://fhs.utb.cz/o-fakulte/zakladni-informace/ustavy/ustav-skolni-pedagogiky/studijni-opory/studijni-opory-pro-program-ucitelstvi-pro-materske-skoly/" TargetMode="External"/><Relationship Id="rId41" Type="http://schemas.openxmlformats.org/officeDocument/2006/relationships/hyperlink" Target="http://ects.utb.cz/predmet/USP/E4RV/?lang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hs.utb.cz/o-fakulte/uredni-deska/akreditace/" TargetMode="External"/><Relationship Id="rId24" Type="http://schemas.openxmlformats.org/officeDocument/2006/relationships/hyperlink" Target="http://www.e-metodologia.fedu.uniba.sk/" TargetMode="External"/><Relationship Id="rId32" Type="http://schemas.openxmlformats.org/officeDocument/2006/relationships/hyperlink" Target="http://digilib.k.utb.cz" TargetMode="External"/><Relationship Id="rId37" Type="http://schemas.openxmlformats.org/officeDocument/2006/relationships/hyperlink" Target="http://ects.utb.cz/predmet/USP/E5EVA/?lang=en" TargetMode="External"/><Relationship Id="rId40" Type="http://schemas.openxmlformats.org/officeDocument/2006/relationships/hyperlink" Target="http://ects.utb.cz/predmet/USP/E3PE/?lang=en" TargetMode="External"/><Relationship Id="rId45" Type="http://schemas.openxmlformats.org/officeDocument/2006/relationships/hyperlink" Target="http://www.utb.cz/file/52240_1_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io.cz" TargetMode="External"/><Relationship Id="rId23" Type="http://schemas.openxmlformats.org/officeDocument/2006/relationships/hyperlink" Target="http://vyuka.fhs.utb.cz/file.php/794/_Nadani_predskolaci_ucebni_text.pdf" TargetMode="External"/><Relationship Id="rId28" Type="http://schemas.openxmlformats.org/officeDocument/2006/relationships/hyperlink" Target="http://vyuka.fhs.utb.cz/file.php/794/_Zaklady_logopedie_stud._opora_Andrysova.pdf" TargetMode="External"/><Relationship Id="rId36" Type="http://schemas.openxmlformats.org/officeDocument/2006/relationships/hyperlink" Target="http://ects.utb.cz/predmet/USP/EP6PV/?lang=en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fhs.utb.cz/wp-login.php" TargetMode="External"/><Relationship Id="rId19" Type="http://schemas.openxmlformats.org/officeDocument/2006/relationships/hyperlink" Target="https://stag.utb.cz/portal/studium/prohlizeni.html?pc_pagenavigationalstate=H4sIAAAAAAAAAGNgYGBkYDE2NzASZmQAsTmKSxJLUr1TK8E8EV1LIyNjY3MjA2MzC1MTc3MTI2MzoAwDANsHVfI4AAAA" TargetMode="External"/><Relationship Id="rId31" Type="http://schemas.openxmlformats.org/officeDocument/2006/relationships/hyperlink" Target="https://stag.utb.cz/portal/" TargetMode="External"/><Relationship Id="rId44" Type="http://schemas.openxmlformats.org/officeDocument/2006/relationships/hyperlink" Target="http://portal.k.utb.cz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fhs.utb.cz" TargetMode="External"/><Relationship Id="rId22" Type="http://schemas.openxmlformats.org/officeDocument/2006/relationships/hyperlink" Target="https://stag.utb.cz/portal/studium/prohlizeni.html?pc_pagenavigationalstate=H4sIAAAAAAAAAGNgYGBkYDE2NzASZmQAsTmKSxJLUr1TK8E8EV1LIyNjY3MjA2MzC1MTc3MTIyMToAwDAB6HyUM4AAAA" TargetMode="External"/><Relationship Id="rId27" Type="http://schemas.openxmlformats.org/officeDocument/2006/relationships/hyperlink" Target="http://www.cereview.org/authorarchives/stroehlein_archive/stroehlein11old.html" TargetMode="External"/><Relationship Id="rId30" Type="http://schemas.openxmlformats.org/officeDocument/2006/relationships/hyperlink" Target="http://www.kreativnevzdelavanie.sk" TargetMode="External"/><Relationship Id="rId35" Type="http://schemas.openxmlformats.org/officeDocument/2006/relationships/hyperlink" Target="http://portal.k.utb.cz/databases/alphabetical/" TargetMode="External"/><Relationship Id="rId43" Type="http://schemas.openxmlformats.org/officeDocument/2006/relationships/hyperlink" Target="http://ects.utb.cz/predmet/USP/E2PMO/?lang=en" TargetMode="External"/><Relationship Id="rId48" Type="http://schemas.microsoft.com/office/2011/relationships/people" Target="people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galova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4FBD8-BF2F-4DD3-9C68-10387A802AF3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0889004-993F-4A0E-860A-DA9C21A38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49</TotalTime>
  <Pages>131</Pages>
  <Words>51998</Words>
  <Characters>306794</Characters>
  <Application>Microsoft Office Word</Application>
  <DocSecurity>0</DocSecurity>
  <Lines>2556</Lines>
  <Paragraphs>716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Marek Libor</cp:lastModifiedBy>
  <cp:revision>13</cp:revision>
  <cp:lastPrinted>2018-05-31T09:45:00Z</cp:lastPrinted>
  <dcterms:created xsi:type="dcterms:W3CDTF">2018-06-14T14:28:00Z</dcterms:created>
  <dcterms:modified xsi:type="dcterms:W3CDTF">2018-06-17T23:58:00Z</dcterms:modified>
</cp:coreProperties>
</file>